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12530870"/>
    <w:bookmarkStart w:id="1" w:name="_Toc273554828"/>
    <w:bookmarkStart w:id="2" w:name="_Toc273558607"/>
    <w:p w14:paraId="5AF76166" w14:textId="77777777" w:rsidR="000D4DD8" w:rsidRPr="001C0185" w:rsidRDefault="000D4DD8" w:rsidP="000D4DD8">
      <w:pPr>
        <w:pStyle w:val="a0"/>
        <w:ind w:firstLine="0"/>
        <w:jc w:val="center"/>
        <w:rPr>
          <w:lang w:val="ru-RU"/>
        </w:rPr>
      </w:pPr>
      <w:r w:rsidRPr="001C0185">
        <w:rPr>
          <w:lang w:val="ru-RU"/>
        </w:rPr>
        <w:object w:dxaOrig="2664" w:dyaOrig="896" w14:anchorId="10745B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657547398" r:id="rId9"/>
        </w:object>
      </w:r>
    </w:p>
    <w:p w14:paraId="5F606724" w14:textId="77777777" w:rsidR="000D4DD8" w:rsidRPr="001C0185" w:rsidRDefault="000D4DD8" w:rsidP="000D4DD8">
      <w:pPr>
        <w:pStyle w:val="a0"/>
        <w:ind w:firstLine="0"/>
        <w:jc w:val="center"/>
        <w:rPr>
          <w:rFonts w:ascii="Cambria" w:hAnsi="Cambria"/>
          <w:i/>
          <w:sz w:val="36"/>
          <w:szCs w:val="36"/>
          <w:lang w:val="ru-RU"/>
        </w:rPr>
      </w:pPr>
      <w:r w:rsidRPr="001C0185">
        <w:rPr>
          <w:rFonts w:ascii="Cambria" w:hAnsi="Cambria"/>
          <w:i/>
          <w:sz w:val="36"/>
          <w:szCs w:val="36"/>
          <w:lang w:val="ru-RU"/>
        </w:rPr>
        <w:t>Общество с ограниченной ответственностью</w:t>
      </w:r>
    </w:p>
    <w:p w14:paraId="1061C15F" w14:textId="77777777" w:rsidR="000D4DD8" w:rsidRPr="001C0185" w:rsidRDefault="000D4DD8" w:rsidP="000D4DD8">
      <w:pPr>
        <w:pStyle w:val="a0"/>
        <w:ind w:firstLine="0"/>
        <w:jc w:val="center"/>
        <w:rPr>
          <w:rFonts w:ascii="Cambria" w:hAnsi="Cambria"/>
          <w:b/>
          <w:i/>
          <w:sz w:val="36"/>
          <w:szCs w:val="36"/>
          <w:lang w:val="ru-RU"/>
        </w:rPr>
      </w:pPr>
      <w:r w:rsidRPr="001C0185">
        <w:rPr>
          <w:rFonts w:ascii="Cambria" w:hAnsi="Cambria"/>
          <w:b/>
          <w:i/>
          <w:sz w:val="36"/>
          <w:szCs w:val="36"/>
          <w:lang w:val="ru-RU"/>
        </w:rPr>
        <w:t>«САРСТРОЙНИИПРОЕКТ»</w:t>
      </w:r>
    </w:p>
    <w:p w14:paraId="11442591" w14:textId="77777777" w:rsidR="000D4DD8" w:rsidRPr="001C0185" w:rsidRDefault="000D4DD8" w:rsidP="000D4DD8">
      <w:pPr>
        <w:jc w:val="center"/>
      </w:pPr>
    </w:p>
    <w:p w14:paraId="7E61ED29" w14:textId="77777777" w:rsidR="000D4DD8" w:rsidRPr="001C0185" w:rsidRDefault="000D4DD8" w:rsidP="000D4DD8">
      <w:pPr>
        <w:jc w:val="center"/>
      </w:pPr>
    </w:p>
    <w:p w14:paraId="0DD434A9" w14:textId="77777777" w:rsidR="000D4DD8" w:rsidRPr="001C0185" w:rsidRDefault="000D4DD8" w:rsidP="000D4DD8">
      <w:pPr>
        <w:jc w:val="center"/>
      </w:pPr>
    </w:p>
    <w:p w14:paraId="20F4E720" w14:textId="77777777" w:rsidR="000D4DD8" w:rsidRPr="001C0185" w:rsidRDefault="000D4DD8" w:rsidP="000D4DD8">
      <w:pPr>
        <w:jc w:val="center"/>
      </w:pPr>
    </w:p>
    <w:p w14:paraId="6E538526" w14:textId="77777777" w:rsidR="000D4DD8" w:rsidRPr="001C0185" w:rsidRDefault="000D4DD8" w:rsidP="000D4DD8">
      <w:pPr>
        <w:jc w:val="center"/>
      </w:pPr>
    </w:p>
    <w:p w14:paraId="1527EA6F" w14:textId="77777777" w:rsidR="000D4DD8" w:rsidRPr="001C0185" w:rsidRDefault="000D4DD8" w:rsidP="000D4DD8">
      <w:pPr>
        <w:jc w:val="center"/>
      </w:pPr>
    </w:p>
    <w:p w14:paraId="37595FE5" w14:textId="77777777" w:rsidR="000D4DD8" w:rsidRPr="001C0185" w:rsidRDefault="000D4DD8" w:rsidP="000D4DD8">
      <w:pPr>
        <w:jc w:val="center"/>
      </w:pPr>
    </w:p>
    <w:tbl>
      <w:tblPr>
        <w:tblW w:w="9498" w:type="dxa"/>
        <w:tblLook w:val="04A0" w:firstRow="1" w:lastRow="0" w:firstColumn="1" w:lastColumn="0" w:noHBand="0" w:noVBand="1"/>
      </w:tblPr>
      <w:tblGrid>
        <w:gridCol w:w="5778"/>
        <w:gridCol w:w="3720"/>
      </w:tblGrid>
      <w:tr w:rsidR="000D4DD8" w:rsidRPr="00EF3E54" w14:paraId="6B4D6D93" w14:textId="77777777" w:rsidTr="000D4DD8">
        <w:tc>
          <w:tcPr>
            <w:tcW w:w="5778" w:type="dxa"/>
          </w:tcPr>
          <w:p w14:paraId="7AC0972D" w14:textId="77777777" w:rsidR="000D4DD8" w:rsidRPr="00861CE2" w:rsidRDefault="000D4DD8" w:rsidP="000D4DD8">
            <w:pPr>
              <w:rPr>
                <w:sz w:val="20"/>
                <w:szCs w:val="20"/>
              </w:rPr>
            </w:pPr>
            <w:r w:rsidRPr="00861CE2">
              <w:rPr>
                <w:sz w:val="20"/>
                <w:szCs w:val="20"/>
              </w:rPr>
              <w:t>Заказчик: Министерство строительства Новосибирской области</w:t>
            </w:r>
          </w:p>
        </w:tc>
        <w:tc>
          <w:tcPr>
            <w:tcW w:w="3720" w:type="dxa"/>
          </w:tcPr>
          <w:p w14:paraId="49748206" w14:textId="49E716A4" w:rsidR="000D4DD8" w:rsidRPr="00861CE2" w:rsidRDefault="000D4DD8" w:rsidP="000D4DD8">
            <w:pPr>
              <w:ind w:left="1026"/>
              <w:jc w:val="right"/>
              <w:rPr>
                <w:sz w:val="20"/>
                <w:szCs w:val="20"/>
              </w:rPr>
            </w:pPr>
            <w:del w:id="3" w:author="Елисова" w:date="2020-07-29T16:30:00Z">
              <w:r w:rsidRPr="00861CE2" w:rsidDel="006450DC">
                <w:rPr>
                  <w:sz w:val="20"/>
                  <w:szCs w:val="20"/>
                </w:rPr>
                <w:delText xml:space="preserve">Муниципальный </w:delText>
              </w:r>
            </w:del>
            <w:ins w:id="4" w:author="Елисова" w:date="2020-07-29T16:30:00Z">
              <w:r w:rsidR="006450DC">
                <w:rPr>
                  <w:sz w:val="20"/>
                  <w:szCs w:val="20"/>
                </w:rPr>
                <w:t xml:space="preserve">Государственный </w:t>
              </w:r>
            </w:ins>
            <w:r w:rsidRPr="00861CE2">
              <w:rPr>
                <w:sz w:val="20"/>
                <w:szCs w:val="20"/>
              </w:rPr>
              <w:t>контракт</w:t>
            </w:r>
          </w:p>
          <w:p w14:paraId="15ACF095" w14:textId="77777777" w:rsidR="000D4DD8" w:rsidRPr="00861CE2" w:rsidRDefault="000D4DD8" w:rsidP="000D4DD8">
            <w:pPr>
              <w:jc w:val="right"/>
              <w:rPr>
                <w:sz w:val="20"/>
                <w:szCs w:val="20"/>
              </w:rPr>
            </w:pPr>
            <w:r w:rsidRPr="00861CE2">
              <w:rPr>
                <w:sz w:val="20"/>
                <w:szCs w:val="20"/>
              </w:rPr>
              <w:t xml:space="preserve">№ </w:t>
            </w:r>
            <w:r w:rsidRPr="00C557BE">
              <w:rPr>
                <w:sz w:val="20"/>
                <w:szCs w:val="20"/>
              </w:rPr>
              <w:t>Ф.2018.521616</w:t>
            </w:r>
          </w:p>
          <w:p w14:paraId="269633C9" w14:textId="77777777" w:rsidR="000D4DD8" w:rsidRPr="00926529" w:rsidRDefault="000D4DD8" w:rsidP="000D4DD8">
            <w:pPr>
              <w:jc w:val="right"/>
              <w:rPr>
                <w:sz w:val="20"/>
                <w:szCs w:val="20"/>
                <w:highlight w:val="yellow"/>
              </w:rPr>
            </w:pPr>
            <w:r w:rsidRPr="00861CE2">
              <w:rPr>
                <w:sz w:val="20"/>
                <w:szCs w:val="20"/>
              </w:rPr>
              <w:t>от 7 ноября 2018 года</w:t>
            </w:r>
          </w:p>
        </w:tc>
      </w:tr>
    </w:tbl>
    <w:p w14:paraId="14718C27" w14:textId="77777777" w:rsidR="000D4DD8" w:rsidRPr="001C0185" w:rsidRDefault="000D4DD8" w:rsidP="000D4DD8">
      <w:pPr>
        <w:jc w:val="center"/>
      </w:pPr>
    </w:p>
    <w:p w14:paraId="631A6F6F" w14:textId="77777777" w:rsidR="000D4DD8" w:rsidRPr="001C0185" w:rsidRDefault="000D4DD8" w:rsidP="000D4DD8">
      <w:pPr>
        <w:jc w:val="center"/>
      </w:pPr>
    </w:p>
    <w:p w14:paraId="0831E92B" w14:textId="77777777" w:rsidR="000D4DD8" w:rsidRPr="001C0185" w:rsidRDefault="000D4DD8" w:rsidP="000D4DD8"/>
    <w:p w14:paraId="7DCAC30D" w14:textId="77777777" w:rsidR="000D4DD8" w:rsidRPr="001C0185" w:rsidRDefault="000D4DD8" w:rsidP="000D4DD8">
      <w:pPr>
        <w:jc w:val="center"/>
      </w:pPr>
    </w:p>
    <w:p w14:paraId="66A9BEE9" w14:textId="77777777" w:rsidR="000D4DD8" w:rsidRPr="001C0185" w:rsidRDefault="000D4DD8" w:rsidP="000D4DD8">
      <w:pPr>
        <w:jc w:val="center"/>
      </w:pPr>
    </w:p>
    <w:p w14:paraId="190DCDC8" w14:textId="77777777" w:rsidR="000D4DD8" w:rsidRPr="001C0185" w:rsidRDefault="000D4DD8" w:rsidP="000D4DD8">
      <w:pPr>
        <w:jc w:val="center"/>
        <w:rPr>
          <w:b/>
          <w:sz w:val="36"/>
          <w:szCs w:val="36"/>
        </w:rPr>
      </w:pPr>
    </w:p>
    <w:p w14:paraId="419C4307" w14:textId="77777777" w:rsidR="000D4DD8" w:rsidRPr="00D46BB3" w:rsidRDefault="000D4DD8" w:rsidP="000D4DD8">
      <w:pPr>
        <w:jc w:val="center"/>
        <w:rPr>
          <w:b/>
          <w:sz w:val="36"/>
          <w:szCs w:val="36"/>
        </w:rPr>
      </w:pPr>
      <w:r>
        <w:rPr>
          <w:b/>
          <w:sz w:val="36"/>
          <w:szCs w:val="36"/>
        </w:rPr>
        <w:t>КИРЗИНСКИЙ</w:t>
      </w:r>
      <w:r w:rsidRPr="007650D8">
        <w:rPr>
          <w:b/>
          <w:sz w:val="36"/>
          <w:szCs w:val="36"/>
        </w:rPr>
        <w:t xml:space="preserve"> СЕЛЬСОВЕТ</w:t>
      </w:r>
    </w:p>
    <w:p w14:paraId="22C4476D" w14:textId="77777777" w:rsidR="000D4DD8" w:rsidRPr="007650D8" w:rsidRDefault="000D4DD8" w:rsidP="000D4DD8">
      <w:pPr>
        <w:jc w:val="center"/>
        <w:rPr>
          <w:b/>
          <w:sz w:val="28"/>
          <w:szCs w:val="28"/>
        </w:rPr>
      </w:pPr>
      <w:r>
        <w:rPr>
          <w:b/>
          <w:sz w:val="28"/>
          <w:szCs w:val="28"/>
        </w:rPr>
        <w:t>ОРДЫНСКОГО</w:t>
      </w:r>
      <w:r w:rsidRPr="007650D8">
        <w:rPr>
          <w:b/>
          <w:sz w:val="28"/>
          <w:szCs w:val="28"/>
        </w:rPr>
        <w:t xml:space="preserve"> МУНИЦИПАЛЬНОГО РАЙОНА</w:t>
      </w:r>
    </w:p>
    <w:p w14:paraId="5EF4D8F1" w14:textId="77777777" w:rsidR="000D4DD8" w:rsidRPr="007650D8" w:rsidRDefault="000D4DD8" w:rsidP="000D4DD8">
      <w:pPr>
        <w:jc w:val="center"/>
        <w:rPr>
          <w:b/>
          <w:sz w:val="28"/>
          <w:szCs w:val="28"/>
        </w:rPr>
      </w:pPr>
      <w:r w:rsidRPr="007650D8">
        <w:rPr>
          <w:b/>
          <w:sz w:val="28"/>
          <w:szCs w:val="28"/>
        </w:rPr>
        <w:t>НОВОСИБИРСКОЙ ОБЛАСТИ</w:t>
      </w:r>
    </w:p>
    <w:p w14:paraId="7233862A" w14:textId="77777777" w:rsidR="000D4DD8" w:rsidRPr="001C0185" w:rsidRDefault="000D4DD8" w:rsidP="000D4DD8">
      <w:pPr>
        <w:jc w:val="center"/>
        <w:rPr>
          <w:b/>
          <w:sz w:val="28"/>
          <w:szCs w:val="28"/>
        </w:rPr>
      </w:pPr>
    </w:p>
    <w:p w14:paraId="3DAEF9AF" w14:textId="77777777" w:rsidR="000D4DD8" w:rsidRPr="001C0185" w:rsidRDefault="000D4DD8" w:rsidP="000D4DD8">
      <w:pPr>
        <w:jc w:val="center"/>
        <w:rPr>
          <w:b/>
          <w:sz w:val="28"/>
          <w:szCs w:val="28"/>
        </w:rPr>
      </w:pPr>
      <w:r w:rsidRPr="001C0185">
        <w:rPr>
          <w:b/>
          <w:sz w:val="28"/>
          <w:szCs w:val="28"/>
        </w:rPr>
        <w:t>ГЕНЕРАЛЬНЫЙ ПЛАН</w:t>
      </w:r>
    </w:p>
    <w:p w14:paraId="7CAD954C" w14:textId="77777777" w:rsidR="000D4DD8" w:rsidRPr="001C0185" w:rsidRDefault="000D4DD8" w:rsidP="000D4DD8">
      <w:pPr>
        <w:jc w:val="center"/>
        <w:rPr>
          <w:b/>
          <w:sz w:val="28"/>
          <w:szCs w:val="28"/>
        </w:rPr>
      </w:pPr>
    </w:p>
    <w:p w14:paraId="2A4585F0" w14:textId="77777777" w:rsidR="000D4DD8" w:rsidRDefault="000D4DD8" w:rsidP="000D4DD8">
      <w:pPr>
        <w:jc w:val="center"/>
        <w:rPr>
          <w:b/>
          <w:sz w:val="28"/>
          <w:szCs w:val="28"/>
        </w:rPr>
      </w:pPr>
    </w:p>
    <w:p w14:paraId="48300F72" w14:textId="77777777" w:rsidR="000D4DD8" w:rsidRDefault="000D4DD8" w:rsidP="000D4DD8">
      <w:pPr>
        <w:jc w:val="center"/>
        <w:rPr>
          <w:b/>
          <w:sz w:val="28"/>
          <w:szCs w:val="28"/>
        </w:rPr>
      </w:pPr>
    </w:p>
    <w:p w14:paraId="76CD5849" w14:textId="77777777" w:rsidR="000D4DD8" w:rsidRDefault="000D4DD8" w:rsidP="000D4DD8">
      <w:pPr>
        <w:jc w:val="center"/>
        <w:rPr>
          <w:b/>
          <w:sz w:val="28"/>
          <w:szCs w:val="28"/>
        </w:rPr>
      </w:pPr>
    </w:p>
    <w:p w14:paraId="3EC0DA7C" w14:textId="77777777" w:rsidR="000D4DD8" w:rsidRPr="001C0185" w:rsidRDefault="000D4DD8" w:rsidP="000D4DD8">
      <w:pPr>
        <w:jc w:val="center"/>
        <w:rPr>
          <w:b/>
          <w:sz w:val="28"/>
          <w:szCs w:val="28"/>
        </w:rPr>
      </w:pPr>
    </w:p>
    <w:p w14:paraId="078AAB88" w14:textId="77777777" w:rsidR="000D4DD8" w:rsidRPr="001C0185" w:rsidRDefault="000D4DD8" w:rsidP="000D4DD8">
      <w:pPr>
        <w:jc w:val="center"/>
        <w:rPr>
          <w:sz w:val="28"/>
          <w:szCs w:val="28"/>
        </w:rPr>
      </w:pPr>
      <w:r w:rsidRPr="001C0185">
        <w:rPr>
          <w:sz w:val="28"/>
          <w:szCs w:val="28"/>
        </w:rPr>
        <w:t>ТОМ 2</w:t>
      </w:r>
    </w:p>
    <w:p w14:paraId="6DE323C5" w14:textId="77777777" w:rsidR="000D4DD8" w:rsidRPr="001C0185" w:rsidRDefault="000D4DD8" w:rsidP="000D4DD8">
      <w:pPr>
        <w:jc w:val="center"/>
      </w:pPr>
      <w:r w:rsidRPr="001C0185">
        <w:rPr>
          <w:sz w:val="28"/>
          <w:szCs w:val="28"/>
        </w:rPr>
        <w:t>МАТЕРИАЛЫ ПО ОБОСНОВАНИЮ</w:t>
      </w:r>
    </w:p>
    <w:p w14:paraId="3DE03294" w14:textId="77777777" w:rsidR="000D4DD8" w:rsidRPr="001C0185" w:rsidRDefault="000D4DD8" w:rsidP="000D4DD8">
      <w:pPr>
        <w:jc w:val="center"/>
        <w:rPr>
          <w:b/>
        </w:rPr>
      </w:pPr>
    </w:p>
    <w:p w14:paraId="5D0134E6" w14:textId="77777777" w:rsidR="000D4DD8" w:rsidRPr="001C0185" w:rsidRDefault="000D4DD8" w:rsidP="000D4DD8">
      <w:pPr>
        <w:jc w:val="center"/>
        <w:rPr>
          <w:b/>
        </w:rPr>
      </w:pPr>
    </w:p>
    <w:p w14:paraId="1257534B" w14:textId="77777777" w:rsidR="000D4DD8" w:rsidRPr="001C0185" w:rsidRDefault="000D4DD8" w:rsidP="000D4DD8">
      <w:pPr>
        <w:jc w:val="center"/>
      </w:pPr>
    </w:p>
    <w:p w14:paraId="3B2321C3" w14:textId="77777777" w:rsidR="000D4DD8" w:rsidRPr="001C0185" w:rsidRDefault="000D4DD8" w:rsidP="000D4DD8">
      <w:pPr>
        <w:jc w:val="center"/>
      </w:pPr>
    </w:p>
    <w:p w14:paraId="4DD3148C" w14:textId="77777777" w:rsidR="000D4DD8" w:rsidRPr="001C0185" w:rsidRDefault="000D4DD8" w:rsidP="000D4DD8">
      <w:pPr>
        <w:jc w:val="center"/>
      </w:pPr>
    </w:p>
    <w:p w14:paraId="35C82F7A" w14:textId="77777777" w:rsidR="000D4DD8" w:rsidRPr="001C0185" w:rsidRDefault="000D4DD8" w:rsidP="000D4DD8">
      <w:pPr>
        <w:jc w:val="center"/>
      </w:pPr>
    </w:p>
    <w:p w14:paraId="5BD23562" w14:textId="77777777" w:rsidR="000D4DD8" w:rsidRPr="001C0185" w:rsidRDefault="000D4DD8" w:rsidP="000D4DD8">
      <w:pPr>
        <w:jc w:val="center"/>
      </w:pPr>
    </w:p>
    <w:p w14:paraId="2A56D72E" w14:textId="77777777" w:rsidR="000D4DD8" w:rsidRPr="001C0185" w:rsidRDefault="000D4DD8" w:rsidP="000D4DD8">
      <w:pPr>
        <w:jc w:val="center"/>
      </w:pPr>
    </w:p>
    <w:p w14:paraId="6089CCBC" w14:textId="77777777" w:rsidR="000D4DD8" w:rsidRDefault="000D4DD8" w:rsidP="000D4DD8">
      <w:pPr>
        <w:jc w:val="center"/>
      </w:pPr>
    </w:p>
    <w:p w14:paraId="21803E03" w14:textId="77777777" w:rsidR="000D4DD8" w:rsidRPr="001C0185" w:rsidRDefault="000D4DD8" w:rsidP="000D4DD8">
      <w:pPr>
        <w:jc w:val="center"/>
      </w:pPr>
    </w:p>
    <w:p w14:paraId="4FD7BA47" w14:textId="77777777" w:rsidR="000D4DD8" w:rsidRPr="001C0185" w:rsidRDefault="000D4DD8" w:rsidP="000D4DD8">
      <w:pPr>
        <w:jc w:val="center"/>
      </w:pPr>
    </w:p>
    <w:p w14:paraId="221210AF" w14:textId="77777777" w:rsidR="000D4DD8" w:rsidRPr="001C0185" w:rsidRDefault="000D4DD8" w:rsidP="000D4DD8">
      <w:pPr>
        <w:jc w:val="center"/>
      </w:pPr>
    </w:p>
    <w:p w14:paraId="2A16C9B7" w14:textId="77777777" w:rsidR="000D4DD8" w:rsidRPr="001C0185" w:rsidRDefault="000D4DD8" w:rsidP="000D4DD8">
      <w:pPr>
        <w:jc w:val="center"/>
      </w:pPr>
    </w:p>
    <w:p w14:paraId="4745378A" w14:textId="77777777" w:rsidR="000D4DD8" w:rsidRPr="001C0185" w:rsidRDefault="000D4DD8" w:rsidP="000D4DD8">
      <w:pPr>
        <w:jc w:val="center"/>
      </w:pPr>
    </w:p>
    <w:p w14:paraId="45707C9A" w14:textId="77777777" w:rsidR="000D4DD8" w:rsidRPr="001C0185" w:rsidRDefault="000D4DD8" w:rsidP="000D4DD8">
      <w:pPr>
        <w:jc w:val="center"/>
      </w:pPr>
    </w:p>
    <w:p w14:paraId="0D46D4F6" w14:textId="2560D23A" w:rsidR="00320AE0" w:rsidRPr="009503B2" w:rsidRDefault="009810A2" w:rsidP="000D4DD8">
      <w:pPr>
        <w:jc w:val="center"/>
        <w:rPr>
          <w:b/>
          <w:sz w:val="28"/>
          <w:szCs w:val="28"/>
        </w:rPr>
      </w:pPr>
      <w:r>
        <w:rPr>
          <w:b/>
          <w:sz w:val="28"/>
          <w:szCs w:val="28"/>
        </w:rPr>
        <w:t>2020</w:t>
      </w:r>
      <w:r w:rsidR="000D4DD8" w:rsidRPr="001C0185">
        <w:rPr>
          <w:b/>
          <w:sz w:val="28"/>
          <w:szCs w:val="28"/>
        </w:rPr>
        <w:t xml:space="preserve"> г.</w:t>
      </w:r>
      <w:r w:rsidR="00320AE0" w:rsidRPr="009503B2">
        <w:rPr>
          <w:b/>
          <w:sz w:val="28"/>
          <w:szCs w:val="28"/>
        </w:rPr>
        <w:br w:type="page"/>
      </w:r>
    </w:p>
    <w:p w14:paraId="6EE38D07" w14:textId="77777777" w:rsidR="000D4DD8" w:rsidRPr="001C0185" w:rsidRDefault="000D4DD8" w:rsidP="000D4DD8">
      <w:pPr>
        <w:pStyle w:val="a0"/>
        <w:ind w:firstLine="0"/>
        <w:jc w:val="center"/>
        <w:rPr>
          <w:lang w:val="ru-RU"/>
        </w:rPr>
      </w:pPr>
      <w:r w:rsidRPr="001C0185">
        <w:rPr>
          <w:lang w:val="ru-RU"/>
        </w:rPr>
        <w:object w:dxaOrig="2664" w:dyaOrig="896" w14:anchorId="5E474309">
          <v:shape id="_x0000_i1026" type="#_x0000_t75" style="width:101.25pt;height:36.75pt" o:ole="">
            <v:imagedata r:id="rId8" o:title=""/>
          </v:shape>
          <o:OLEObject Type="Embed" ProgID="CorelDRAW.Graphic.14" ShapeID="_x0000_i1026" DrawAspect="Content" ObjectID="_1657547399" r:id="rId10"/>
        </w:object>
      </w:r>
    </w:p>
    <w:p w14:paraId="2AA640CD" w14:textId="77777777" w:rsidR="000D4DD8" w:rsidRPr="001C0185" w:rsidRDefault="000D4DD8" w:rsidP="000D4DD8">
      <w:pPr>
        <w:pStyle w:val="a0"/>
        <w:ind w:firstLine="0"/>
        <w:jc w:val="center"/>
        <w:rPr>
          <w:rFonts w:ascii="Cambria" w:hAnsi="Cambria"/>
          <w:i/>
          <w:sz w:val="36"/>
          <w:szCs w:val="36"/>
          <w:lang w:val="ru-RU"/>
        </w:rPr>
      </w:pPr>
      <w:r w:rsidRPr="001C0185">
        <w:rPr>
          <w:rFonts w:ascii="Cambria" w:hAnsi="Cambria"/>
          <w:i/>
          <w:sz w:val="36"/>
          <w:szCs w:val="36"/>
          <w:lang w:val="ru-RU"/>
        </w:rPr>
        <w:t>Общество с ограниченной ответственностью</w:t>
      </w:r>
    </w:p>
    <w:p w14:paraId="4710CAAB" w14:textId="77777777" w:rsidR="000D4DD8" w:rsidRPr="001C0185" w:rsidRDefault="000D4DD8" w:rsidP="000D4DD8">
      <w:pPr>
        <w:pStyle w:val="a0"/>
        <w:ind w:firstLine="0"/>
        <w:jc w:val="center"/>
        <w:rPr>
          <w:rFonts w:ascii="Cambria" w:hAnsi="Cambria"/>
          <w:b/>
          <w:i/>
          <w:sz w:val="36"/>
          <w:szCs w:val="36"/>
          <w:lang w:val="ru-RU"/>
        </w:rPr>
      </w:pPr>
      <w:r w:rsidRPr="001C0185">
        <w:rPr>
          <w:rFonts w:ascii="Cambria" w:hAnsi="Cambria"/>
          <w:b/>
          <w:i/>
          <w:sz w:val="36"/>
          <w:szCs w:val="36"/>
          <w:lang w:val="ru-RU"/>
        </w:rPr>
        <w:t>«САРСТРОЙНИИПРОЕКТ»</w:t>
      </w:r>
    </w:p>
    <w:p w14:paraId="6A3BE5EC" w14:textId="77777777" w:rsidR="000D4DD8" w:rsidRPr="001C0185" w:rsidRDefault="000D4DD8" w:rsidP="000D4DD8">
      <w:pPr>
        <w:jc w:val="center"/>
      </w:pPr>
    </w:p>
    <w:p w14:paraId="16F08CD7" w14:textId="77777777" w:rsidR="000D4DD8" w:rsidRPr="001C0185" w:rsidRDefault="000D4DD8" w:rsidP="000D4DD8">
      <w:pPr>
        <w:jc w:val="center"/>
      </w:pPr>
    </w:p>
    <w:p w14:paraId="2557E27B" w14:textId="77777777" w:rsidR="000D4DD8" w:rsidRPr="001C0185" w:rsidRDefault="000D4DD8" w:rsidP="000D4DD8">
      <w:pPr>
        <w:jc w:val="center"/>
      </w:pPr>
    </w:p>
    <w:p w14:paraId="37986260" w14:textId="77777777" w:rsidR="000D4DD8" w:rsidRPr="001C0185" w:rsidRDefault="000D4DD8" w:rsidP="000D4DD8">
      <w:pPr>
        <w:jc w:val="center"/>
      </w:pPr>
    </w:p>
    <w:p w14:paraId="6C02C09C" w14:textId="77777777" w:rsidR="000D4DD8" w:rsidRPr="001C0185" w:rsidRDefault="000D4DD8" w:rsidP="000D4DD8">
      <w:pPr>
        <w:jc w:val="center"/>
      </w:pPr>
    </w:p>
    <w:p w14:paraId="40A4024E" w14:textId="77777777" w:rsidR="000D4DD8" w:rsidRPr="001C0185" w:rsidRDefault="000D4DD8" w:rsidP="000D4DD8">
      <w:pPr>
        <w:jc w:val="center"/>
      </w:pPr>
    </w:p>
    <w:p w14:paraId="6EF937E2" w14:textId="77777777" w:rsidR="000D4DD8" w:rsidRPr="001C0185" w:rsidRDefault="000D4DD8" w:rsidP="000D4DD8">
      <w:pPr>
        <w:jc w:val="center"/>
      </w:pPr>
    </w:p>
    <w:tbl>
      <w:tblPr>
        <w:tblW w:w="9498" w:type="dxa"/>
        <w:tblLook w:val="04A0" w:firstRow="1" w:lastRow="0" w:firstColumn="1" w:lastColumn="0" w:noHBand="0" w:noVBand="1"/>
      </w:tblPr>
      <w:tblGrid>
        <w:gridCol w:w="5778"/>
        <w:gridCol w:w="3720"/>
      </w:tblGrid>
      <w:tr w:rsidR="000D4DD8" w:rsidRPr="00EF3E54" w14:paraId="10DCE27E" w14:textId="77777777" w:rsidTr="000D4DD8">
        <w:tc>
          <w:tcPr>
            <w:tcW w:w="5778" w:type="dxa"/>
          </w:tcPr>
          <w:p w14:paraId="69E1D93A" w14:textId="77777777" w:rsidR="000D4DD8" w:rsidRPr="00861CE2" w:rsidRDefault="000D4DD8" w:rsidP="000D4DD8">
            <w:pPr>
              <w:rPr>
                <w:sz w:val="20"/>
                <w:szCs w:val="20"/>
              </w:rPr>
            </w:pPr>
            <w:r w:rsidRPr="00861CE2">
              <w:rPr>
                <w:sz w:val="20"/>
                <w:szCs w:val="20"/>
              </w:rPr>
              <w:t>Заказчик: Министерство строительства Новосибирской области</w:t>
            </w:r>
          </w:p>
        </w:tc>
        <w:tc>
          <w:tcPr>
            <w:tcW w:w="3720" w:type="dxa"/>
          </w:tcPr>
          <w:p w14:paraId="1857774A" w14:textId="5D691419" w:rsidR="000D4DD8" w:rsidRPr="00861CE2" w:rsidRDefault="000D4DD8" w:rsidP="000D4DD8">
            <w:pPr>
              <w:ind w:left="1026"/>
              <w:jc w:val="right"/>
              <w:rPr>
                <w:sz w:val="20"/>
                <w:szCs w:val="20"/>
              </w:rPr>
            </w:pPr>
            <w:del w:id="5" w:author="Елисова" w:date="2020-07-29T16:31:00Z">
              <w:r w:rsidRPr="00861CE2" w:rsidDel="006450DC">
                <w:rPr>
                  <w:sz w:val="20"/>
                  <w:szCs w:val="20"/>
                </w:rPr>
                <w:delText xml:space="preserve">Муниципальный </w:delText>
              </w:r>
            </w:del>
            <w:ins w:id="6" w:author="Елисова" w:date="2020-07-29T16:31:00Z">
              <w:r w:rsidR="006450DC">
                <w:rPr>
                  <w:sz w:val="20"/>
                  <w:szCs w:val="20"/>
                </w:rPr>
                <w:t>Государственный</w:t>
              </w:r>
              <w:r w:rsidR="006450DC" w:rsidRPr="00861CE2">
                <w:rPr>
                  <w:sz w:val="20"/>
                  <w:szCs w:val="20"/>
                </w:rPr>
                <w:t xml:space="preserve"> </w:t>
              </w:r>
            </w:ins>
            <w:r w:rsidRPr="00861CE2">
              <w:rPr>
                <w:sz w:val="20"/>
                <w:szCs w:val="20"/>
              </w:rPr>
              <w:t>контракт</w:t>
            </w:r>
          </w:p>
          <w:p w14:paraId="6E8816F7" w14:textId="77777777" w:rsidR="000D4DD8" w:rsidRPr="00861CE2" w:rsidRDefault="000D4DD8" w:rsidP="000D4DD8">
            <w:pPr>
              <w:jc w:val="right"/>
              <w:rPr>
                <w:sz w:val="20"/>
                <w:szCs w:val="20"/>
              </w:rPr>
            </w:pPr>
            <w:r w:rsidRPr="00861CE2">
              <w:rPr>
                <w:sz w:val="20"/>
                <w:szCs w:val="20"/>
              </w:rPr>
              <w:t xml:space="preserve">№ </w:t>
            </w:r>
            <w:r w:rsidRPr="00C557BE">
              <w:rPr>
                <w:sz w:val="20"/>
                <w:szCs w:val="20"/>
              </w:rPr>
              <w:t>Ф.2018.521616</w:t>
            </w:r>
          </w:p>
          <w:p w14:paraId="75E5EDB3" w14:textId="77777777" w:rsidR="000D4DD8" w:rsidRPr="00926529" w:rsidRDefault="000D4DD8" w:rsidP="000D4DD8">
            <w:pPr>
              <w:jc w:val="right"/>
              <w:rPr>
                <w:sz w:val="20"/>
                <w:szCs w:val="20"/>
                <w:highlight w:val="yellow"/>
              </w:rPr>
            </w:pPr>
            <w:r w:rsidRPr="00861CE2">
              <w:rPr>
                <w:sz w:val="20"/>
                <w:szCs w:val="20"/>
              </w:rPr>
              <w:t>от 7 ноября 2018 года</w:t>
            </w:r>
          </w:p>
        </w:tc>
      </w:tr>
    </w:tbl>
    <w:p w14:paraId="04E9B5FF" w14:textId="77777777" w:rsidR="000D4DD8" w:rsidRPr="001C0185" w:rsidRDefault="000D4DD8" w:rsidP="000D4DD8">
      <w:pPr>
        <w:jc w:val="center"/>
      </w:pPr>
    </w:p>
    <w:p w14:paraId="14F7B049" w14:textId="77777777" w:rsidR="000D4DD8" w:rsidRPr="001C0185" w:rsidRDefault="000D4DD8" w:rsidP="000D4DD8">
      <w:pPr>
        <w:jc w:val="center"/>
      </w:pPr>
    </w:p>
    <w:p w14:paraId="7D32A048" w14:textId="77777777" w:rsidR="000D4DD8" w:rsidRPr="001C0185" w:rsidRDefault="000D4DD8" w:rsidP="000D4DD8">
      <w:pPr>
        <w:jc w:val="center"/>
      </w:pPr>
    </w:p>
    <w:p w14:paraId="1A3BDA1A" w14:textId="77777777" w:rsidR="000D4DD8" w:rsidRPr="001C0185" w:rsidRDefault="000D4DD8" w:rsidP="000D4DD8">
      <w:pPr>
        <w:jc w:val="center"/>
      </w:pPr>
    </w:p>
    <w:p w14:paraId="052AD950" w14:textId="77777777" w:rsidR="000D4DD8" w:rsidRPr="001C0185" w:rsidRDefault="000D4DD8" w:rsidP="000D4DD8">
      <w:pPr>
        <w:jc w:val="center"/>
      </w:pPr>
    </w:p>
    <w:p w14:paraId="57DF7893" w14:textId="77777777" w:rsidR="000D4DD8" w:rsidRPr="001C0185" w:rsidRDefault="000D4DD8" w:rsidP="000D4DD8">
      <w:pPr>
        <w:jc w:val="center"/>
        <w:rPr>
          <w:b/>
          <w:sz w:val="36"/>
          <w:szCs w:val="36"/>
        </w:rPr>
      </w:pPr>
    </w:p>
    <w:p w14:paraId="3321872E" w14:textId="77777777" w:rsidR="000D4DD8" w:rsidRPr="00D46BB3" w:rsidRDefault="000D4DD8" w:rsidP="000D4DD8">
      <w:pPr>
        <w:jc w:val="center"/>
        <w:rPr>
          <w:b/>
          <w:sz w:val="36"/>
          <w:szCs w:val="36"/>
        </w:rPr>
      </w:pPr>
      <w:r>
        <w:rPr>
          <w:b/>
          <w:sz w:val="36"/>
          <w:szCs w:val="36"/>
        </w:rPr>
        <w:t>КИРЗИНСКИЙ</w:t>
      </w:r>
      <w:r w:rsidRPr="007650D8">
        <w:rPr>
          <w:b/>
          <w:sz w:val="36"/>
          <w:szCs w:val="36"/>
        </w:rPr>
        <w:t xml:space="preserve"> СЕЛЬСОВЕТ</w:t>
      </w:r>
    </w:p>
    <w:p w14:paraId="284BB924" w14:textId="77777777" w:rsidR="000D4DD8" w:rsidRPr="001C0185" w:rsidRDefault="000D4DD8" w:rsidP="000D4DD8">
      <w:pPr>
        <w:jc w:val="center"/>
        <w:rPr>
          <w:b/>
          <w:sz w:val="28"/>
          <w:szCs w:val="28"/>
        </w:rPr>
      </w:pPr>
      <w:r>
        <w:rPr>
          <w:b/>
          <w:sz w:val="28"/>
          <w:szCs w:val="28"/>
        </w:rPr>
        <w:t>ОРДЫНСКОГО МУНИЦИПАЛЬНОГО</w:t>
      </w:r>
      <w:r w:rsidRPr="00D46BB3">
        <w:rPr>
          <w:b/>
          <w:sz w:val="28"/>
          <w:szCs w:val="28"/>
        </w:rPr>
        <w:t xml:space="preserve"> РАЙОНА</w:t>
      </w:r>
    </w:p>
    <w:p w14:paraId="7C0A7437" w14:textId="77777777" w:rsidR="000D4DD8" w:rsidRPr="001C0185" w:rsidRDefault="000D4DD8" w:rsidP="000D4DD8">
      <w:pPr>
        <w:jc w:val="center"/>
        <w:rPr>
          <w:b/>
          <w:sz w:val="28"/>
          <w:szCs w:val="28"/>
        </w:rPr>
      </w:pPr>
      <w:r w:rsidRPr="001C0185">
        <w:rPr>
          <w:b/>
          <w:sz w:val="28"/>
          <w:szCs w:val="28"/>
        </w:rPr>
        <w:t>НОВОСИБИРСКОЙ ОБЛАСТИ</w:t>
      </w:r>
    </w:p>
    <w:p w14:paraId="38194F87" w14:textId="77777777" w:rsidR="000D4DD8" w:rsidRPr="001C0185" w:rsidRDefault="000D4DD8" w:rsidP="000D4DD8">
      <w:pPr>
        <w:jc w:val="center"/>
        <w:rPr>
          <w:b/>
          <w:sz w:val="28"/>
          <w:szCs w:val="28"/>
        </w:rPr>
      </w:pPr>
    </w:p>
    <w:p w14:paraId="3E0CB719" w14:textId="77777777" w:rsidR="000D4DD8" w:rsidRPr="001C0185" w:rsidRDefault="000D4DD8" w:rsidP="000D4DD8">
      <w:pPr>
        <w:jc w:val="center"/>
        <w:rPr>
          <w:b/>
          <w:sz w:val="28"/>
          <w:szCs w:val="28"/>
        </w:rPr>
      </w:pPr>
      <w:r w:rsidRPr="001C0185">
        <w:rPr>
          <w:b/>
          <w:sz w:val="28"/>
          <w:szCs w:val="28"/>
        </w:rPr>
        <w:t>ГЕНЕРАЛЬНЫЙ ПЛАН</w:t>
      </w:r>
    </w:p>
    <w:p w14:paraId="08D917BF" w14:textId="77777777" w:rsidR="000D4DD8" w:rsidRPr="001C0185" w:rsidRDefault="000D4DD8" w:rsidP="000D4DD8">
      <w:pPr>
        <w:jc w:val="center"/>
        <w:rPr>
          <w:b/>
          <w:sz w:val="28"/>
          <w:szCs w:val="28"/>
        </w:rPr>
      </w:pPr>
    </w:p>
    <w:p w14:paraId="0B70AFD0" w14:textId="77777777" w:rsidR="000D4DD8" w:rsidRPr="001C0185" w:rsidRDefault="000D4DD8" w:rsidP="000D4DD8">
      <w:pPr>
        <w:jc w:val="center"/>
        <w:rPr>
          <w:b/>
          <w:sz w:val="28"/>
          <w:szCs w:val="28"/>
        </w:rPr>
      </w:pPr>
    </w:p>
    <w:p w14:paraId="7D158597" w14:textId="77777777" w:rsidR="000D4DD8" w:rsidRPr="001C0185" w:rsidRDefault="000D4DD8" w:rsidP="000D4DD8">
      <w:pPr>
        <w:jc w:val="center"/>
        <w:rPr>
          <w:sz w:val="28"/>
          <w:szCs w:val="28"/>
        </w:rPr>
      </w:pPr>
      <w:r w:rsidRPr="001C0185">
        <w:rPr>
          <w:sz w:val="28"/>
          <w:szCs w:val="28"/>
        </w:rPr>
        <w:t>ТОМ 2</w:t>
      </w:r>
    </w:p>
    <w:p w14:paraId="3DB2F98D" w14:textId="77777777" w:rsidR="000D4DD8" w:rsidRPr="001C0185" w:rsidRDefault="000D4DD8" w:rsidP="000D4DD8">
      <w:pPr>
        <w:jc w:val="center"/>
      </w:pPr>
      <w:r w:rsidRPr="001C0185">
        <w:rPr>
          <w:sz w:val="28"/>
          <w:szCs w:val="28"/>
        </w:rPr>
        <w:t>МАТЕРИАЛЫ ПО ОБОСНОВАНИЮ</w:t>
      </w:r>
    </w:p>
    <w:p w14:paraId="161C6E44" w14:textId="77777777" w:rsidR="000D4DD8" w:rsidRPr="001C0185" w:rsidRDefault="000D4DD8" w:rsidP="000D4DD8">
      <w:pPr>
        <w:jc w:val="center"/>
        <w:rPr>
          <w:b/>
        </w:rPr>
      </w:pPr>
    </w:p>
    <w:p w14:paraId="5BBEEA96" w14:textId="77777777" w:rsidR="000D4DD8" w:rsidRPr="001C0185" w:rsidRDefault="000D4DD8" w:rsidP="000D4DD8"/>
    <w:tbl>
      <w:tblPr>
        <w:tblW w:w="9072" w:type="dxa"/>
        <w:tblInd w:w="392" w:type="dxa"/>
        <w:tblLayout w:type="fixed"/>
        <w:tblLook w:val="04A0" w:firstRow="1" w:lastRow="0" w:firstColumn="1" w:lastColumn="0" w:noHBand="0" w:noVBand="1"/>
      </w:tblPr>
      <w:tblGrid>
        <w:gridCol w:w="3827"/>
        <w:gridCol w:w="2693"/>
        <w:gridCol w:w="2552"/>
      </w:tblGrid>
      <w:tr w:rsidR="000D4DD8" w14:paraId="5E04F619" w14:textId="77777777" w:rsidTr="000D4DD8">
        <w:tc>
          <w:tcPr>
            <w:tcW w:w="3827" w:type="dxa"/>
            <w:hideMark/>
          </w:tcPr>
          <w:p w14:paraId="463A6C0F" w14:textId="77777777" w:rsidR="000D4DD8" w:rsidRDefault="000D4DD8" w:rsidP="000D4DD8">
            <w:pPr>
              <w:rPr>
                <w:lang w:eastAsia="en-US" w:bidi="en-US"/>
              </w:rPr>
            </w:pPr>
            <w:r>
              <w:rPr>
                <w:sz w:val="28"/>
              </w:rPr>
              <w:t xml:space="preserve">Генеральный директор ООО «САРСТРОЙНИИПРОЕКТ» </w:t>
            </w:r>
          </w:p>
        </w:tc>
        <w:tc>
          <w:tcPr>
            <w:tcW w:w="2693" w:type="dxa"/>
            <w:tcBorders>
              <w:top w:val="nil"/>
              <w:left w:val="nil"/>
              <w:bottom w:val="single" w:sz="4" w:space="0" w:color="auto"/>
              <w:right w:val="nil"/>
            </w:tcBorders>
          </w:tcPr>
          <w:p w14:paraId="4A50670C" w14:textId="77777777" w:rsidR="000D4DD8" w:rsidRDefault="000D4DD8" w:rsidP="000D4DD8">
            <w:pPr>
              <w:spacing w:line="276" w:lineRule="auto"/>
              <w:rPr>
                <w:u w:val="single"/>
                <w:lang w:eastAsia="en-US" w:bidi="en-US"/>
              </w:rPr>
            </w:pPr>
          </w:p>
        </w:tc>
        <w:tc>
          <w:tcPr>
            <w:tcW w:w="2552" w:type="dxa"/>
          </w:tcPr>
          <w:p w14:paraId="098E0AE8" w14:textId="77777777" w:rsidR="000D4DD8" w:rsidRDefault="000D4DD8" w:rsidP="000D4DD8">
            <w:pPr>
              <w:spacing w:line="276" w:lineRule="auto"/>
              <w:rPr>
                <w:sz w:val="28"/>
                <w:szCs w:val="28"/>
              </w:rPr>
            </w:pPr>
          </w:p>
          <w:p w14:paraId="29452E10" w14:textId="77777777" w:rsidR="000D4DD8" w:rsidRDefault="000D4DD8" w:rsidP="000D4DD8">
            <w:pPr>
              <w:spacing w:line="276" w:lineRule="auto"/>
              <w:rPr>
                <w:sz w:val="28"/>
                <w:szCs w:val="28"/>
                <w:lang w:eastAsia="en-US" w:bidi="en-US"/>
              </w:rPr>
            </w:pPr>
            <w:r>
              <w:rPr>
                <w:sz w:val="28"/>
                <w:szCs w:val="28"/>
              </w:rPr>
              <w:t>Т.Ю. Базанова</w:t>
            </w:r>
          </w:p>
        </w:tc>
      </w:tr>
    </w:tbl>
    <w:p w14:paraId="7F62188F" w14:textId="77777777" w:rsidR="000D4DD8" w:rsidRDefault="000D4DD8" w:rsidP="000D4DD8">
      <w:pPr>
        <w:jc w:val="center"/>
      </w:pPr>
    </w:p>
    <w:p w14:paraId="71553356" w14:textId="77777777" w:rsidR="000D4DD8" w:rsidRDefault="000D4DD8" w:rsidP="000D4DD8">
      <w:pPr>
        <w:jc w:val="center"/>
      </w:pPr>
    </w:p>
    <w:p w14:paraId="6C9F6127" w14:textId="77777777" w:rsidR="000D4DD8" w:rsidRDefault="000D4DD8" w:rsidP="000D4DD8">
      <w:pPr>
        <w:jc w:val="center"/>
      </w:pPr>
    </w:p>
    <w:p w14:paraId="395EF933" w14:textId="77777777" w:rsidR="000D4DD8" w:rsidRDefault="000D4DD8" w:rsidP="000D4DD8">
      <w:pPr>
        <w:jc w:val="center"/>
      </w:pPr>
    </w:p>
    <w:p w14:paraId="0B8ADFE3" w14:textId="77777777" w:rsidR="000D4DD8" w:rsidRPr="001C0185" w:rsidRDefault="000D4DD8" w:rsidP="000D4DD8">
      <w:pPr>
        <w:jc w:val="center"/>
      </w:pPr>
    </w:p>
    <w:p w14:paraId="69BBD071" w14:textId="77777777" w:rsidR="000D4DD8" w:rsidRPr="001C0185" w:rsidRDefault="000D4DD8" w:rsidP="000D4DD8">
      <w:pPr>
        <w:jc w:val="center"/>
      </w:pPr>
    </w:p>
    <w:p w14:paraId="65387C1B" w14:textId="77777777" w:rsidR="000D4DD8" w:rsidRPr="001C0185" w:rsidRDefault="000D4DD8" w:rsidP="000D4DD8">
      <w:pPr>
        <w:jc w:val="center"/>
      </w:pPr>
    </w:p>
    <w:p w14:paraId="42FDF7B8" w14:textId="77777777" w:rsidR="000D4DD8" w:rsidRDefault="000D4DD8" w:rsidP="000D4DD8">
      <w:pPr>
        <w:jc w:val="center"/>
      </w:pPr>
    </w:p>
    <w:p w14:paraId="24151481" w14:textId="77777777" w:rsidR="000D4DD8" w:rsidRDefault="000D4DD8" w:rsidP="000D4DD8">
      <w:pPr>
        <w:jc w:val="center"/>
      </w:pPr>
    </w:p>
    <w:p w14:paraId="57C0575A" w14:textId="77777777" w:rsidR="000D4DD8" w:rsidRDefault="000D4DD8" w:rsidP="000D4DD8">
      <w:pPr>
        <w:jc w:val="center"/>
      </w:pPr>
    </w:p>
    <w:p w14:paraId="4ACE7B8B" w14:textId="77777777" w:rsidR="009810A2" w:rsidRPr="001C0185" w:rsidRDefault="009810A2" w:rsidP="000D4DD8">
      <w:pPr>
        <w:jc w:val="center"/>
      </w:pPr>
    </w:p>
    <w:p w14:paraId="4FC54DF8" w14:textId="77777777" w:rsidR="000D4DD8" w:rsidRPr="001C0185" w:rsidRDefault="000D4DD8" w:rsidP="000D4DD8"/>
    <w:p w14:paraId="056156DE" w14:textId="268520B5" w:rsidR="00621040" w:rsidRDefault="009810A2" w:rsidP="000D4DD8">
      <w:pPr>
        <w:spacing w:after="120"/>
        <w:jc w:val="center"/>
        <w:rPr>
          <w:b/>
          <w:sz w:val="28"/>
          <w:szCs w:val="28"/>
        </w:rPr>
      </w:pPr>
      <w:r>
        <w:rPr>
          <w:b/>
          <w:sz w:val="28"/>
          <w:szCs w:val="28"/>
        </w:rPr>
        <w:t>2020</w:t>
      </w:r>
      <w:r w:rsidR="000D4DD8" w:rsidRPr="001C0185">
        <w:rPr>
          <w:b/>
          <w:sz w:val="28"/>
          <w:szCs w:val="28"/>
        </w:rPr>
        <w:t xml:space="preserve"> г.</w:t>
      </w:r>
    </w:p>
    <w:p w14:paraId="2BFB06EE" w14:textId="00989538" w:rsidR="000A677C" w:rsidRPr="009503B2" w:rsidRDefault="000A677C" w:rsidP="000A677C">
      <w:pPr>
        <w:jc w:val="center"/>
        <w:rPr>
          <w:b/>
          <w:sz w:val="28"/>
          <w:szCs w:val="28"/>
        </w:rPr>
      </w:pPr>
      <w:r w:rsidRPr="009503B2">
        <w:rPr>
          <w:b/>
          <w:sz w:val="28"/>
          <w:szCs w:val="28"/>
        </w:rPr>
        <w:br w:type="page"/>
      </w:r>
    </w:p>
    <w:p w14:paraId="58459287" w14:textId="77777777" w:rsidR="00002442" w:rsidRDefault="00002442" w:rsidP="000A677C">
      <w:pPr>
        <w:jc w:val="center"/>
        <w:outlineLvl w:val="0"/>
        <w:rPr>
          <w:b/>
        </w:rPr>
        <w:sectPr w:rsidR="00002442" w:rsidSect="00504F69">
          <w:pgSz w:w="11906" w:h="16838"/>
          <w:pgMar w:top="1134" w:right="851" w:bottom="1134" w:left="1701" w:header="680" w:footer="1077" w:gutter="0"/>
          <w:cols w:space="708"/>
          <w:docGrid w:linePitch="360"/>
        </w:sectPr>
      </w:pPr>
    </w:p>
    <w:p w14:paraId="00133C7C" w14:textId="77777777" w:rsidR="00B20883" w:rsidRDefault="00B20883" w:rsidP="003C409E">
      <w:pPr>
        <w:pStyle w:val="a0"/>
        <w:ind w:firstLine="0"/>
        <w:jc w:val="center"/>
        <w:rPr>
          <w:b/>
          <w:color w:val="000000" w:themeColor="text1"/>
          <w:shd w:val="clear" w:color="auto" w:fill="FFFFFF"/>
          <w:lang w:val="ru-RU"/>
        </w:rPr>
      </w:pPr>
      <w:r w:rsidRPr="003C409E">
        <w:rPr>
          <w:b/>
          <w:color w:val="000000" w:themeColor="text1"/>
          <w:shd w:val="clear" w:color="auto" w:fill="FFFFFF"/>
          <w:lang w:val="ru-RU"/>
        </w:rPr>
        <w:lastRenderedPageBreak/>
        <w:t>ОГЛАВЛЕНИЕ</w:t>
      </w:r>
    </w:p>
    <w:p w14:paraId="60AE453B" w14:textId="77777777" w:rsidR="002A3784" w:rsidRPr="003C409E" w:rsidRDefault="002A3784" w:rsidP="003C409E">
      <w:pPr>
        <w:pStyle w:val="a0"/>
        <w:ind w:firstLine="0"/>
        <w:jc w:val="center"/>
        <w:rPr>
          <w:b/>
          <w:color w:val="000000" w:themeColor="text1"/>
          <w:shd w:val="clear" w:color="auto" w:fill="FFFFFF"/>
          <w:lang w:val="ru-RU"/>
        </w:rPr>
      </w:pPr>
    </w:p>
    <w:p w14:paraId="7843435C" w14:textId="77777777" w:rsidR="00A0628C" w:rsidRDefault="00217203">
      <w:pPr>
        <w:pStyle w:val="11"/>
        <w:rPr>
          <w:rFonts w:asciiTheme="minorHAnsi" w:eastAsiaTheme="minorEastAsia" w:hAnsiTheme="minorHAnsi" w:cstheme="minorBidi"/>
          <w:b w:val="0"/>
          <w:bCs w:val="0"/>
          <w:noProof/>
          <w:sz w:val="22"/>
          <w:szCs w:val="22"/>
          <w:lang w:eastAsia="ru-RU"/>
        </w:rPr>
      </w:pPr>
      <w:r w:rsidRPr="00BD31D1">
        <w:rPr>
          <w:noProof/>
          <w:szCs w:val="24"/>
        </w:rPr>
        <w:fldChar w:fldCharType="begin"/>
      </w:r>
      <w:r w:rsidR="00811C13" w:rsidRPr="00BD31D1">
        <w:rPr>
          <w:noProof/>
          <w:szCs w:val="24"/>
        </w:rPr>
        <w:instrText xml:space="preserve"> TOC \o "3-3" \h \z \u \t "Заголовок 1;1;Заголовок 2;2" </w:instrText>
      </w:r>
      <w:r w:rsidRPr="00BD31D1">
        <w:rPr>
          <w:noProof/>
          <w:szCs w:val="24"/>
        </w:rPr>
        <w:fldChar w:fldCharType="separate"/>
      </w:r>
      <w:hyperlink w:anchor="_Toc45115261" w:history="1">
        <w:r w:rsidR="00A0628C" w:rsidRPr="00B155BF">
          <w:rPr>
            <w:rStyle w:val="a5"/>
            <w:noProof/>
          </w:rPr>
          <w:t>Введение</w:t>
        </w:r>
        <w:r w:rsidR="00A0628C">
          <w:rPr>
            <w:noProof/>
            <w:webHidden/>
          </w:rPr>
          <w:tab/>
        </w:r>
        <w:r w:rsidR="00A0628C">
          <w:rPr>
            <w:noProof/>
            <w:webHidden/>
          </w:rPr>
          <w:fldChar w:fldCharType="begin"/>
        </w:r>
        <w:r w:rsidR="00A0628C">
          <w:rPr>
            <w:noProof/>
            <w:webHidden/>
          </w:rPr>
          <w:instrText xml:space="preserve"> PAGEREF _Toc45115261 \h </w:instrText>
        </w:r>
        <w:r w:rsidR="00A0628C">
          <w:rPr>
            <w:noProof/>
            <w:webHidden/>
          </w:rPr>
        </w:r>
        <w:r w:rsidR="00A0628C">
          <w:rPr>
            <w:noProof/>
            <w:webHidden/>
          </w:rPr>
          <w:fldChar w:fldCharType="separate"/>
        </w:r>
        <w:r w:rsidR="00A0628C">
          <w:rPr>
            <w:noProof/>
            <w:webHidden/>
          </w:rPr>
          <w:t>4</w:t>
        </w:r>
        <w:r w:rsidR="00A0628C">
          <w:rPr>
            <w:noProof/>
            <w:webHidden/>
          </w:rPr>
          <w:fldChar w:fldCharType="end"/>
        </w:r>
      </w:hyperlink>
    </w:p>
    <w:p w14:paraId="477C0E91" w14:textId="77777777" w:rsidR="00A0628C" w:rsidRDefault="006450DC">
      <w:pPr>
        <w:pStyle w:val="11"/>
        <w:tabs>
          <w:tab w:val="left" w:pos="442"/>
        </w:tabs>
        <w:rPr>
          <w:rFonts w:asciiTheme="minorHAnsi" w:eastAsiaTheme="minorEastAsia" w:hAnsiTheme="minorHAnsi" w:cstheme="minorBidi"/>
          <w:b w:val="0"/>
          <w:bCs w:val="0"/>
          <w:noProof/>
          <w:sz w:val="22"/>
          <w:szCs w:val="22"/>
          <w:lang w:eastAsia="ru-RU"/>
        </w:rPr>
      </w:pPr>
      <w:hyperlink w:anchor="_Toc45115262" w:history="1">
        <w:r w:rsidR="00A0628C" w:rsidRPr="00B155BF">
          <w:rPr>
            <w:rStyle w:val="a5"/>
            <w:noProof/>
          </w:rPr>
          <w:t>1.</w:t>
        </w:r>
        <w:r w:rsidR="00A0628C">
          <w:rPr>
            <w:rFonts w:asciiTheme="minorHAnsi" w:eastAsiaTheme="minorEastAsia" w:hAnsiTheme="minorHAnsi" w:cstheme="minorBidi"/>
            <w:b w:val="0"/>
            <w:bCs w:val="0"/>
            <w:noProof/>
            <w:sz w:val="22"/>
            <w:szCs w:val="22"/>
            <w:lang w:eastAsia="ru-RU"/>
          </w:rPr>
          <w:tab/>
        </w:r>
        <w:r w:rsidR="00A0628C" w:rsidRPr="00B155BF">
          <w:rPr>
            <w:rStyle w:val="a5"/>
            <w:noProof/>
          </w:rPr>
          <w:t>Сведения о планах и программах комплексного социально-экономического развития муниципального образования</w:t>
        </w:r>
        <w:r w:rsidR="00A0628C">
          <w:rPr>
            <w:noProof/>
            <w:webHidden/>
          </w:rPr>
          <w:tab/>
        </w:r>
        <w:r w:rsidR="00A0628C">
          <w:rPr>
            <w:noProof/>
            <w:webHidden/>
          </w:rPr>
          <w:fldChar w:fldCharType="begin"/>
        </w:r>
        <w:r w:rsidR="00A0628C">
          <w:rPr>
            <w:noProof/>
            <w:webHidden/>
          </w:rPr>
          <w:instrText xml:space="preserve"> PAGEREF _Toc45115262 \h </w:instrText>
        </w:r>
        <w:r w:rsidR="00A0628C">
          <w:rPr>
            <w:noProof/>
            <w:webHidden/>
          </w:rPr>
        </w:r>
        <w:r w:rsidR="00A0628C">
          <w:rPr>
            <w:noProof/>
            <w:webHidden/>
          </w:rPr>
          <w:fldChar w:fldCharType="separate"/>
        </w:r>
        <w:r w:rsidR="00A0628C">
          <w:rPr>
            <w:noProof/>
            <w:webHidden/>
          </w:rPr>
          <w:t>7</w:t>
        </w:r>
        <w:r w:rsidR="00A0628C">
          <w:rPr>
            <w:noProof/>
            <w:webHidden/>
          </w:rPr>
          <w:fldChar w:fldCharType="end"/>
        </w:r>
      </w:hyperlink>
    </w:p>
    <w:p w14:paraId="7D47AB1C" w14:textId="77777777" w:rsidR="00A0628C" w:rsidRDefault="006450DC">
      <w:pPr>
        <w:pStyle w:val="11"/>
        <w:tabs>
          <w:tab w:val="left" w:pos="442"/>
        </w:tabs>
        <w:rPr>
          <w:rFonts w:asciiTheme="minorHAnsi" w:eastAsiaTheme="minorEastAsia" w:hAnsiTheme="minorHAnsi" w:cstheme="minorBidi"/>
          <w:b w:val="0"/>
          <w:bCs w:val="0"/>
          <w:noProof/>
          <w:sz w:val="22"/>
          <w:szCs w:val="22"/>
          <w:lang w:eastAsia="ru-RU"/>
        </w:rPr>
      </w:pPr>
      <w:hyperlink w:anchor="_Toc45115263" w:history="1">
        <w:r w:rsidR="00A0628C" w:rsidRPr="00B155BF">
          <w:rPr>
            <w:rStyle w:val="a5"/>
            <w:noProof/>
          </w:rPr>
          <w:t>2.</w:t>
        </w:r>
        <w:r w:rsidR="00A0628C">
          <w:rPr>
            <w:rFonts w:asciiTheme="minorHAnsi" w:eastAsiaTheme="minorEastAsia" w:hAnsiTheme="minorHAnsi" w:cstheme="minorBidi"/>
            <w:b w:val="0"/>
            <w:bCs w:val="0"/>
            <w:noProof/>
            <w:sz w:val="22"/>
            <w:szCs w:val="22"/>
            <w:lang w:eastAsia="ru-RU"/>
          </w:rPr>
          <w:tab/>
        </w:r>
        <w:r w:rsidR="00A0628C" w:rsidRPr="00B155BF">
          <w:rPr>
            <w:rStyle w:val="a5"/>
            <w:noProof/>
          </w:rPr>
          <w:t>Обоснование выбранного варианта размещения объектов местного значения поселения</w:t>
        </w:r>
        <w:r w:rsidR="00A0628C">
          <w:rPr>
            <w:noProof/>
            <w:webHidden/>
          </w:rPr>
          <w:tab/>
        </w:r>
        <w:r w:rsidR="00A0628C">
          <w:rPr>
            <w:noProof/>
            <w:webHidden/>
          </w:rPr>
          <w:fldChar w:fldCharType="begin"/>
        </w:r>
        <w:r w:rsidR="00A0628C">
          <w:rPr>
            <w:noProof/>
            <w:webHidden/>
          </w:rPr>
          <w:instrText xml:space="preserve"> PAGEREF _Toc45115263 \h </w:instrText>
        </w:r>
        <w:r w:rsidR="00A0628C">
          <w:rPr>
            <w:noProof/>
            <w:webHidden/>
          </w:rPr>
        </w:r>
        <w:r w:rsidR="00A0628C">
          <w:rPr>
            <w:noProof/>
            <w:webHidden/>
          </w:rPr>
          <w:fldChar w:fldCharType="separate"/>
        </w:r>
        <w:r w:rsidR="00A0628C">
          <w:rPr>
            <w:noProof/>
            <w:webHidden/>
          </w:rPr>
          <w:t>8</w:t>
        </w:r>
        <w:r w:rsidR="00A0628C">
          <w:rPr>
            <w:noProof/>
            <w:webHidden/>
          </w:rPr>
          <w:fldChar w:fldCharType="end"/>
        </w:r>
      </w:hyperlink>
    </w:p>
    <w:p w14:paraId="417C5A97" w14:textId="77777777" w:rsidR="00A0628C" w:rsidRDefault="006450DC">
      <w:pPr>
        <w:pStyle w:val="21"/>
        <w:tabs>
          <w:tab w:val="left" w:pos="1100"/>
        </w:tabs>
        <w:rPr>
          <w:rFonts w:asciiTheme="minorHAnsi" w:eastAsiaTheme="minorEastAsia" w:hAnsiTheme="minorHAnsi" w:cstheme="minorBidi"/>
          <w:iCs w:val="0"/>
          <w:noProof/>
          <w:sz w:val="22"/>
          <w:szCs w:val="22"/>
          <w:lang w:eastAsia="ru-RU"/>
        </w:rPr>
      </w:pPr>
      <w:hyperlink w:anchor="_Toc45115264" w:history="1">
        <w:r w:rsidR="00A0628C" w:rsidRPr="00B155BF">
          <w:rPr>
            <w:rStyle w:val="a5"/>
            <w:noProof/>
          </w:rPr>
          <w:t>2.1.</w:t>
        </w:r>
        <w:r w:rsidR="00A0628C">
          <w:rPr>
            <w:rFonts w:asciiTheme="minorHAnsi" w:eastAsiaTheme="minorEastAsia" w:hAnsiTheme="minorHAnsi" w:cstheme="minorBidi"/>
            <w:iCs w:val="0"/>
            <w:noProof/>
            <w:sz w:val="22"/>
            <w:szCs w:val="22"/>
            <w:lang w:eastAsia="ru-RU"/>
          </w:rPr>
          <w:tab/>
        </w:r>
        <w:r w:rsidR="00A0628C" w:rsidRPr="00B155BF">
          <w:rPr>
            <w:rStyle w:val="a5"/>
            <w:noProof/>
          </w:rPr>
          <w:t>Анализ использования территорий поселения и возможных направлений развития этих территорий</w:t>
        </w:r>
        <w:r w:rsidR="00A0628C">
          <w:rPr>
            <w:noProof/>
            <w:webHidden/>
          </w:rPr>
          <w:tab/>
        </w:r>
        <w:r w:rsidR="00A0628C">
          <w:rPr>
            <w:noProof/>
            <w:webHidden/>
          </w:rPr>
          <w:fldChar w:fldCharType="begin"/>
        </w:r>
        <w:r w:rsidR="00A0628C">
          <w:rPr>
            <w:noProof/>
            <w:webHidden/>
          </w:rPr>
          <w:instrText xml:space="preserve"> PAGEREF _Toc45115264 \h </w:instrText>
        </w:r>
        <w:r w:rsidR="00A0628C">
          <w:rPr>
            <w:noProof/>
            <w:webHidden/>
          </w:rPr>
        </w:r>
        <w:r w:rsidR="00A0628C">
          <w:rPr>
            <w:noProof/>
            <w:webHidden/>
          </w:rPr>
          <w:fldChar w:fldCharType="separate"/>
        </w:r>
        <w:r w:rsidR="00A0628C">
          <w:rPr>
            <w:noProof/>
            <w:webHidden/>
          </w:rPr>
          <w:t>8</w:t>
        </w:r>
        <w:r w:rsidR="00A0628C">
          <w:rPr>
            <w:noProof/>
            <w:webHidden/>
          </w:rPr>
          <w:fldChar w:fldCharType="end"/>
        </w:r>
      </w:hyperlink>
    </w:p>
    <w:p w14:paraId="5AAC31CA"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65" w:history="1">
        <w:r w:rsidR="00A0628C" w:rsidRPr="00B155BF">
          <w:rPr>
            <w:rStyle w:val="a5"/>
          </w:rPr>
          <w:t>2.1.1.</w:t>
        </w:r>
        <w:r w:rsidR="00A0628C">
          <w:rPr>
            <w:rFonts w:asciiTheme="minorHAnsi" w:eastAsiaTheme="minorEastAsia" w:hAnsiTheme="minorHAnsi" w:cstheme="minorBidi"/>
            <w:sz w:val="22"/>
            <w:szCs w:val="22"/>
            <w:lang w:eastAsia="ru-RU"/>
          </w:rPr>
          <w:tab/>
        </w:r>
        <w:r w:rsidR="00A0628C" w:rsidRPr="00B155BF">
          <w:rPr>
            <w:rStyle w:val="a5"/>
          </w:rPr>
          <w:t>Положение Кирзинского сельсовета Ордынского района Новосибирской области</w:t>
        </w:r>
        <w:r w:rsidR="00A0628C">
          <w:rPr>
            <w:webHidden/>
          </w:rPr>
          <w:tab/>
        </w:r>
        <w:r w:rsidR="00A0628C">
          <w:rPr>
            <w:webHidden/>
          </w:rPr>
          <w:fldChar w:fldCharType="begin"/>
        </w:r>
        <w:r w:rsidR="00A0628C">
          <w:rPr>
            <w:webHidden/>
          </w:rPr>
          <w:instrText xml:space="preserve"> PAGEREF _Toc45115265 \h </w:instrText>
        </w:r>
        <w:r w:rsidR="00A0628C">
          <w:rPr>
            <w:webHidden/>
          </w:rPr>
        </w:r>
        <w:r w:rsidR="00A0628C">
          <w:rPr>
            <w:webHidden/>
          </w:rPr>
          <w:fldChar w:fldCharType="separate"/>
        </w:r>
        <w:r w:rsidR="00A0628C">
          <w:rPr>
            <w:webHidden/>
          </w:rPr>
          <w:t>8</w:t>
        </w:r>
        <w:r w:rsidR="00A0628C">
          <w:rPr>
            <w:webHidden/>
          </w:rPr>
          <w:fldChar w:fldCharType="end"/>
        </w:r>
      </w:hyperlink>
    </w:p>
    <w:p w14:paraId="1AFEF18B"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66" w:history="1">
        <w:r w:rsidR="00A0628C" w:rsidRPr="00B155BF">
          <w:rPr>
            <w:rStyle w:val="a5"/>
          </w:rPr>
          <w:t>2.1.2.</w:t>
        </w:r>
        <w:r w:rsidR="00A0628C">
          <w:rPr>
            <w:rFonts w:asciiTheme="minorHAnsi" w:eastAsiaTheme="minorEastAsia" w:hAnsiTheme="minorHAnsi" w:cstheme="minorBidi"/>
            <w:sz w:val="22"/>
            <w:szCs w:val="22"/>
            <w:lang w:eastAsia="ru-RU"/>
          </w:rPr>
          <w:tab/>
        </w:r>
        <w:r w:rsidR="00A0628C" w:rsidRPr="00B155BF">
          <w:rPr>
            <w:rStyle w:val="a5"/>
          </w:rPr>
          <w:t>Природно-ресурсный потенциал территории поселения</w:t>
        </w:r>
        <w:r w:rsidR="00A0628C">
          <w:rPr>
            <w:webHidden/>
          </w:rPr>
          <w:tab/>
        </w:r>
        <w:r w:rsidR="00A0628C">
          <w:rPr>
            <w:webHidden/>
          </w:rPr>
          <w:fldChar w:fldCharType="begin"/>
        </w:r>
        <w:r w:rsidR="00A0628C">
          <w:rPr>
            <w:webHidden/>
          </w:rPr>
          <w:instrText xml:space="preserve"> PAGEREF _Toc45115266 \h </w:instrText>
        </w:r>
        <w:r w:rsidR="00A0628C">
          <w:rPr>
            <w:webHidden/>
          </w:rPr>
        </w:r>
        <w:r w:rsidR="00A0628C">
          <w:rPr>
            <w:webHidden/>
          </w:rPr>
          <w:fldChar w:fldCharType="separate"/>
        </w:r>
        <w:r w:rsidR="00A0628C">
          <w:rPr>
            <w:webHidden/>
          </w:rPr>
          <w:t>8</w:t>
        </w:r>
        <w:r w:rsidR="00A0628C">
          <w:rPr>
            <w:webHidden/>
          </w:rPr>
          <w:fldChar w:fldCharType="end"/>
        </w:r>
      </w:hyperlink>
    </w:p>
    <w:p w14:paraId="41852F32"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67" w:history="1">
        <w:r w:rsidR="00A0628C" w:rsidRPr="00B155BF">
          <w:rPr>
            <w:rStyle w:val="a5"/>
          </w:rPr>
          <w:t>2.1.3.</w:t>
        </w:r>
        <w:r w:rsidR="00A0628C">
          <w:rPr>
            <w:rFonts w:asciiTheme="minorHAnsi" w:eastAsiaTheme="minorEastAsia" w:hAnsiTheme="minorHAnsi" w:cstheme="minorBidi"/>
            <w:sz w:val="22"/>
            <w:szCs w:val="22"/>
            <w:lang w:eastAsia="ru-RU"/>
          </w:rPr>
          <w:tab/>
        </w:r>
        <w:r w:rsidR="00A0628C" w:rsidRPr="00B155BF">
          <w:rPr>
            <w:rStyle w:val="a5"/>
          </w:rPr>
          <w:t>Демографическая ситуация</w:t>
        </w:r>
        <w:r w:rsidR="00A0628C">
          <w:rPr>
            <w:webHidden/>
          </w:rPr>
          <w:tab/>
        </w:r>
        <w:r w:rsidR="00A0628C">
          <w:rPr>
            <w:webHidden/>
          </w:rPr>
          <w:fldChar w:fldCharType="begin"/>
        </w:r>
        <w:r w:rsidR="00A0628C">
          <w:rPr>
            <w:webHidden/>
          </w:rPr>
          <w:instrText xml:space="preserve"> PAGEREF _Toc45115267 \h </w:instrText>
        </w:r>
        <w:r w:rsidR="00A0628C">
          <w:rPr>
            <w:webHidden/>
          </w:rPr>
        </w:r>
        <w:r w:rsidR="00A0628C">
          <w:rPr>
            <w:webHidden/>
          </w:rPr>
          <w:fldChar w:fldCharType="separate"/>
        </w:r>
        <w:r w:rsidR="00A0628C">
          <w:rPr>
            <w:webHidden/>
          </w:rPr>
          <w:t>10</w:t>
        </w:r>
        <w:r w:rsidR="00A0628C">
          <w:rPr>
            <w:webHidden/>
          </w:rPr>
          <w:fldChar w:fldCharType="end"/>
        </w:r>
      </w:hyperlink>
    </w:p>
    <w:p w14:paraId="2D7078DE"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68" w:history="1">
        <w:r w:rsidR="00A0628C" w:rsidRPr="00B155BF">
          <w:rPr>
            <w:rStyle w:val="a5"/>
          </w:rPr>
          <w:t>2.1.4.</w:t>
        </w:r>
        <w:r w:rsidR="00A0628C">
          <w:rPr>
            <w:rFonts w:asciiTheme="minorHAnsi" w:eastAsiaTheme="minorEastAsia" w:hAnsiTheme="minorHAnsi" w:cstheme="minorBidi"/>
            <w:sz w:val="22"/>
            <w:szCs w:val="22"/>
            <w:lang w:eastAsia="ru-RU"/>
          </w:rPr>
          <w:tab/>
        </w:r>
        <w:r w:rsidR="00A0628C" w:rsidRPr="00B155BF">
          <w:rPr>
            <w:rStyle w:val="a5"/>
          </w:rPr>
          <w:t>Экономический потенциал</w:t>
        </w:r>
        <w:r w:rsidR="00A0628C">
          <w:rPr>
            <w:webHidden/>
          </w:rPr>
          <w:tab/>
        </w:r>
        <w:r w:rsidR="00A0628C">
          <w:rPr>
            <w:webHidden/>
          </w:rPr>
          <w:fldChar w:fldCharType="begin"/>
        </w:r>
        <w:r w:rsidR="00A0628C">
          <w:rPr>
            <w:webHidden/>
          </w:rPr>
          <w:instrText xml:space="preserve"> PAGEREF _Toc45115268 \h </w:instrText>
        </w:r>
        <w:r w:rsidR="00A0628C">
          <w:rPr>
            <w:webHidden/>
          </w:rPr>
        </w:r>
        <w:r w:rsidR="00A0628C">
          <w:rPr>
            <w:webHidden/>
          </w:rPr>
          <w:fldChar w:fldCharType="separate"/>
        </w:r>
        <w:r w:rsidR="00A0628C">
          <w:rPr>
            <w:webHidden/>
          </w:rPr>
          <w:t>12</w:t>
        </w:r>
        <w:r w:rsidR="00A0628C">
          <w:rPr>
            <w:webHidden/>
          </w:rPr>
          <w:fldChar w:fldCharType="end"/>
        </w:r>
      </w:hyperlink>
    </w:p>
    <w:p w14:paraId="4ED99F1C"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69" w:history="1">
        <w:r w:rsidR="00A0628C" w:rsidRPr="00B155BF">
          <w:rPr>
            <w:rStyle w:val="a5"/>
          </w:rPr>
          <w:t>2.1.5.</w:t>
        </w:r>
        <w:r w:rsidR="00A0628C">
          <w:rPr>
            <w:rFonts w:asciiTheme="minorHAnsi" w:eastAsiaTheme="minorEastAsia" w:hAnsiTheme="minorHAnsi" w:cstheme="minorBidi"/>
            <w:sz w:val="22"/>
            <w:szCs w:val="22"/>
            <w:lang w:eastAsia="ru-RU"/>
          </w:rPr>
          <w:tab/>
        </w:r>
        <w:r w:rsidR="00A0628C" w:rsidRPr="00B155BF">
          <w:rPr>
            <w:rStyle w:val="a5"/>
          </w:rPr>
          <w:t>Объекты социальной инфраструктуры</w:t>
        </w:r>
        <w:r w:rsidR="00A0628C">
          <w:rPr>
            <w:webHidden/>
          </w:rPr>
          <w:tab/>
        </w:r>
        <w:r w:rsidR="00A0628C">
          <w:rPr>
            <w:webHidden/>
          </w:rPr>
          <w:fldChar w:fldCharType="begin"/>
        </w:r>
        <w:r w:rsidR="00A0628C">
          <w:rPr>
            <w:webHidden/>
          </w:rPr>
          <w:instrText xml:space="preserve"> PAGEREF _Toc45115269 \h </w:instrText>
        </w:r>
        <w:r w:rsidR="00A0628C">
          <w:rPr>
            <w:webHidden/>
          </w:rPr>
        </w:r>
        <w:r w:rsidR="00A0628C">
          <w:rPr>
            <w:webHidden/>
          </w:rPr>
          <w:fldChar w:fldCharType="separate"/>
        </w:r>
        <w:r w:rsidR="00A0628C">
          <w:rPr>
            <w:webHidden/>
          </w:rPr>
          <w:t>12</w:t>
        </w:r>
        <w:r w:rsidR="00A0628C">
          <w:rPr>
            <w:webHidden/>
          </w:rPr>
          <w:fldChar w:fldCharType="end"/>
        </w:r>
      </w:hyperlink>
    </w:p>
    <w:p w14:paraId="0DB9D36F"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70" w:history="1">
        <w:r w:rsidR="00A0628C" w:rsidRPr="00B155BF">
          <w:rPr>
            <w:rStyle w:val="a5"/>
          </w:rPr>
          <w:t>2.1.6.</w:t>
        </w:r>
        <w:r w:rsidR="00A0628C">
          <w:rPr>
            <w:rFonts w:asciiTheme="minorHAnsi" w:eastAsiaTheme="minorEastAsia" w:hAnsiTheme="minorHAnsi" w:cstheme="minorBidi"/>
            <w:sz w:val="22"/>
            <w:szCs w:val="22"/>
            <w:lang w:eastAsia="ru-RU"/>
          </w:rPr>
          <w:tab/>
        </w:r>
        <w:r w:rsidR="00A0628C" w:rsidRPr="00B155BF">
          <w:rPr>
            <w:rStyle w:val="a5"/>
          </w:rPr>
          <w:t>Объекты транспортной инфраструктуры</w:t>
        </w:r>
        <w:r w:rsidR="00A0628C">
          <w:rPr>
            <w:webHidden/>
          </w:rPr>
          <w:tab/>
        </w:r>
        <w:r w:rsidR="00A0628C">
          <w:rPr>
            <w:webHidden/>
          </w:rPr>
          <w:fldChar w:fldCharType="begin"/>
        </w:r>
        <w:r w:rsidR="00A0628C">
          <w:rPr>
            <w:webHidden/>
          </w:rPr>
          <w:instrText xml:space="preserve"> PAGEREF _Toc45115270 \h </w:instrText>
        </w:r>
        <w:r w:rsidR="00A0628C">
          <w:rPr>
            <w:webHidden/>
          </w:rPr>
        </w:r>
        <w:r w:rsidR="00A0628C">
          <w:rPr>
            <w:webHidden/>
          </w:rPr>
          <w:fldChar w:fldCharType="separate"/>
        </w:r>
        <w:r w:rsidR="00A0628C">
          <w:rPr>
            <w:webHidden/>
          </w:rPr>
          <w:t>14</w:t>
        </w:r>
        <w:r w:rsidR="00A0628C">
          <w:rPr>
            <w:webHidden/>
          </w:rPr>
          <w:fldChar w:fldCharType="end"/>
        </w:r>
      </w:hyperlink>
    </w:p>
    <w:p w14:paraId="2CF11022"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71" w:history="1">
        <w:r w:rsidR="00A0628C" w:rsidRPr="00B155BF">
          <w:rPr>
            <w:rStyle w:val="a5"/>
          </w:rPr>
          <w:t>2.1.7.</w:t>
        </w:r>
        <w:r w:rsidR="00A0628C">
          <w:rPr>
            <w:rFonts w:asciiTheme="minorHAnsi" w:eastAsiaTheme="minorEastAsia" w:hAnsiTheme="minorHAnsi" w:cstheme="minorBidi"/>
            <w:sz w:val="22"/>
            <w:szCs w:val="22"/>
            <w:lang w:eastAsia="ru-RU"/>
          </w:rPr>
          <w:tab/>
        </w:r>
        <w:r w:rsidR="00A0628C" w:rsidRPr="00B155BF">
          <w:rPr>
            <w:rStyle w:val="a5"/>
          </w:rPr>
          <w:t>Объекты инженерной инфраструктуры</w:t>
        </w:r>
        <w:r w:rsidR="00A0628C">
          <w:rPr>
            <w:webHidden/>
          </w:rPr>
          <w:tab/>
        </w:r>
        <w:r w:rsidR="00A0628C">
          <w:rPr>
            <w:webHidden/>
          </w:rPr>
          <w:fldChar w:fldCharType="begin"/>
        </w:r>
        <w:r w:rsidR="00A0628C">
          <w:rPr>
            <w:webHidden/>
          </w:rPr>
          <w:instrText xml:space="preserve"> PAGEREF _Toc45115271 \h </w:instrText>
        </w:r>
        <w:r w:rsidR="00A0628C">
          <w:rPr>
            <w:webHidden/>
          </w:rPr>
        </w:r>
        <w:r w:rsidR="00A0628C">
          <w:rPr>
            <w:webHidden/>
          </w:rPr>
          <w:fldChar w:fldCharType="separate"/>
        </w:r>
        <w:r w:rsidR="00A0628C">
          <w:rPr>
            <w:webHidden/>
          </w:rPr>
          <w:t>15</w:t>
        </w:r>
        <w:r w:rsidR="00A0628C">
          <w:rPr>
            <w:webHidden/>
          </w:rPr>
          <w:fldChar w:fldCharType="end"/>
        </w:r>
      </w:hyperlink>
    </w:p>
    <w:p w14:paraId="3704B4C7"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72" w:history="1">
        <w:r w:rsidR="00A0628C" w:rsidRPr="00B155BF">
          <w:rPr>
            <w:rStyle w:val="a5"/>
          </w:rPr>
          <w:t>2.1.8.</w:t>
        </w:r>
        <w:r w:rsidR="00A0628C">
          <w:rPr>
            <w:rFonts w:asciiTheme="minorHAnsi" w:eastAsiaTheme="minorEastAsia" w:hAnsiTheme="minorHAnsi" w:cstheme="minorBidi"/>
            <w:sz w:val="22"/>
            <w:szCs w:val="22"/>
            <w:lang w:eastAsia="ru-RU"/>
          </w:rPr>
          <w:tab/>
        </w:r>
        <w:r w:rsidR="00A0628C" w:rsidRPr="00B155BF">
          <w:rPr>
            <w:rStyle w:val="a5"/>
          </w:rPr>
          <w:t>Жилищный фонд</w:t>
        </w:r>
        <w:r w:rsidR="00A0628C">
          <w:rPr>
            <w:webHidden/>
          </w:rPr>
          <w:tab/>
        </w:r>
        <w:r w:rsidR="00A0628C">
          <w:rPr>
            <w:webHidden/>
          </w:rPr>
          <w:fldChar w:fldCharType="begin"/>
        </w:r>
        <w:r w:rsidR="00A0628C">
          <w:rPr>
            <w:webHidden/>
          </w:rPr>
          <w:instrText xml:space="preserve"> PAGEREF _Toc45115272 \h </w:instrText>
        </w:r>
        <w:r w:rsidR="00A0628C">
          <w:rPr>
            <w:webHidden/>
          </w:rPr>
        </w:r>
        <w:r w:rsidR="00A0628C">
          <w:rPr>
            <w:webHidden/>
          </w:rPr>
          <w:fldChar w:fldCharType="separate"/>
        </w:r>
        <w:r w:rsidR="00A0628C">
          <w:rPr>
            <w:webHidden/>
          </w:rPr>
          <w:t>18</w:t>
        </w:r>
        <w:r w:rsidR="00A0628C">
          <w:rPr>
            <w:webHidden/>
          </w:rPr>
          <w:fldChar w:fldCharType="end"/>
        </w:r>
      </w:hyperlink>
    </w:p>
    <w:p w14:paraId="4A981A9F" w14:textId="77777777" w:rsidR="00A0628C" w:rsidRDefault="006450DC">
      <w:pPr>
        <w:pStyle w:val="21"/>
        <w:tabs>
          <w:tab w:val="left" w:pos="1100"/>
        </w:tabs>
        <w:rPr>
          <w:rFonts w:asciiTheme="minorHAnsi" w:eastAsiaTheme="minorEastAsia" w:hAnsiTheme="minorHAnsi" w:cstheme="minorBidi"/>
          <w:iCs w:val="0"/>
          <w:noProof/>
          <w:sz w:val="22"/>
          <w:szCs w:val="22"/>
          <w:lang w:eastAsia="ru-RU"/>
        </w:rPr>
      </w:pPr>
      <w:hyperlink w:anchor="_Toc45115273" w:history="1">
        <w:r w:rsidR="00A0628C" w:rsidRPr="00B155BF">
          <w:rPr>
            <w:rStyle w:val="a5"/>
            <w:noProof/>
          </w:rPr>
          <w:t>2.2.</w:t>
        </w:r>
        <w:r w:rsidR="00A0628C">
          <w:rPr>
            <w:rFonts w:asciiTheme="minorHAnsi" w:eastAsiaTheme="minorEastAsia" w:hAnsiTheme="minorHAnsi" w:cstheme="minorBidi"/>
            <w:iCs w:val="0"/>
            <w:noProof/>
            <w:sz w:val="22"/>
            <w:szCs w:val="22"/>
            <w:lang w:eastAsia="ru-RU"/>
          </w:rPr>
          <w:tab/>
        </w:r>
        <w:r w:rsidR="00A0628C" w:rsidRPr="00B155BF">
          <w:rPr>
            <w:rStyle w:val="a5"/>
            <w:noProof/>
          </w:rPr>
          <w:t>Прогнозируемые ограничения использования территорий поселения</w:t>
        </w:r>
        <w:r w:rsidR="00A0628C">
          <w:rPr>
            <w:noProof/>
            <w:webHidden/>
          </w:rPr>
          <w:tab/>
        </w:r>
        <w:r w:rsidR="00A0628C">
          <w:rPr>
            <w:noProof/>
            <w:webHidden/>
          </w:rPr>
          <w:fldChar w:fldCharType="begin"/>
        </w:r>
        <w:r w:rsidR="00A0628C">
          <w:rPr>
            <w:noProof/>
            <w:webHidden/>
          </w:rPr>
          <w:instrText xml:space="preserve"> PAGEREF _Toc45115273 \h </w:instrText>
        </w:r>
        <w:r w:rsidR="00A0628C">
          <w:rPr>
            <w:noProof/>
            <w:webHidden/>
          </w:rPr>
        </w:r>
        <w:r w:rsidR="00A0628C">
          <w:rPr>
            <w:noProof/>
            <w:webHidden/>
          </w:rPr>
          <w:fldChar w:fldCharType="separate"/>
        </w:r>
        <w:r w:rsidR="00A0628C">
          <w:rPr>
            <w:noProof/>
            <w:webHidden/>
          </w:rPr>
          <w:t>19</w:t>
        </w:r>
        <w:r w:rsidR="00A0628C">
          <w:rPr>
            <w:noProof/>
            <w:webHidden/>
          </w:rPr>
          <w:fldChar w:fldCharType="end"/>
        </w:r>
      </w:hyperlink>
    </w:p>
    <w:p w14:paraId="484227EB"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74" w:history="1">
        <w:r w:rsidR="00A0628C" w:rsidRPr="00B155BF">
          <w:rPr>
            <w:rStyle w:val="a5"/>
          </w:rPr>
          <w:t>2.2.1.</w:t>
        </w:r>
        <w:r w:rsidR="00A0628C">
          <w:rPr>
            <w:rFonts w:asciiTheme="minorHAnsi" w:eastAsiaTheme="minorEastAsia" w:hAnsiTheme="minorHAnsi" w:cstheme="minorBidi"/>
            <w:sz w:val="22"/>
            <w:szCs w:val="22"/>
            <w:lang w:eastAsia="ru-RU"/>
          </w:rPr>
          <w:tab/>
        </w:r>
        <w:r w:rsidR="00A0628C" w:rsidRPr="00B155BF">
          <w:rPr>
            <w:rStyle w:val="a5"/>
          </w:rPr>
          <w:t>Объекты культурного наследия</w:t>
        </w:r>
        <w:r w:rsidR="00A0628C">
          <w:rPr>
            <w:webHidden/>
          </w:rPr>
          <w:tab/>
        </w:r>
        <w:r w:rsidR="00A0628C">
          <w:rPr>
            <w:webHidden/>
          </w:rPr>
          <w:fldChar w:fldCharType="begin"/>
        </w:r>
        <w:r w:rsidR="00A0628C">
          <w:rPr>
            <w:webHidden/>
          </w:rPr>
          <w:instrText xml:space="preserve"> PAGEREF _Toc45115274 \h </w:instrText>
        </w:r>
        <w:r w:rsidR="00A0628C">
          <w:rPr>
            <w:webHidden/>
          </w:rPr>
        </w:r>
        <w:r w:rsidR="00A0628C">
          <w:rPr>
            <w:webHidden/>
          </w:rPr>
          <w:fldChar w:fldCharType="separate"/>
        </w:r>
        <w:r w:rsidR="00A0628C">
          <w:rPr>
            <w:webHidden/>
          </w:rPr>
          <w:t>20</w:t>
        </w:r>
        <w:r w:rsidR="00A0628C">
          <w:rPr>
            <w:webHidden/>
          </w:rPr>
          <w:fldChar w:fldCharType="end"/>
        </w:r>
      </w:hyperlink>
    </w:p>
    <w:p w14:paraId="2D023A43"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75" w:history="1">
        <w:r w:rsidR="00A0628C" w:rsidRPr="00B155BF">
          <w:rPr>
            <w:rStyle w:val="a5"/>
          </w:rPr>
          <w:t>2.2.2.</w:t>
        </w:r>
        <w:r w:rsidR="00A0628C">
          <w:rPr>
            <w:rFonts w:asciiTheme="minorHAnsi" w:eastAsiaTheme="minorEastAsia" w:hAnsiTheme="minorHAnsi" w:cstheme="minorBidi"/>
            <w:sz w:val="22"/>
            <w:szCs w:val="22"/>
            <w:lang w:eastAsia="ru-RU"/>
          </w:rPr>
          <w:tab/>
        </w:r>
        <w:r w:rsidR="00A0628C" w:rsidRPr="00B155BF">
          <w:rPr>
            <w:rStyle w:val="a5"/>
          </w:rPr>
          <w:t>Объекты особо-охраняемых природных территорий</w:t>
        </w:r>
        <w:r w:rsidR="00A0628C">
          <w:rPr>
            <w:webHidden/>
          </w:rPr>
          <w:tab/>
        </w:r>
        <w:r w:rsidR="00A0628C">
          <w:rPr>
            <w:webHidden/>
          </w:rPr>
          <w:fldChar w:fldCharType="begin"/>
        </w:r>
        <w:r w:rsidR="00A0628C">
          <w:rPr>
            <w:webHidden/>
          </w:rPr>
          <w:instrText xml:space="preserve"> PAGEREF _Toc45115275 \h </w:instrText>
        </w:r>
        <w:r w:rsidR="00A0628C">
          <w:rPr>
            <w:webHidden/>
          </w:rPr>
        </w:r>
        <w:r w:rsidR="00A0628C">
          <w:rPr>
            <w:webHidden/>
          </w:rPr>
          <w:fldChar w:fldCharType="separate"/>
        </w:r>
        <w:r w:rsidR="00A0628C">
          <w:rPr>
            <w:webHidden/>
          </w:rPr>
          <w:t>20</w:t>
        </w:r>
        <w:r w:rsidR="00A0628C">
          <w:rPr>
            <w:webHidden/>
          </w:rPr>
          <w:fldChar w:fldCharType="end"/>
        </w:r>
      </w:hyperlink>
    </w:p>
    <w:p w14:paraId="4981F8A7" w14:textId="77777777" w:rsidR="00A0628C" w:rsidRDefault="006450DC">
      <w:pPr>
        <w:pStyle w:val="31"/>
        <w:tabs>
          <w:tab w:val="left" w:pos="1540"/>
        </w:tabs>
        <w:rPr>
          <w:rFonts w:asciiTheme="minorHAnsi" w:eastAsiaTheme="minorEastAsia" w:hAnsiTheme="minorHAnsi" w:cstheme="minorBidi"/>
          <w:sz w:val="22"/>
          <w:szCs w:val="22"/>
          <w:lang w:eastAsia="ru-RU"/>
        </w:rPr>
      </w:pPr>
      <w:hyperlink w:anchor="_Toc45115276" w:history="1">
        <w:r w:rsidR="00A0628C" w:rsidRPr="00B155BF">
          <w:rPr>
            <w:rStyle w:val="a5"/>
          </w:rPr>
          <w:t>2.2.3.</w:t>
        </w:r>
        <w:r w:rsidR="00A0628C">
          <w:rPr>
            <w:rFonts w:asciiTheme="minorHAnsi" w:eastAsiaTheme="minorEastAsia" w:hAnsiTheme="minorHAnsi" w:cstheme="minorBidi"/>
            <w:sz w:val="22"/>
            <w:szCs w:val="22"/>
            <w:lang w:eastAsia="ru-RU"/>
          </w:rPr>
          <w:tab/>
        </w:r>
        <w:r w:rsidR="00A0628C" w:rsidRPr="00B155BF">
          <w:rPr>
            <w:rStyle w:val="a5"/>
          </w:rPr>
          <w:t>Объекты специального назначения</w:t>
        </w:r>
        <w:r w:rsidR="00A0628C">
          <w:rPr>
            <w:webHidden/>
          </w:rPr>
          <w:tab/>
        </w:r>
        <w:r w:rsidR="00A0628C">
          <w:rPr>
            <w:webHidden/>
          </w:rPr>
          <w:fldChar w:fldCharType="begin"/>
        </w:r>
        <w:r w:rsidR="00A0628C">
          <w:rPr>
            <w:webHidden/>
          </w:rPr>
          <w:instrText xml:space="preserve"> PAGEREF _Toc45115276 \h </w:instrText>
        </w:r>
        <w:r w:rsidR="00A0628C">
          <w:rPr>
            <w:webHidden/>
          </w:rPr>
        </w:r>
        <w:r w:rsidR="00A0628C">
          <w:rPr>
            <w:webHidden/>
          </w:rPr>
          <w:fldChar w:fldCharType="separate"/>
        </w:r>
        <w:r w:rsidR="00A0628C">
          <w:rPr>
            <w:webHidden/>
          </w:rPr>
          <w:t>20</w:t>
        </w:r>
        <w:r w:rsidR="00A0628C">
          <w:rPr>
            <w:webHidden/>
          </w:rPr>
          <w:fldChar w:fldCharType="end"/>
        </w:r>
      </w:hyperlink>
    </w:p>
    <w:p w14:paraId="1A2CF01E" w14:textId="77777777" w:rsidR="00A0628C" w:rsidRDefault="006450DC">
      <w:pPr>
        <w:pStyle w:val="21"/>
        <w:tabs>
          <w:tab w:val="left" w:pos="1100"/>
        </w:tabs>
        <w:rPr>
          <w:rFonts w:asciiTheme="minorHAnsi" w:eastAsiaTheme="minorEastAsia" w:hAnsiTheme="minorHAnsi" w:cstheme="minorBidi"/>
          <w:iCs w:val="0"/>
          <w:noProof/>
          <w:sz w:val="22"/>
          <w:szCs w:val="22"/>
          <w:lang w:eastAsia="ru-RU"/>
        </w:rPr>
      </w:pPr>
      <w:hyperlink w:anchor="_Toc45115277" w:history="1">
        <w:r w:rsidR="00A0628C" w:rsidRPr="00B155BF">
          <w:rPr>
            <w:rStyle w:val="a5"/>
            <w:noProof/>
          </w:rPr>
          <w:t>2.3.</w:t>
        </w:r>
        <w:r w:rsidR="00A0628C">
          <w:rPr>
            <w:rFonts w:asciiTheme="minorHAnsi" w:eastAsiaTheme="minorEastAsia" w:hAnsiTheme="minorHAnsi" w:cstheme="minorBidi"/>
            <w:iCs w:val="0"/>
            <w:noProof/>
            <w:sz w:val="22"/>
            <w:szCs w:val="22"/>
            <w:lang w:eastAsia="ru-RU"/>
          </w:rPr>
          <w:tab/>
        </w:r>
        <w:r w:rsidR="00A0628C" w:rsidRPr="00B155BF">
          <w:rPr>
            <w:rStyle w:val="a5"/>
            <w:noProof/>
          </w:rPr>
          <w:t>Выводы</w:t>
        </w:r>
        <w:r w:rsidR="00A0628C">
          <w:rPr>
            <w:noProof/>
            <w:webHidden/>
          </w:rPr>
          <w:tab/>
        </w:r>
        <w:r w:rsidR="00A0628C">
          <w:rPr>
            <w:noProof/>
            <w:webHidden/>
          </w:rPr>
          <w:fldChar w:fldCharType="begin"/>
        </w:r>
        <w:r w:rsidR="00A0628C">
          <w:rPr>
            <w:noProof/>
            <w:webHidden/>
          </w:rPr>
          <w:instrText xml:space="preserve"> PAGEREF _Toc45115277 \h </w:instrText>
        </w:r>
        <w:r w:rsidR="00A0628C">
          <w:rPr>
            <w:noProof/>
            <w:webHidden/>
          </w:rPr>
        </w:r>
        <w:r w:rsidR="00A0628C">
          <w:rPr>
            <w:noProof/>
            <w:webHidden/>
          </w:rPr>
          <w:fldChar w:fldCharType="separate"/>
        </w:r>
        <w:r w:rsidR="00A0628C">
          <w:rPr>
            <w:noProof/>
            <w:webHidden/>
          </w:rPr>
          <w:t>21</w:t>
        </w:r>
        <w:r w:rsidR="00A0628C">
          <w:rPr>
            <w:noProof/>
            <w:webHidden/>
          </w:rPr>
          <w:fldChar w:fldCharType="end"/>
        </w:r>
      </w:hyperlink>
    </w:p>
    <w:p w14:paraId="49047362" w14:textId="77777777" w:rsidR="00A0628C" w:rsidRDefault="006450DC">
      <w:pPr>
        <w:pStyle w:val="11"/>
        <w:tabs>
          <w:tab w:val="left" w:pos="442"/>
        </w:tabs>
        <w:rPr>
          <w:rFonts w:asciiTheme="minorHAnsi" w:eastAsiaTheme="minorEastAsia" w:hAnsiTheme="minorHAnsi" w:cstheme="minorBidi"/>
          <w:b w:val="0"/>
          <w:bCs w:val="0"/>
          <w:noProof/>
          <w:sz w:val="22"/>
          <w:szCs w:val="22"/>
          <w:lang w:eastAsia="ru-RU"/>
        </w:rPr>
      </w:pPr>
      <w:hyperlink w:anchor="_Toc45115278" w:history="1">
        <w:r w:rsidR="00A0628C" w:rsidRPr="00B155BF">
          <w:rPr>
            <w:rStyle w:val="a5"/>
            <w:noProof/>
          </w:rPr>
          <w:t>3.</w:t>
        </w:r>
        <w:r w:rsidR="00A0628C">
          <w:rPr>
            <w:rFonts w:asciiTheme="minorHAnsi" w:eastAsiaTheme="minorEastAsia" w:hAnsiTheme="minorHAnsi" w:cstheme="minorBidi"/>
            <w:b w:val="0"/>
            <w:bCs w:val="0"/>
            <w:noProof/>
            <w:sz w:val="22"/>
            <w:szCs w:val="22"/>
            <w:lang w:eastAsia="ru-RU"/>
          </w:rPr>
          <w:tab/>
        </w:r>
        <w:r w:rsidR="00A0628C" w:rsidRPr="00B155BF">
          <w:rPr>
            <w:rStyle w:val="a5"/>
            <w:noProof/>
            <w:shd w:val="clear" w:color="auto" w:fill="FFFFFF"/>
          </w:rPr>
          <w:t>Оценка возможного влияния планируемых для размещения объектов местного значения поселения</w:t>
        </w:r>
        <w:r w:rsidR="00A0628C">
          <w:rPr>
            <w:noProof/>
            <w:webHidden/>
          </w:rPr>
          <w:tab/>
        </w:r>
        <w:r w:rsidR="00A0628C">
          <w:rPr>
            <w:noProof/>
            <w:webHidden/>
          </w:rPr>
          <w:fldChar w:fldCharType="begin"/>
        </w:r>
        <w:r w:rsidR="00A0628C">
          <w:rPr>
            <w:noProof/>
            <w:webHidden/>
          </w:rPr>
          <w:instrText xml:space="preserve"> PAGEREF _Toc45115278 \h </w:instrText>
        </w:r>
        <w:r w:rsidR="00A0628C">
          <w:rPr>
            <w:noProof/>
            <w:webHidden/>
          </w:rPr>
        </w:r>
        <w:r w:rsidR="00A0628C">
          <w:rPr>
            <w:noProof/>
            <w:webHidden/>
          </w:rPr>
          <w:fldChar w:fldCharType="separate"/>
        </w:r>
        <w:r w:rsidR="00A0628C">
          <w:rPr>
            <w:noProof/>
            <w:webHidden/>
          </w:rPr>
          <w:t>23</w:t>
        </w:r>
        <w:r w:rsidR="00A0628C">
          <w:rPr>
            <w:noProof/>
            <w:webHidden/>
          </w:rPr>
          <w:fldChar w:fldCharType="end"/>
        </w:r>
      </w:hyperlink>
    </w:p>
    <w:p w14:paraId="4ACB5131" w14:textId="77777777" w:rsidR="00A0628C" w:rsidRDefault="006450DC">
      <w:pPr>
        <w:pStyle w:val="11"/>
        <w:tabs>
          <w:tab w:val="left" w:pos="442"/>
        </w:tabs>
        <w:rPr>
          <w:rFonts w:asciiTheme="minorHAnsi" w:eastAsiaTheme="minorEastAsia" w:hAnsiTheme="minorHAnsi" w:cstheme="minorBidi"/>
          <w:b w:val="0"/>
          <w:bCs w:val="0"/>
          <w:noProof/>
          <w:sz w:val="22"/>
          <w:szCs w:val="22"/>
          <w:lang w:eastAsia="ru-RU"/>
        </w:rPr>
      </w:pPr>
      <w:hyperlink w:anchor="_Toc45115279" w:history="1">
        <w:r w:rsidR="00A0628C" w:rsidRPr="00B155BF">
          <w:rPr>
            <w:rStyle w:val="a5"/>
            <w:noProof/>
            <w:lang w:eastAsia="ar-SA" w:bidi="en-US"/>
          </w:rPr>
          <w:t>4.</w:t>
        </w:r>
        <w:r w:rsidR="00A0628C">
          <w:rPr>
            <w:rFonts w:asciiTheme="minorHAnsi" w:eastAsiaTheme="minorEastAsia" w:hAnsiTheme="minorHAnsi" w:cstheme="minorBidi"/>
            <w:b w:val="0"/>
            <w:bCs w:val="0"/>
            <w:noProof/>
            <w:sz w:val="22"/>
            <w:szCs w:val="22"/>
            <w:lang w:eastAsia="ru-RU"/>
          </w:rPr>
          <w:tab/>
        </w:r>
        <w:r w:rsidR="00A0628C" w:rsidRPr="00B155BF">
          <w:rPr>
            <w:rStyle w:val="a5"/>
            <w:noProof/>
            <w:lang w:eastAsia="ar-SA" w:bidi="en-US"/>
          </w:rPr>
          <w:t xml:space="preserve">Сведения </w:t>
        </w:r>
        <w:r w:rsidR="00A0628C" w:rsidRPr="00B155BF">
          <w:rPr>
            <w:rStyle w:val="a5"/>
            <w:rFonts w:eastAsia="Times New Roman"/>
            <w:noProof/>
            <w:lang w:eastAsia="ar-SA" w:bidi="en-US"/>
          </w:rPr>
          <w:t>о планируемых для размещения на территориях поселения</w:t>
        </w:r>
        <w:r w:rsidR="00A0628C" w:rsidRPr="00B155BF">
          <w:rPr>
            <w:rStyle w:val="a5"/>
            <w:noProof/>
            <w:lang w:eastAsia="ar-SA" w:bidi="en-US"/>
          </w:rPr>
          <w:t xml:space="preserve"> </w:t>
        </w:r>
        <w:r w:rsidR="00A0628C" w:rsidRPr="00B155BF">
          <w:rPr>
            <w:rStyle w:val="a5"/>
            <w:noProof/>
            <w:shd w:val="clear" w:color="auto" w:fill="FFFFFF"/>
          </w:rPr>
          <w:t>объектов</w:t>
        </w:r>
        <w:r w:rsidR="00A0628C" w:rsidRPr="00B155BF">
          <w:rPr>
            <w:rStyle w:val="a5"/>
            <w:rFonts w:eastAsia="Times New Roman"/>
            <w:noProof/>
            <w:lang w:eastAsia="ar-SA" w:bidi="en-US"/>
          </w:rPr>
          <w:t xml:space="preserve"> федерального значения, объектов регионального значения</w:t>
        </w:r>
        <w:r w:rsidR="00A0628C">
          <w:rPr>
            <w:noProof/>
            <w:webHidden/>
          </w:rPr>
          <w:tab/>
        </w:r>
        <w:r w:rsidR="00A0628C">
          <w:rPr>
            <w:noProof/>
            <w:webHidden/>
          </w:rPr>
          <w:fldChar w:fldCharType="begin"/>
        </w:r>
        <w:r w:rsidR="00A0628C">
          <w:rPr>
            <w:noProof/>
            <w:webHidden/>
          </w:rPr>
          <w:instrText xml:space="preserve"> PAGEREF _Toc45115279 \h </w:instrText>
        </w:r>
        <w:r w:rsidR="00A0628C">
          <w:rPr>
            <w:noProof/>
            <w:webHidden/>
          </w:rPr>
        </w:r>
        <w:r w:rsidR="00A0628C">
          <w:rPr>
            <w:noProof/>
            <w:webHidden/>
          </w:rPr>
          <w:fldChar w:fldCharType="separate"/>
        </w:r>
        <w:r w:rsidR="00A0628C">
          <w:rPr>
            <w:noProof/>
            <w:webHidden/>
          </w:rPr>
          <w:t>24</w:t>
        </w:r>
        <w:r w:rsidR="00A0628C">
          <w:rPr>
            <w:noProof/>
            <w:webHidden/>
          </w:rPr>
          <w:fldChar w:fldCharType="end"/>
        </w:r>
      </w:hyperlink>
    </w:p>
    <w:p w14:paraId="74F68F6D" w14:textId="77777777" w:rsidR="00A0628C" w:rsidRDefault="006450DC">
      <w:pPr>
        <w:pStyle w:val="11"/>
        <w:tabs>
          <w:tab w:val="left" w:pos="442"/>
        </w:tabs>
        <w:rPr>
          <w:rFonts w:asciiTheme="minorHAnsi" w:eastAsiaTheme="minorEastAsia" w:hAnsiTheme="minorHAnsi" w:cstheme="minorBidi"/>
          <w:b w:val="0"/>
          <w:bCs w:val="0"/>
          <w:noProof/>
          <w:sz w:val="22"/>
          <w:szCs w:val="22"/>
          <w:lang w:eastAsia="ru-RU"/>
        </w:rPr>
      </w:pPr>
      <w:hyperlink w:anchor="_Toc45115280" w:history="1">
        <w:r w:rsidR="00A0628C" w:rsidRPr="00B155BF">
          <w:rPr>
            <w:rStyle w:val="a5"/>
            <w:rFonts w:eastAsia="Times New Roman"/>
            <w:noProof/>
            <w:lang w:eastAsia="ar-SA" w:bidi="en-US"/>
          </w:rPr>
          <w:t>5.</w:t>
        </w:r>
        <w:r w:rsidR="00A0628C">
          <w:rPr>
            <w:rFonts w:asciiTheme="minorHAnsi" w:eastAsiaTheme="minorEastAsia" w:hAnsiTheme="minorHAnsi" w:cstheme="minorBidi"/>
            <w:b w:val="0"/>
            <w:bCs w:val="0"/>
            <w:noProof/>
            <w:sz w:val="22"/>
            <w:szCs w:val="22"/>
            <w:lang w:eastAsia="ru-RU"/>
          </w:rPr>
          <w:tab/>
        </w:r>
        <w:r w:rsidR="00A0628C" w:rsidRPr="00B155BF">
          <w:rPr>
            <w:rStyle w:val="a5"/>
            <w:rFonts w:eastAsia="Times New Roman"/>
            <w:noProof/>
            <w:lang w:eastAsia="ar-SA" w:bidi="en-US"/>
          </w:rPr>
          <w:t xml:space="preserve">Сведения о планируемых для размещения на территориях </w:t>
        </w:r>
        <w:r w:rsidR="00A0628C" w:rsidRPr="00B155BF">
          <w:rPr>
            <w:rStyle w:val="a5"/>
            <w:noProof/>
            <w:lang w:eastAsia="ar-SA" w:bidi="en-US"/>
          </w:rPr>
          <w:t>поселения</w:t>
        </w:r>
        <w:r w:rsidR="00A0628C" w:rsidRPr="00B155BF">
          <w:rPr>
            <w:rStyle w:val="a5"/>
            <w:rFonts w:eastAsia="Times New Roman"/>
            <w:noProof/>
            <w:lang w:eastAsia="ar-SA" w:bidi="en-US"/>
          </w:rPr>
          <w:t xml:space="preserve"> объектов местного значения муниципального района</w:t>
        </w:r>
        <w:r w:rsidR="00A0628C">
          <w:rPr>
            <w:noProof/>
            <w:webHidden/>
          </w:rPr>
          <w:tab/>
        </w:r>
        <w:r w:rsidR="00A0628C">
          <w:rPr>
            <w:noProof/>
            <w:webHidden/>
          </w:rPr>
          <w:fldChar w:fldCharType="begin"/>
        </w:r>
        <w:r w:rsidR="00A0628C">
          <w:rPr>
            <w:noProof/>
            <w:webHidden/>
          </w:rPr>
          <w:instrText xml:space="preserve"> PAGEREF _Toc45115280 \h </w:instrText>
        </w:r>
        <w:r w:rsidR="00A0628C">
          <w:rPr>
            <w:noProof/>
            <w:webHidden/>
          </w:rPr>
        </w:r>
        <w:r w:rsidR="00A0628C">
          <w:rPr>
            <w:noProof/>
            <w:webHidden/>
          </w:rPr>
          <w:fldChar w:fldCharType="separate"/>
        </w:r>
        <w:r w:rsidR="00A0628C">
          <w:rPr>
            <w:noProof/>
            <w:webHidden/>
          </w:rPr>
          <w:t>24</w:t>
        </w:r>
        <w:r w:rsidR="00A0628C">
          <w:rPr>
            <w:noProof/>
            <w:webHidden/>
          </w:rPr>
          <w:fldChar w:fldCharType="end"/>
        </w:r>
      </w:hyperlink>
    </w:p>
    <w:p w14:paraId="31E94581" w14:textId="77777777" w:rsidR="00A0628C" w:rsidRDefault="006450DC">
      <w:pPr>
        <w:pStyle w:val="11"/>
        <w:tabs>
          <w:tab w:val="left" w:pos="442"/>
        </w:tabs>
        <w:rPr>
          <w:rFonts w:asciiTheme="minorHAnsi" w:eastAsiaTheme="minorEastAsia" w:hAnsiTheme="minorHAnsi" w:cstheme="minorBidi"/>
          <w:b w:val="0"/>
          <w:bCs w:val="0"/>
          <w:noProof/>
          <w:sz w:val="22"/>
          <w:szCs w:val="22"/>
          <w:lang w:eastAsia="ru-RU"/>
        </w:rPr>
      </w:pPr>
      <w:hyperlink w:anchor="_Toc45115281" w:history="1">
        <w:r w:rsidR="00A0628C" w:rsidRPr="00B155BF">
          <w:rPr>
            <w:rStyle w:val="a5"/>
            <w:noProof/>
          </w:rPr>
          <w:t>6.</w:t>
        </w:r>
        <w:r w:rsidR="00A0628C">
          <w:rPr>
            <w:rFonts w:asciiTheme="minorHAnsi" w:eastAsiaTheme="minorEastAsia" w:hAnsiTheme="minorHAnsi" w:cstheme="minorBidi"/>
            <w:b w:val="0"/>
            <w:bCs w:val="0"/>
            <w:noProof/>
            <w:sz w:val="22"/>
            <w:szCs w:val="22"/>
            <w:lang w:eastAsia="ru-RU"/>
          </w:rPr>
          <w:tab/>
        </w:r>
        <w:r w:rsidR="00A0628C" w:rsidRPr="00B155BF">
          <w:rPr>
            <w:rStyle w:val="a5"/>
            <w:noProof/>
            <w:shd w:val="clear" w:color="auto" w:fill="FFFFFF"/>
          </w:rPr>
          <w:t xml:space="preserve">Перечень и характеристика основных факторов риска </w:t>
        </w:r>
        <w:r w:rsidR="00A0628C" w:rsidRPr="00B155BF">
          <w:rPr>
            <w:rStyle w:val="a5"/>
            <w:noProof/>
            <w:lang w:eastAsia="ar-SA" w:bidi="en-US"/>
          </w:rPr>
          <w:t>возникновения</w:t>
        </w:r>
        <w:r w:rsidR="00A0628C" w:rsidRPr="00B155BF">
          <w:rPr>
            <w:rStyle w:val="a5"/>
            <w:noProof/>
            <w:shd w:val="clear" w:color="auto" w:fill="FFFFFF"/>
          </w:rPr>
          <w:t xml:space="preserve"> чрезвычайных ситуаций природного и техногенного характера</w:t>
        </w:r>
        <w:r w:rsidR="00A0628C">
          <w:rPr>
            <w:noProof/>
            <w:webHidden/>
          </w:rPr>
          <w:tab/>
        </w:r>
        <w:r w:rsidR="00A0628C">
          <w:rPr>
            <w:noProof/>
            <w:webHidden/>
          </w:rPr>
          <w:fldChar w:fldCharType="begin"/>
        </w:r>
        <w:r w:rsidR="00A0628C">
          <w:rPr>
            <w:noProof/>
            <w:webHidden/>
          </w:rPr>
          <w:instrText xml:space="preserve"> PAGEREF _Toc45115281 \h </w:instrText>
        </w:r>
        <w:r w:rsidR="00A0628C">
          <w:rPr>
            <w:noProof/>
            <w:webHidden/>
          </w:rPr>
        </w:r>
        <w:r w:rsidR="00A0628C">
          <w:rPr>
            <w:noProof/>
            <w:webHidden/>
          </w:rPr>
          <w:fldChar w:fldCharType="separate"/>
        </w:r>
        <w:r w:rsidR="00A0628C">
          <w:rPr>
            <w:noProof/>
            <w:webHidden/>
          </w:rPr>
          <w:t>26</w:t>
        </w:r>
        <w:r w:rsidR="00A0628C">
          <w:rPr>
            <w:noProof/>
            <w:webHidden/>
          </w:rPr>
          <w:fldChar w:fldCharType="end"/>
        </w:r>
      </w:hyperlink>
    </w:p>
    <w:p w14:paraId="5D1C37E9" w14:textId="77777777" w:rsidR="00A0628C" w:rsidRDefault="006450DC">
      <w:pPr>
        <w:pStyle w:val="21"/>
        <w:tabs>
          <w:tab w:val="left" w:pos="1100"/>
        </w:tabs>
        <w:rPr>
          <w:rFonts w:asciiTheme="minorHAnsi" w:eastAsiaTheme="minorEastAsia" w:hAnsiTheme="minorHAnsi" w:cstheme="minorBidi"/>
          <w:iCs w:val="0"/>
          <w:noProof/>
          <w:sz w:val="22"/>
          <w:szCs w:val="22"/>
          <w:lang w:eastAsia="ru-RU"/>
        </w:rPr>
      </w:pPr>
      <w:hyperlink w:anchor="_Toc45115282" w:history="1">
        <w:r w:rsidR="00A0628C" w:rsidRPr="00B155BF">
          <w:rPr>
            <w:rStyle w:val="a5"/>
            <w:noProof/>
          </w:rPr>
          <w:t>6.1.</w:t>
        </w:r>
        <w:r w:rsidR="00A0628C">
          <w:rPr>
            <w:rFonts w:asciiTheme="minorHAnsi" w:eastAsiaTheme="minorEastAsia" w:hAnsiTheme="minorHAnsi" w:cstheme="minorBidi"/>
            <w:iCs w:val="0"/>
            <w:noProof/>
            <w:sz w:val="22"/>
            <w:szCs w:val="22"/>
            <w:lang w:eastAsia="ru-RU"/>
          </w:rPr>
          <w:tab/>
        </w:r>
        <w:r w:rsidR="00A0628C" w:rsidRPr="00B155BF">
          <w:rPr>
            <w:rStyle w:val="a5"/>
            <w:noProof/>
          </w:rPr>
          <w:t>Перечень и характеристика основных факторов риска возникновения чрезвычайных ситуаций природного характера</w:t>
        </w:r>
        <w:r w:rsidR="00A0628C">
          <w:rPr>
            <w:noProof/>
            <w:webHidden/>
          </w:rPr>
          <w:tab/>
        </w:r>
        <w:r w:rsidR="00A0628C">
          <w:rPr>
            <w:noProof/>
            <w:webHidden/>
          </w:rPr>
          <w:fldChar w:fldCharType="begin"/>
        </w:r>
        <w:r w:rsidR="00A0628C">
          <w:rPr>
            <w:noProof/>
            <w:webHidden/>
          </w:rPr>
          <w:instrText xml:space="preserve"> PAGEREF _Toc45115282 \h </w:instrText>
        </w:r>
        <w:r w:rsidR="00A0628C">
          <w:rPr>
            <w:noProof/>
            <w:webHidden/>
          </w:rPr>
        </w:r>
        <w:r w:rsidR="00A0628C">
          <w:rPr>
            <w:noProof/>
            <w:webHidden/>
          </w:rPr>
          <w:fldChar w:fldCharType="separate"/>
        </w:r>
        <w:r w:rsidR="00A0628C">
          <w:rPr>
            <w:noProof/>
            <w:webHidden/>
          </w:rPr>
          <w:t>26</w:t>
        </w:r>
        <w:r w:rsidR="00A0628C">
          <w:rPr>
            <w:noProof/>
            <w:webHidden/>
          </w:rPr>
          <w:fldChar w:fldCharType="end"/>
        </w:r>
      </w:hyperlink>
    </w:p>
    <w:p w14:paraId="1E99BB84" w14:textId="77777777" w:rsidR="00A0628C" w:rsidRDefault="006450DC">
      <w:pPr>
        <w:pStyle w:val="21"/>
        <w:tabs>
          <w:tab w:val="left" w:pos="1100"/>
        </w:tabs>
        <w:rPr>
          <w:rFonts w:asciiTheme="minorHAnsi" w:eastAsiaTheme="minorEastAsia" w:hAnsiTheme="minorHAnsi" w:cstheme="minorBidi"/>
          <w:iCs w:val="0"/>
          <w:noProof/>
          <w:sz w:val="22"/>
          <w:szCs w:val="22"/>
          <w:lang w:eastAsia="ru-RU"/>
        </w:rPr>
      </w:pPr>
      <w:hyperlink w:anchor="_Toc45115283" w:history="1">
        <w:r w:rsidR="00A0628C" w:rsidRPr="00B155BF">
          <w:rPr>
            <w:rStyle w:val="a5"/>
            <w:noProof/>
          </w:rPr>
          <w:t>6.2.</w:t>
        </w:r>
        <w:r w:rsidR="00A0628C">
          <w:rPr>
            <w:rFonts w:asciiTheme="minorHAnsi" w:eastAsiaTheme="minorEastAsia" w:hAnsiTheme="minorHAnsi" w:cstheme="minorBidi"/>
            <w:iCs w:val="0"/>
            <w:noProof/>
            <w:sz w:val="22"/>
            <w:szCs w:val="22"/>
            <w:lang w:eastAsia="ru-RU"/>
          </w:rPr>
          <w:tab/>
        </w:r>
        <w:r w:rsidR="00A0628C" w:rsidRPr="00B155BF">
          <w:rPr>
            <w:rStyle w:val="a5"/>
            <w:noProof/>
          </w:rPr>
          <w:t>Перечень и характеристика основных факторов риска возникновения чрезвычайных ситуаций техногенного характера</w:t>
        </w:r>
        <w:r w:rsidR="00A0628C">
          <w:rPr>
            <w:noProof/>
            <w:webHidden/>
          </w:rPr>
          <w:tab/>
        </w:r>
        <w:r w:rsidR="00A0628C">
          <w:rPr>
            <w:noProof/>
            <w:webHidden/>
          </w:rPr>
          <w:fldChar w:fldCharType="begin"/>
        </w:r>
        <w:r w:rsidR="00A0628C">
          <w:rPr>
            <w:noProof/>
            <w:webHidden/>
          </w:rPr>
          <w:instrText xml:space="preserve"> PAGEREF _Toc45115283 \h </w:instrText>
        </w:r>
        <w:r w:rsidR="00A0628C">
          <w:rPr>
            <w:noProof/>
            <w:webHidden/>
          </w:rPr>
        </w:r>
        <w:r w:rsidR="00A0628C">
          <w:rPr>
            <w:noProof/>
            <w:webHidden/>
          </w:rPr>
          <w:fldChar w:fldCharType="separate"/>
        </w:r>
        <w:r w:rsidR="00A0628C">
          <w:rPr>
            <w:noProof/>
            <w:webHidden/>
          </w:rPr>
          <w:t>27</w:t>
        </w:r>
        <w:r w:rsidR="00A0628C">
          <w:rPr>
            <w:noProof/>
            <w:webHidden/>
          </w:rPr>
          <w:fldChar w:fldCharType="end"/>
        </w:r>
      </w:hyperlink>
    </w:p>
    <w:p w14:paraId="0ABB7094" w14:textId="77777777" w:rsidR="00A0628C" w:rsidRDefault="006450DC">
      <w:pPr>
        <w:pStyle w:val="21"/>
        <w:tabs>
          <w:tab w:val="left" w:pos="1100"/>
        </w:tabs>
        <w:rPr>
          <w:rFonts w:asciiTheme="minorHAnsi" w:eastAsiaTheme="minorEastAsia" w:hAnsiTheme="minorHAnsi" w:cstheme="minorBidi"/>
          <w:iCs w:val="0"/>
          <w:noProof/>
          <w:sz w:val="22"/>
          <w:szCs w:val="22"/>
          <w:lang w:eastAsia="ru-RU"/>
        </w:rPr>
      </w:pPr>
      <w:hyperlink w:anchor="_Toc45115284" w:history="1">
        <w:r w:rsidR="00A0628C" w:rsidRPr="00B155BF">
          <w:rPr>
            <w:rStyle w:val="a5"/>
            <w:noProof/>
          </w:rPr>
          <w:t>6.3.</w:t>
        </w:r>
        <w:r w:rsidR="00A0628C">
          <w:rPr>
            <w:rFonts w:asciiTheme="minorHAnsi" w:eastAsiaTheme="minorEastAsia" w:hAnsiTheme="minorHAnsi" w:cstheme="minorBidi"/>
            <w:iCs w:val="0"/>
            <w:noProof/>
            <w:sz w:val="22"/>
            <w:szCs w:val="22"/>
            <w:lang w:eastAsia="ru-RU"/>
          </w:rPr>
          <w:tab/>
        </w:r>
        <w:r w:rsidR="00A0628C" w:rsidRPr="00B155BF">
          <w:rPr>
            <w:rStyle w:val="a5"/>
            <w:noProof/>
          </w:rPr>
          <w:t>Мероприятия по предупреждению чрезвычайных ситуаций</w:t>
        </w:r>
        <w:r w:rsidR="00A0628C">
          <w:rPr>
            <w:noProof/>
            <w:webHidden/>
          </w:rPr>
          <w:tab/>
        </w:r>
        <w:r w:rsidR="00A0628C">
          <w:rPr>
            <w:noProof/>
            <w:webHidden/>
          </w:rPr>
          <w:fldChar w:fldCharType="begin"/>
        </w:r>
        <w:r w:rsidR="00A0628C">
          <w:rPr>
            <w:noProof/>
            <w:webHidden/>
          </w:rPr>
          <w:instrText xml:space="preserve"> PAGEREF _Toc45115284 \h </w:instrText>
        </w:r>
        <w:r w:rsidR="00A0628C">
          <w:rPr>
            <w:noProof/>
            <w:webHidden/>
          </w:rPr>
        </w:r>
        <w:r w:rsidR="00A0628C">
          <w:rPr>
            <w:noProof/>
            <w:webHidden/>
          </w:rPr>
          <w:fldChar w:fldCharType="separate"/>
        </w:r>
        <w:r w:rsidR="00A0628C">
          <w:rPr>
            <w:noProof/>
            <w:webHidden/>
          </w:rPr>
          <w:t>29</w:t>
        </w:r>
        <w:r w:rsidR="00A0628C">
          <w:rPr>
            <w:noProof/>
            <w:webHidden/>
          </w:rPr>
          <w:fldChar w:fldCharType="end"/>
        </w:r>
      </w:hyperlink>
    </w:p>
    <w:p w14:paraId="53DA8507" w14:textId="77777777" w:rsidR="00A0628C" w:rsidRDefault="006450DC">
      <w:pPr>
        <w:pStyle w:val="11"/>
        <w:rPr>
          <w:rFonts w:asciiTheme="minorHAnsi" w:eastAsiaTheme="minorEastAsia" w:hAnsiTheme="minorHAnsi" w:cstheme="minorBidi"/>
          <w:b w:val="0"/>
          <w:bCs w:val="0"/>
          <w:noProof/>
          <w:sz w:val="22"/>
          <w:szCs w:val="22"/>
          <w:lang w:eastAsia="ru-RU"/>
        </w:rPr>
      </w:pPr>
      <w:hyperlink w:anchor="_Toc45115285" w:history="1">
        <w:r w:rsidR="00A0628C" w:rsidRPr="00B155BF">
          <w:rPr>
            <w:rStyle w:val="a5"/>
            <w:noProof/>
            <w:lang w:eastAsia="ar-SA" w:bidi="en-US"/>
          </w:rPr>
          <w:t>7. П</w:t>
        </w:r>
        <w:r w:rsidR="00A0628C" w:rsidRPr="00B155BF">
          <w:rPr>
            <w:rStyle w:val="a5"/>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00A0628C">
          <w:rPr>
            <w:noProof/>
            <w:webHidden/>
          </w:rPr>
          <w:tab/>
        </w:r>
        <w:r w:rsidR="00A0628C">
          <w:rPr>
            <w:noProof/>
            <w:webHidden/>
          </w:rPr>
          <w:fldChar w:fldCharType="begin"/>
        </w:r>
        <w:r w:rsidR="00A0628C">
          <w:rPr>
            <w:noProof/>
            <w:webHidden/>
          </w:rPr>
          <w:instrText xml:space="preserve"> PAGEREF _Toc45115285 \h </w:instrText>
        </w:r>
        <w:r w:rsidR="00A0628C">
          <w:rPr>
            <w:noProof/>
            <w:webHidden/>
          </w:rPr>
        </w:r>
        <w:r w:rsidR="00A0628C">
          <w:rPr>
            <w:noProof/>
            <w:webHidden/>
          </w:rPr>
          <w:fldChar w:fldCharType="separate"/>
        </w:r>
        <w:r w:rsidR="00A0628C">
          <w:rPr>
            <w:noProof/>
            <w:webHidden/>
          </w:rPr>
          <w:t>32</w:t>
        </w:r>
        <w:r w:rsidR="00A0628C">
          <w:rPr>
            <w:noProof/>
            <w:webHidden/>
          </w:rPr>
          <w:fldChar w:fldCharType="end"/>
        </w:r>
      </w:hyperlink>
    </w:p>
    <w:p w14:paraId="012E3E48" w14:textId="77777777" w:rsidR="00A0628C" w:rsidRDefault="006450DC">
      <w:pPr>
        <w:pStyle w:val="11"/>
        <w:rPr>
          <w:rFonts w:asciiTheme="minorHAnsi" w:eastAsiaTheme="minorEastAsia" w:hAnsiTheme="minorHAnsi" w:cstheme="minorBidi"/>
          <w:b w:val="0"/>
          <w:bCs w:val="0"/>
          <w:noProof/>
          <w:sz w:val="22"/>
          <w:szCs w:val="22"/>
          <w:lang w:eastAsia="ru-RU"/>
        </w:rPr>
      </w:pPr>
      <w:hyperlink w:anchor="_Toc45115286" w:history="1">
        <w:r w:rsidR="00A0628C" w:rsidRPr="00B155BF">
          <w:rPr>
            <w:rStyle w:val="a5"/>
            <w:noProof/>
            <w:lang w:eastAsia="ar-SA" w:bidi="en-US"/>
          </w:rPr>
          <w:t>8. Основные технико-экономические показатели</w:t>
        </w:r>
        <w:r w:rsidR="00A0628C">
          <w:rPr>
            <w:noProof/>
            <w:webHidden/>
          </w:rPr>
          <w:tab/>
        </w:r>
        <w:r w:rsidR="00A0628C">
          <w:rPr>
            <w:noProof/>
            <w:webHidden/>
          </w:rPr>
          <w:fldChar w:fldCharType="begin"/>
        </w:r>
        <w:r w:rsidR="00A0628C">
          <w:rPr>
            <w:noProof/>
            <w:webHidden/>
          </w:rPr>
          <w:instrText xml:space="preserve"> PAGEREF _Toc45115286 \h </w:instrText>
        </w:r>
        <w:r w:rsidR="00A0628C">
          <w:rPr>
            <w:noProof/>
            <w:webHidden/>
          </w:rPr>
        </w:r>
        <w:r w:rsidR="00A0628C">
          <w:rPr>
            <w:noProof/>
            <w:webHidden/>
          </w:rPr>
          <w:fldChar w:fldCharType="separate"/>
        </w:r>
        <w:r w:rsidR="00A0628C">
          <w:rPr>
            <w:noProof/>
            <w:webHidden/>
          </w:rPr>
          <w:t>33</w:t>
        </w:r>
        <w:r w:rsidR="00A0628C">
          <w:rPr>
            <w:noProof/>
            <w:webHidden/>
          </w:rPr>
          <w:fldChar w:fldCharType="end"/>
        </w:r>
      </w:hyperlink>
    </w:p>
    <w:p w14:paraId="5EE9EF3C" w14:textId="77777777" w:rsidR="002D3FC6" w:rsidRDefault="00217203" w:rsidP="00AB2BDA">
      <w:pPr>
        <w:pStyle w:val="11"/>
        <w:rPr>
          <w:rFonts w:eastAsiaTheme="majorEastAsia"/>
          <w:b w:val="0"/>
          <w:bCs w:val="0"/>
          <w:caps/>
        </w:rPr>
      </w:pPr>
      <w:r w:rsidRPr="00BD31D1">
        <w:rPr>
          <w:noProof/>
        </w:rPr>
        <w:fldChar w:fldCharType="end"/>
      </w:r>
      <w:bookmarkStart w:id="7" w:name="_Toc370201470"/>
      <w:r w:rsidR="002D3FC6">
        <w:br w:type="page"/>
      </w:r>
    </w:p>
    <w:p w14:paraId="4F8BC10A" w14:textId="77777777" w:rsidR="00B20883" w:rsidRPr="00E7324E" w:rsidRDefault="00B20883" w:rsidP="00D528A2">
      <w:pPr>
        <w:pStyle w:val="1"/>
        <w:rPr>
          <w:rFonts w:cs="Times New Roman"/>
          <w:sz w:val="28"/>
        </w:rPr>
      </w:pPr>
      <w:bookmarkStart w:id="8" w:name="_Toc45115261"/>
      <w:r w:rsidRPr="00E7324E">
        <w:rPr>
          <w:rFonts w:cs="Times New Roman"/>
          <w:sz w:val="28"/>
        </w:rPr>
        <w:lastRenderedPageBreak/>
        <w:t>Введение</w:t>
      </w:r>
      <w:bookmarkEnd w:id="0"/>
      <w:bookmarkEnd w:id="7"/>
      <w:bookmarkEnd w:id="8"/>
    </w:p>
    <w:p w14:paraId="39382495" w14:textId="7A3AEDAF" w:rsidR="00EC70B0" w:rsidRPr="00E7324E" w:rsidRDefault="00D87B86" w:rsidP="00E61759">
      <w:pPr>
        <w:shd w:val="clear" w:color="auto" w:fill="FFFFFF"/>
        <w:ind w:firstLine="709"/>
        <w:rPr>
          <w:sz w:val="28"/>
          <w:szCs w:val="28"/>
          <w:lang w:eastAsia="ar-SA" w:bidi="en-US"/>
        </w:rPr>
      </w:pPr>
      <w:r w:rsidRPr="00E7324E">
        <w:rPr>
          <w:sz w:val="28"/>
          <w:szCs w:val="28"/>
          <w:lang w:eastAsia="ar-SA" w:bidi="en-US"/>
        </w:rPr>
        <w:t xml:space="preserve">В соответствии с градостроительным законодательством Генеральный план </w:t>
      </w:r>
      <w:r w:rsidR="00C56EFA" w:rsidRPr="00E7324E">
        <w:rPr>
          <w:sz w:val="28"/>
          <w:szCs w:val="28"/>
          <w:lang w:eastAsia="ar-SA" w:bidi="en-US"/>
        </w:rPr>
        <w:t>Кирзинского</w:t>
      </w:r>
      <w:r w:rsidR="00892735" w:rsidRPr="00E7324E">
        <w:rPr>
          <w:sz w:val="28"/>
          <w:szCs w:val="28"/>
          <w:lang w:eastAsia="ar-SA" w:bidi="en-US"/>
        </w:rPr>
        <w:t xml:space="preserve"> сельсовета</w:t>
      </w:r>
      <w:r w:rsidR="004845D3" w:rsidRPr="00E7324E">
        <w:rPr>
          <w:sz w:val="28"/>
          <w:szCs w:val="28"/>
          <w:lang w:eastAsia="ar-SA" w:bidi="en-US"/>
        </w:rPr>
        <w:t xml:space="preserve"> </w:t>
      </w:r>
      <w:r w:rsidR="00293DD1" w:rsidRPr="00E7324E">
        <w:rPr>
          <w:sz w:val="28"/>
          <w:szCs w:val="28"/>
          <w:lang w:eastAsia="ar-SA" w:bidi="en-US"/>
        </w:rPr>
        <w:t>Ордынского</w:t>
      </w:r>
      <w:r w:rsidR="00B51A42" w:rsidRPr="00E7324E">
        <w:rPr>
          <w:sz w:val="28"/>
          <w:szCs w:val="28"/>
          <w:lang w:eastAsia="ar-SA" w:bidi="en-US"/>
        </w:rPr>
        <w:t xml:space="preserve"> района </w:t>
      </w:r>
      <w:r w:rsidR="00892735" w:rsidRPr="00E7324E">
        <w:rPr>
          <w:sz w:val="28"/>
          <w:szCs w:val="28"/>
          <w:lang w:eastAsia="ar-SA" w:bidi="en-US"/>
        </w:rPr>
        <w:t>Новосибирской области</w:t>
      </w:r>
      <w:r w:rsidRPr="00E7324E">
        <w:rPr>
          <w:sz w:val="28"/>
          <w:szCs w:val="28"/>
          <w:lang w:eastAsia="ar-SA" w:bidi="en-US"/>
        </w:rPr>
        <w:t xml:space="preserve"> является документом территориального планирования муниципального образования. </w:t>
      </w:r>
    </w:p>
    <w:p w14:paraId="3A4A3289" w14:textId="156881B3" w:rsidR="00BF2822" w:rsidRPr="00E7324E" w:rsidRDefault="00BF2822" w:rsidP="00BF2822">
      <w:pPr>
        <w:shd w:val="clear" w:color="auto" w:fill="FFFFFF"/>
        <w:ind w:firstLine="709"/>
        <w:rPr>
          <w:sz w:val="28"/>
          <w:szCs w:val="28"/>
          <w:lang w:eastAsia="ar-SA" w:bidi="en-US"/>
        </w:rPr>
      </w:pPr>
      <w:r w:rsidRPr="00E7324E">
        <w:rPr>
          <w:sz w:val="28"/>
          <w:szCs w:val="28"/>
          <w:lang w:eastAsia="ar-SA" w:bidi="en-US"/>
        </w:rPr>
        <w:t xml:space="preserve">Основной целью территориального планирования </w:t>
      </w:r>
      <w:r w:rsidR="00C56EFA" w:rsidRPr="00E7324E">
        <w:rPr>
          <w:sz w:val="28"/>
          <w:szCs w:val="28"/>
          <w:lang w:eastAsia="ar-SA" w:bidi="en-US"/>
        </w:rPr>
        <w:t>Кирзинского</w:t>
      </w:r>
      <w:r w:rsidR="00892735" w:rsidRPr="00E7324E">
        <w:rPr>
          <w:sz w:val="28"/>
          <w:szCs w:val="28"/>
          <w:lang w:eastAsia="ar-SA" w:bidi="en-US"/>
        </w:rPr>
        <w:t xml:space="preserve"> сельсовета </w:t>
      </w:r>
      <w:r w:rsidRPr="00E7324E">
        <w:rPr>
          <w:sz w:val="28"/>
          <w:szCs w:val="28"/>
          <w:lang w:eastAsia="ar-SA" w:bidi="en-US"/>
        </w:rPr>
        <w:t xml:space="preserve">является определение назначения территорий </w:t>
      </w:r>
      <w:r w:rsidR="00C56EFA" w:rsidRPr="00E7324E">
        <w:rPr>
          <w:sz w:val="28"/>
          <w:szCs w:val="28"/>
          <w:lang w:eastAsia="ar-SA" w:bidi="en-US"/>
        </w:rPr>
        <w:t>Кирзинского</w:t>
      </w:r>
      <w:r w:rsidR="00892735" w:rsidRPr="00E7324E">
        <w:rPr>
          <w:sz w:val="28"/>
          <w:szCs w:val="28"/>
          <w:lang w:eastAsia="ar-SA" w:bidi="en-US"/>
        </w:rPr>
        <w:t xml:space="preserve"> сельсовета </w:t>
      </w:r>
      <w:r w:rsidRPr="00E7324E">
        <w:rPr>
          <w:sz w:val="28"/>
          <w:szCs w:val="28"/>
          <w:lang w:eastAsia="ar-SA" w:bidi="en-US"/>
        </w:rPr>
        <w:t xml:space="preserve">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w:t>
      </w:r>
      <w:r w:rsidR="00892735" w:rsidRPr="00E7324E">
        <w:rPr>
          <w:sz w:val="28"/>
          <w:szCs w:val="28"/>
          <w:lang w:eastAsia="ar-SA" w:bidi="en-US"/>
        </w:rPr>
        <w:t>Новосибирской области</w:t>
      </w:r>
      <w:r w:rsidRPr="00E7324E">
        <w:rPr>
          <w:sz w:val="28"/>
          <w:szCs w:val="28"/>
          <w:lang w:eastAsia="ar-SA" w:bidi="en-US"/>
        </w:rPr>
        <w:t xml:space="preserve">, </w:t>
      </w:r>
      <w:r w:rsidR="00293DD1" w:rsidRPr="00E7324E">
        <w:rPr>
          <w:sz w:val="28"/>
          <w:szCs w:val="28"/>
          <w:lang w:eastAsia="ar-SA" w:bidi="en-US"/>
        </w:rPr>
        <w:t>Ордынского</w:t>
      </w:r>
      <w:r w:rsidR="00B51A42" w:rsidRPr="00E7324E">
        <w:rPr>
          <w:sz w:val="28"/>
          <w:szCs w:val="28"/>
          <w:lang w:eastAsia="ar-SA" w:bidi="en-US"/>
        </w:rPr>
        <w:t xml:space="preserve"> района </w:t>
      </w:r>
      <w:r w:rsidRPr="00E7324E">
        <w:rPr>
          <w:sz w:val="28"/>
          <w:szCs w:val="28"/>
          <w:lang w:eastAsia="ar-SA" w:bidi="en-US"/>
        </w:rPr>
        <w:t xml:space="preserve">и </w:t>
      </w:r>
      <w:r w:rsidR="00C56EFA" w:rsidRPr="00E7324E">
        <w:rPr>
          <w:sz w:val="28"/>
          <w:szCs w:val="28"/>
          <w:lang w:eastAsia="ar-SA" w:bidi="en-US"/>
        </w:rPr>
        <w:t>Кирзинского</w:t>
      </w:r>
      <w:r w:rsidR="00B51A42" w:rsidRPr="00E7324E">
        <w:rPr>
          <w:sz w:val="28"/>
          <w:szCs w:val="28"/>
          <w:lang w:eastAsia="ar-SA" w:bidi="en-US"/>
        </w:rPr>
        <w:t xml:space="preserve"> </w:t>
      </w:r>
      <w:r w:rsidR="00892735" w:rsidRPr="00E7324E">
        <w:rPr>
          <w:sz w:val="28"/>
          <w:szCs w:val="28"/>
          <w:lang w:eastAsia="ar-SA" w:bidi="en-US"/>
        </w:rPr>
        <w:t>сельсовета</w:t>
      </w:r>
      <w:r w:rsidRPr="00E7324E">
        <w:rPr>
          <w:sz w:val="28"/>
          <w:szCs w:val="28"/>
          <w:lang w:eastAsia="ar-SA" w:bidi="en-US"/>
        </w:rPr>
        <w:t>.</w:t>
      </w:r>
    </w:p>
    <w:p w14:paraId="327E30E5" w14:textId="5E642F7F" w:rsidR="00BC65D2" w:rsidRPr="00E7324E" w:rsidRDefault="00BC65D2" w:rsidP="00BC65D2">
      <w:pPr>
        <w:shd w:val="clear" w:color="auto" w:fill="FFFFFF"/>
        <w:ind w:firstLine="709"/>
        <w:rPr>
          <w:sz w:val="28"/>
          <w:szCs w:val="28"/>
          <w:lang w:eastAsia="ar-SA" w:bidi="en-US"/>
        </w:rPr>
      </w:pPr>
      <w:r w:rsidRPr="00E7324E">
        <w:rPr>
          <w:sz w:val="28"/>
          <w:szCs w:val="28"/>
          <w:lang w:eastAsia="ar-SA" w:bidi="en-US"/>
        </w:rPr>
        <w:t xml:space="preserve">Генеральный план разработан ООО «САРСТРОЙНИИПРОЕКТ» по заказу Министерства строительства Новосибирской области в соответствии с </w:t>
      </w:r>
      <w:del w:id="9" w:author="Елисова" w:date="2020-07-29T16:32:00Z">
        <w:r w:rsidRPr="00E7324E" w:rsidDel="006450DC">
          <w:rPr>
            <w:sz w:val="28"/>
            <w:szCs w:val="28"/>
            <w:lang w:eastAsia="ar-SA" w:bidi="en-US"/>
          </w:rPr>
          <w:delText xml:space="preserve">муниципальным </w:delText>
        </w:r>
      </w:del>
      <w:ins w:id="10" w:author="Елисова" w:date="2020-07-29T16:32:00Z">
        <w:r w:rsidR="006450DC">
          <w:rPr>
            <w:sz w:val="28"/>
            <w:szCs w:val="28"/>
            <w:lang w:eastAsia="ar-SA" w:bidi="en-US"/>
          </w:rPr>
          <w:t>государственным</w:t>
        </w:r>
        <w:r w:rsidR="006450DC" w:rsidRPr="00E7324E">
          <w:rPr>
            <w:sz w:val="28"/>
            <w:szCs w:val="28"/>
            <w:lang w:eastAsia="ar-SA" w:bidi="en-US"/>
          </w:rPr>
          <w:t xml:space="preserve"> </w:t>
        </w:r>
      </w:ins>
      <w:r w:rsidRPr="00E7324E">
        <w:rPr>
          <w:sz w:val="28"/>
          <w:szCs w:val="28"/>
          <w:lang w:eastAsia="ar-SA" w:bidi="en-US"/>
        </w:rPr>
        <w:t>контрактом № Ф.2018.521616 от 7 ноября 2018 года.</w:t>
      </w:r>
    </w:p>
    <w:p w14:paraId="4B818577" w14:textId="42E9FBF3" w:rsidR="00BF2822" w:rsidRPr="00E7324E" w:rsidRDefault="00BF2822" w:rsidP="00BF2822">
      <w:pPr>
        <w:shd w:val="clear" w:color="auto" w:fill="FFFFFF"/>
        <w:spacing w:before="120"/>
        <w:ind w:firstLine="709"/>
        <w:rPr>
          <w:b/>
          <w:sz w:val="28"/>
          <w:szCs w:val="28"/>
          <w:lang w:eastAsia="ar-SA" w:bidi="en-US"/>
        </w:rPr>
      </w:pPr>
      <w:r w:rsidRPr="00E7324E">
        <w:rPr>
          <w:b/>
          <w:sz w:val="28"/>
          <w:szCs w:val="28"/>
          <w:lang w:eastAsia="ar-SA" w:bidi="en-US"/>
        </w:rPr>
        <w:t>Нормативно-правовая база</w:t>
      </w:r>
    </w:p>
    <w:p w14:paraId="32528B2A" w14:textId="02E3A09E" w:rsidR="00D87B86" w:rsidRPr="00E7324E" w:rsidRDefault="00D87B86" w:rsidP="00E61759">
      <w:pPr>
        <w:shd w:val="clear" w:color="auto" w:fill="FFFFFF"/>
        <w:ind w:firstLine="709"/>
        <w:rPr>
          <w:sz w:val="28"/>
          <w:szCs w:val="28"/>
          <w:lang w:eastAsia="ar-SA" w:bidi="en-US"/>
        </w:rPr>
      </w:pPr>
      <w:r w:rsidRPr="00E7324E">
        <w:rPr>
          <w:sz w:val="28"/>
          <w:szCs w:val="28"/>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sidR="002C6462" w:rsidRPr="00E7324E">
        <w:rPr>
          <w:sz w:val="28"/>
          <w:szCs w:val="28"/>
          <w:lang w:eastAsia="ar-SA" w:bidi="en-US"/>
        </w:rPr>
        <w:t>«</w:t>
      </w:r>
      <w:r w:rsidRPr="00E7324E">
        <w:rPr>
          <w:sz w:val="28"/>
          <w:szCs w:val="28"/>
          <w:lang w:eastAsia="ar-SA" w:bidi="en-US"/>
        </w:rPr>
        <w:t>Об общих принципах организации местного самоуправления в Российской Федерации</w:t>
      </w:r>
      <w:r w:rsidR="002C6462" w:rsidRPr="00E7324E">
        <w:rPr>
          <w:sz w:val="28"/>
          <w:szCs w:val="28"/>
          <w:lang w:eastAsia="ar-SA" w:bidi="en-US"/>
        </w:rPr>
        <w:t>»</w:t>
      </w:r>
      <w:r w:rsidRPr="00E7324E">
        <w:rPr>
          <w:sz w:val="28"/>
          <w:szCs w:val="28"/>
          <w:lang w:eastAsia="ar-SA" w:bidi="en-US"/>
        </w:rPr>
        <w:t xml:space="preserve">, иными федеральными законами и нормативными правовыми актами Российской Федерации, законами и иными нормативными правовыми актами </w:t>
      </w:r>
      <w:r w:rsidR="00892735" w:rsidRPr="00E7324E">
        <w:rPr>
          <w:sz w:val="28"/>
          <w:szCs w:val="28"/>
          <w:lang w:eastAsia="ar-SA" w:bidi="en-US"/>
        </w:rPr>
        <w:t>Новосибирской области</w:t>
      </w:r>
      <w:r w:rsidRPr="00E7324E">
        <w:rPr>
          <w:sz w:val="28"/>
          <w:szCs w:val="28"/>
          <w:lang w:eastAsia="ar-SA" w:bidi="en-US"/>
        </w:rPr>
        <w:t xml:space="preserve">, </w:t>
      </w:r>
      <w:r w:rsidR="00EE0D5D" w:rsidRPr="00E7324E">
        <w:rPr>
          <w:sz w:val="28"/>
          <w:szCs w:val="28"/>
          <w:lang w:eastAsia="ar-SA" w:bidi="en-US"/>
        </w:rPr>
        <w:t>У</w:t>
      </w:r>
      <w:r w:rsidRPr="00E7324E">
        <w:rPr>
          <w:sz w:val="28"/>
          <w:szCs w:val="28"/>
          <w:lang w:eastAsia="ar-SA" w:bidi="en-US"/>
        </w:rPr>
        <w:t xml:space="preserve">ставом </w:t>
      </w:r>
      <w:del w:id="11" w:author="Елисова" w:date="2020-07-29T16:32:00Z">
        <w:r w:rsidR="00C56EFA" w:rsidRPr="00E7324E" w:rsidDel="006450DC">
          <w:rPr>
            <w:sz w:val="28"/>
            <w:szCs w:val="28"/>
            <w:lang w:eastAsia="ar-SA" w:bidi="en-US"/>
          </w:rPr>
          <w:delText>Кирзинского</w:delText>
        </w:r>
        <w:r w:rsidR="00B51A42" w:rsidRPr="00E7324E" w:rsidDel="006450DC">
          <w:rPr>
            <w:sz w:val="28"/>
            <w:szCs w:val="28"/>
            <w:lang w:eastAsia="ar-SA" w:bidi="en-US"/>
          </w:rPr>
          <w:delText xml:space="preserve"> </w:delText>
        </w:r>
        <w:r w:rsidR="00892735" w:rsidRPr="00E7324E" w:rsidDel="006450DC">
          <w:rPr>
            <w:sz w:val="28"/>
            <w:szCs w:val="28"/>
            <w:lang w:eastAsia="ar-SA" w:bidi="en-US"/>
          </w:rPr>
          <w:delText>сельсовета</w:delText>
        </w:r>
      </w:del>
      <w:ins w:id="12" w:author="Елисова" w:date="2020-07-29T16:32:00Z">
        <w:r w:rsidR="006450DC">
          <w:rPr>
            <w:sz w:val="28"/>
            <w:szCs w:val="28"/>
            <w:lang w:eastAsia="ar-SA" w:bidi="en-US"/>
          </w:rPr>
          <w:t>Ордынского района</w:t>
        </w:r>
      </w:ins>
      <w:r w:rsidR="00BF2822" w:rsidRPr="00E7324E">
        <w:rPr>
          <w:sz w:val="28"/>
          <w:szCs w:val="28"/>
          <w:lang w:eastAsia="ar-SA" w:bidi="en-US"/>
        </w:rPr>
        <w:t>, нормативно-правовыми актами органов местного самоуправления</w:t>
      </w:r>
      <w:ins w:id="13" w:author="Елисова" w:date="2020-07-29T16:32:00Z">
        <w:r w:rsidR="006450DC">
          <w:rPr>
            <w:sz w:val="28"/>
            <w:szCs w:val="28"/>
            <w:lang w:eastAsia="ar-SA" w:bidi="en-US"/>
          </w:rPr>
          <w:t xml:space="preserve"> Орды</w:t>
        </w:r>
      </w:ins>
      <w:ins w:id="14" w:author="Елисова" w:date="2020-07-29T16:33:00Z">
        <w:r w:rsidR="006450DC">
          <w:rPr>
            <w:sz w:val="28"/>
            <w:szCs w:val="28"/>
            <w:lang w:eastAsia="ar-SA" w:bidi="en-US"/>
          </w:rPr>
          <w:t>нского района и</w:t>
        </w:r>
      </w:ins>
      <w:r w:rsidR="00BF2822" w:rsidRPr="00E7324E">
        <w:rPr>
          <w:sz w:val="28"/>
          <w:szCs w:val="28"/>
          <w:lang w:eastAsia="ar-SA" w:bidi="en-US"/>
        </w:rPr>
        <w:t xml:space="preserve"> </w:t>
      </w:r>
      <w:r w:rsidR="00C56EFA" w:rsidRPr="00E7324E">
        <w:rPr>
          <w:sz w:val="28"/>
          <w:szCs w:val="28"/>
          <w:lang w:eastAsia="ar-SA" w:bidi="en-US"/>
        </w:rPr>
        <w:t>Кирзинского</w:t>
      </w:r>
      <w:r w:rsidR="00B51A42" w:rsidRPr="00E7324E">
        <w:rPr>
          <w:sz w:val="28"/>
          <w:szCs w:val="28"/>
          <w:lang w:eastAsia="ar-SA" w:bidi="en-US"/>
        </w:rPr>
        <w:t xml:space="preserve"> </w:t>
      </w:r>
      <w:r w:rsidR="00892735" w:rsidRPr="00E7324E">
        <w:rPr>
          <w:sz w:val="28"/>
          <w:szCs w:val="28"/>
          <w:lang w:eastAsia="ar-SA" w:bidi="en-US"/>
        </w:rPr>
        <w:t>сельсовета</w:t>
      </w:r>
      <w:r w:rsidRPr="00E7324E">
        <w:rPr>
          <w:sz w:val="28"/>
          <w:szCs w:val="28"/>
          <w:lang w:eastAsia="ar-SA" w:bidi="en-US"/>
        </w:rPr>
        <w:t>.</w:t>
      </w:r>
    </w:p>
    <w:p w14:paraId="6EBDBE19" w14:textId="4D4F649C" w:rsidR="00D87B86" w:rsidRPr="00E7324E" w:rsidRDefault="00D87B86" w:rsidP="00E61759">
      <w:pPr>
        <w:shd w:val="clear" w:color="auto" w:fill="FFFFFF"/>
        <w:ind w:firstLine="709"/>
        <w:rPr>
          <w:sz w:val="28"/>
          <w:szCs w:val="28"/>
          <w:lang w:eastAsia="ar-SA" w:bidi="en-US"/>
        </w:rPr>
      </w:pPr>
      <w:r w:rsidRPr="00E7324E">
        <w:rPr>
          <w:sz w:val="28"/>
          <w:szCs w:val="28"/>
          <w:lang w:eastAsia="ar-SA" w:bidi="en-US"/>
        </w:rPr>
        <w:t xml:space="preserve">Состав, порядок подготовки документа территориального планирования определен Градостроительным кодексом </w:t>
      </w:r>
      <w:r w:rsidR="0064130E" w:rsidRPr="00E7324E">
        <w:rPr>
          <w:sz w:val="28"/>
          <w:szCs w:val="28"/>
          <w:lang w:eastAsia="ar-SA" w:bidi="en-US"/>
        </w:rPr>
        <w:t>РФ</w:t>
      </w:r>
      <w:r w:rsidRPr="00E7324E">
        <w:rPr>
          <w:sz w:val="28"/>
          <w:szCs w:val="28"/>
          <w:lang w:eastAsia="ar-SA" w:bidi="en-US"/>
        </w:rPr>
        <w:t xml:space="preserve"> и иными нормативными правовыми актами.</w:t>
      </w:r>
    </w:p>
    <w:p w14:paraId="59B29E13" w14:textId="58228935" w:rsidR="00E04A49" w:rsidRPr="00E7324E" w:rsidRDefault="00E04A49" w:rsidP="00E04A49">
      <w:pPr>
        <w:shd w:val="clear" w:color="auto" w:fill="FFFFFF"/>
        <w:ind w:firstLine="709"/>
        <w:rPr>
          <w:sz w:val="28"/>
          <w:szCs w:val="28"/>
          <w:lang w:eastAsia="ar-SA" w:bidi="en-US"/>
        </w:rPr>
      </w:pPr>
      <w:r w:rsidRPr="00E7324E">
        <w:rPr>
          <w:sz w:val="28"/>
          <w:szCs w:val="28"/>
          <w:lang w:eastAsia="ar-SA" w:bidi="en-US"/>
        </w:rPr>
        <w:t xml:space="preserve">Структура текстовой части генерального плана </w:t>
      </w:r>
      <w:r w:rsidR="00C56EFA" w:rsidRPr="00E7324E">
        <w:rPr>
          <w:sz w:val="28"/>
          <w:szCs w:val="28"/>
          <w:lang w:eastAsia="ar-SA" w:bidi="en-US"/>
        </w:rPr>
        <w:t>Кирзинского</w:t>
      </w:r>
      <w:r w:rsidR="00B51A42" w:rsidRPr="00E7324E">
        <w:rPr>
          <w:sz w:val="28"/>
          <w:szCs w:val="28"/>
          <w:lang w:eastAsia="ar-SA" w:bidi="en-US"/>
        </w:rPr>
        <w:t xml:space="preserve"> </w:t>
      </w:r>
      <w:r w:rsidR="00CB2A3B" w:rsidRPr="00E7324E">
        <w:rPr>
          <w:sz w:val="28"/>
          <w:szCs w:val="28"/>
          <w:lang w:eastAsia="ar-SA" w:bidi="en-US"/>
        </w:rPr>
        <w:t>сельсовета</w:t>
      </w:r>
      <w:r w:rsidRPr="00E7324E">
        <w:rPr>
          <w:sz w:val="28"/>
          <w:szCs w:val="28"/>
          <w:lang w:eastAsia="ar-SA" w:bidi="en-US"/>
        </w:rPr>
        <w:t xml:space="preserve"> </w:t>
      </w:r>
      <w:r w:rsidR="00CB2A3B" w:rsidRPr="00E7324E">
        <w:rPr>
          <w:sz w:val="28"/>
          <w:szCs w:val="28"/>
          <w:lang w:eastAsia="ar-SA" w:bidi="en-US"/>
        </w:rPr>
        <w:t>определена</w:t>
      </w:r>
      <w:r w:rsidRPr="00E7324E">
        <w:rPr>
          <w:sz w:val="28"/>
          <w:szCs w:val="28"/>
          <w:lang w:eastAsia="ar-SA" w:bidi="en-US"/>
        </w:rPr>
        <w:t xml:space="preserve"> согласно действующему законодательству и включает в себя:</w:t>
      </w:r>
    </w:p>
    <w:p w14:paraId="3467252E" w14:textId="77777777" w:rsidR="00E04A49" w:rsidRPr="00E7324E" w:rsidRDefault="00E04A49" w:rsidP="006834A7">
      <w:pPr>
        <w:pStyle w:val="afff1"/>
        <w:numPr>
          <w:ilvl w:val="0"/>
          <w:numId w:val="10"/>
        </w:numPr>
        <w:rPr>
          <w:sz w:val="28"/>
          <w:szCs w:val="28"/>
          <w:lang w:eastAsia="ar-SA" w:bidi="en-US"/>
        </w:rPr>
      </w:pPr>
      <w:r w:rsidRPr="00E7324E">
        <w:rPr>
          <w:sz w:val="28"/>
          <w:szCs w:val="28"/>
          <w:lang w:eastAsia="ar-SA" w:bidi="en-US"/>
        </w:rPr>
        <w:t>Том 1. Положение о территориальном планировании.</w:t>
      </w:r>
    </w:p>
    <w:p w14:paraId="740A2D39" w14:textId="77777777" w:rsidR="00E04A49" w:rsidRPr="00E7324E" w:rsidRDefault="00E04A49" w:rsidP="006834A7">
      <w:pPr>
        <w:pStyle w:val="afff1"/>
        <w:numPr>
          <w:ilvl w:val="0"/>
          <w:numId w:val="10"/>
        </w:numPr>
        <w:rPr>
          <w:sz w:val="28"/>
          <w:szCs w:val="28"/>
          <w:lang w:eastAsia="ar-SA" w:bidi="en-US"/>
        </w:rPr>
      </w:pPr>
      <w:r w:rsidRPr="00E7324E">
        <w:rPr>
          <w:sz w:val="28"/>
          <w:szCs w:val="28"/>
          <w:lang w:eastAsia="ar-SA" w:bidi="en-US"/>
        </w:rPr>
        <w:t>Том 2. Материалы по обоснованию.</w:t>
      </w:r>
    </w:p>
    <w:p w14:paraId="19201C31" w14:textId="7FE63E04" w:rsidR="00BF2822" w:rsidRPr="00E7324E" w:rsidRDefault="00BF2822" w:rsidP="00BF2822">
      <w:pPr>
        <w:shd w:val="clear" w:color="auto" w:fill="FFFFFF"/>
        <w:spacing w:before="120"/>
        <w:ind w:firstLine="709"/>
        <w:rPr>
          <w:b/>
          <w:sz w:val="28"/>
          <w:szCs w:val="28"/>
          <w:lang w:eastAsia="ar-SA" w:bidi="en-US"/>
        </w:rPr>
      </w:pPr>
      <w:r w:rsidRPr="00E7324E">
        <w:rPr>
          <w:b/>
          <w:sz w:val="28"/>
          <w:szCs w:val="28"/>
          <w:lang w:eastAsia="ar-SA" w:bidi="en-US"/>
        </w:rPr>
        <w:t>Состав материалов по обоснованию</w:t>
      </w:r>
    </w:p>
    <w:p w14:paraId="2C6455A7" w14:textId="4F22433D" w:rsidR="00E77359" w:rsidRPr="00E7324E" w:rsidRDefault="00BF2822" w:rsidP="00E04A49">
      <w:pPr>
        <w:shd w:val="clear" w:color="auto" w:fill="FFFFFF"/>
        <w:ind w:firstLine="709"/>
        <w:rPr>
          <w:sz w:val="28"/>
          <w:szCs w:val="28"/>
          <w:lang w:eastAsia="ar-SA" w:bidi="en-US"/>
        </w:rPr>
      </w:pPr>
      <w:r w:rsidRPr="00E7324E">
        <w:rPr>
          <w:sz w:val="28"/>
          <w:szCs w:val="28"/>
          <w:lang w:eastAsia="ar-SA" w:bidi="en-US"/>
        </w:rPr>
        <w:t>В настоящем томе представлены материалы по обоснованию</w:t>
      </w:r>
      <w:r w:rsidR="00E77359" w:rsidRPr="00E7324E">
        <w:rPr>
          <w:sz w:val="28"/>
          <w:szCs w:val="28"/>
          <w:lang w:eastAsia="ar-SA" w:bidi="en-US"/>
        </w:rPr>
        <w:t>, котор</w:t>
      </w:r>
      <w:r w:rsidRPr="00E7324E">
        <w:rPr>
          <w:sz w:val="28"/>
          <w:szCs w:val="28"/>
          <w:lang w:eastAsia="ar-SA" w:bidi="en-US"/>
        </w:rPr>
        <w:t>ые</w:t>
      </w:r>
      <w:r w:rsidR="00E77359" w:rsidRPr="00E7324E">
        <w:rPr>
          <w:sz w:val="28"/>
          <w:szCs w:val="28"/>
          <w:lang w:eastAsia="ar-SA" w:bidi="en-US"/>
        </w:rPr>
        <w:t xml:space="preserve"> в соответствии с </w:t>
      </w:r>
      <w:del w:id="15" w:author="Елисова" w:date="2020-07-29T16:33:00Z">
        <w:r w:rsidR="00E77359" w:rsidRPr="00E7324E" w:rsidDel="006450DC">
          <w:rPr>
            <w:sz w:val="28"/>
            <w:szCs w:val="28"/>
            <w:lang w:eastAsia="ar-SA" w:bidi="en-US"/>
          </w:rPr>
          <w:delText>п</w:delText>
        </w:r>
      </w:del>
      <w:ins w:id="16" w:author="Елисова" w:date="2020-07-29T16:33:00Z">
        <w:r w:rsidR="006450DC">
          <w:rPr>
            <w:sz w:val="28"/>
            <w:szCs w:val="28"/>
            <w:lang w:eastAsia="ar-SA" w:bidi="en-US"/>
          </w:rPr>
          <w:t>ч</w:t>
        </w:r>
      </w:ins>
      <w:r w:rsidR="00E77359" w:rsidRPr="00E7324E">
        <w:rPr>
          <w:sz w:val="28"/>
          <w:szCs w:val="28"/>
          <w:lang w:eastAsia="ar-SA" w:bidi="en-US"/>
        </w:rPr>
        <w:t xml:space="preserve">. </w:t>
      </w:r>
      <w:r w:rsidRPr="00E7324E">
        <w:rPr>
          <w:sz w:val="28"/>
          <w:szCs w:val="28"/>
          <w:lang w:eastAsia="ar-SA" w:bidi="en-US"/>
        </w:rPr>
        <w:t>7</w:t>
      </w:r>
      <w:r w:rsidR="00E77359" w:rsidRPr="00E7324E">
        <w:rPr>
          <w:sz w:val="28"/>
          <w:szCs w:val="28"/>
          <w:lang w:eastAsia="ar-SA" w:bidi="en-US"/>
        </w:rPr>
        <w:t xml:space="preserve"> ст. </w:t>
      </w:r>
      <w:r w:rsidRPr="00E7324E">
        <w:rPr>
          <w:sz w:val="28"/>
          <w:szCs w:val="28"/>
          <w:lang w:eastAsia="ar-SA" w:bidi="en-US"/>
        </w:rPr>
        <w:t>23</w:t>
      </w:r>
      <w:r w:rsidR="00E77359" w:rsidRPr="00E7324E">
        <w:rPr>
          <w:sz w:val="28"/>
          <w:szCs w:val="28"/>
          <w:lang w:eastAsia="ar-SA" w:bidi="en-US"/>
        </w:rPr>
        <w:t xml:space="preserve"> Градо</w:t>
      </w:r>
      <w:r w:rsidRPr="00E7324E">
        <w:rPr>
          <w:sz w:val="28"/>
          <w:szCs w:val="28"/>
          <w:lang w:eastAsia="ar-SA" w:bidi="en-US"/>
        </w:rPr>
        <w:t>строительного кодекса РФ включаю</w:t>
      </w:r>
      <w:r w:rsidR="00E77359" w:rsidRPr="00E7324E">
        <w:rPr>
          <w:sz w:val="28"/>
          <w:szCs w:val="28"/>
          <w:lang w:eastAsia="ar-SA" w:bidi="en-US"/>
        </w:rPr>
        <w:t>т в себя:</w:t>
      </w:r>
    </w:p>
    <w:p w14:paraId="130B1DF9" w14:textId="4723ECA8" w:rsidR="00E04A49" w:rsidRPr="00E7324E" w:rsidRDefault="00E04A49" w:rsidP="00BF2822">
      <w:pPr>
        <w:shd w:val="clear" w:color="auto" w:fill="FFFFFF"/>
        <w:ind w:firstLine="709"/>
        <w:rPr>
          <w:sz w:val="28"/>
          <w:szCs w:val="28"/>
          <w:lang w:eastAsia="ar-SA" w:bidi="en-US"/>
        </w:rPr>
      </w:pPr>
      <w:r w:rsidRPr="00E7324E">
        <w:rPr>
          <w:sz w:val="28"/>
          <w:szCs w:val="28"/>
          <w:lang w:eastAsia="ar-SA" w:bidi="en-US"/>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14:paraId="103AEE76" w14:textId="534BC455" w:rsidR="00E04A49" w:rsidRPr="00E7324E" w:rsidRDefault="00E04A49" w:rsidP="00BF2822">
      <w:pPr>
        <w:shd w:val="clear" w:color="auto" w:fill="FFFFFF"/>
        <w:ind w:firstLine="709"/>
        <w:rPr>
          <w:sz w:val="28"/>
          <w:szCs w:val="28"/>
          <w:lang w:eastAsia="ar-SA" w:bidi="en-US"/>
        </w:rPr>
      </w:pPr>
      <w:bookmarkStart w:id="17" w:name="dst1342"/>
      <w:bookmarkEnd w:id="17"/>
      <w:r w:rsidRPr="00E7324E">
        <w:rPr>
          <w:sz w:val="28"/>
          <w:szCs w:val="28"/>
          <w:lang w:eastAsia="ar-SA" w:bidi="en-US"/>
        </w:rPr>
        <w:t xml:space="preserve">2) обоснование выбранного варианта размещения объектов местного значения поселения на основе анализа использования территорий поселения, </w:t>
      </w:r>
      <w:r w:rsidRPr="00E7324E">
        <w:rPr>
          <w:sz w:val="28"/>
          <w:szCs w:val="28"/>
          <w:lang w:eastAsia="ar-SA" w:bidi="en-US"/>
        </w:rPr>
        <w:lastRenderedPageBreak/>
        <w:t>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14:paraId="41EE1787" w14:textId="1CB7D5BC" w:rsidR="00E04A49" w:rsidRPr="00E7324E" w:rsidRDefault="00E04A49" w:rsidP="00BF2822">
      <w:pPr>
        <w:shd w:val="clear" w:color="auto" w:fill="FFFFFF"/>
        <w:ind w:firstLine="709"/>
        <w:rPr>
          <w:sz w:val="28"/>
          <w:szCs w:val="28"/>
          <w:lang w:eastAsia="ar-SA" w:bidi="en-US"/>
        </w:rPr>
      </w:pPr>
      <w:bookmarkStart w:id="18" w:name="dst101697"/>
      <w:bookmarkEnd w:id="18"/>
      <w:r w:rsidRPr="00E7324E">
        <w:rPr>
          <w:sz w:val="28"/>
          <w:szCs w:val="28"/>
          <w:lang w:eastAsia="ar-SA" w:bidi="en-US"/>
        </w:rPr>
        <w:t>3) оценку возможного влияния планируемых для размещения объектов местного значения поселения на комплексное развитие этих территорий;</w:t>
      </w:r>
    </w:p>
    <w:p w14:paraId="66095C2D" w14:textId="538F5381" w:rsidR="00E04A49" w:rsidRPr="00E7324E" w:rsidRDefault="00E04A49" w:rsidP="00BF2822">
      <w:pPr>
        <w:shd w:val="clear" w:color="auto" w:fill="FFFFFF"/>
        <w:ind w:firstLine="709"/>
        <w:rPr>
          <w:sz w:val="28"/>
          <w:szCs w:val="28"/>
          <w:lang w:eastAsia="ar-SA" w:bidi="en-US"/>
        </w:rPr>
      </w:pPr>
      <w:bookmarkStart w:id="19" w:name="dst2305"/>
      <w:bookmarkEnd w:id="19"/>
      <w:r w:rsidRPr="00E7324E">
        <w:rPr>
          <w:sz w:val="28"/>
          <w:szCs w:val="28"/>
          <w:lang w:eastAsia="ar-SA" w:bidi="en-US"/>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1FA495B0" w14:textId="77777777" w:rsidR="00E04A49" w:rsidRPr="00E7324E" w:rsidRDefault="00E04A49" w:rsidP="00BF2822">
      <w:pPr>
        <w:shd w:val="clear" w:color="auto" w:fill="FFFFFF"/>
        <w:ind w:firstLine="709"/>
        <w:rPr>
          <w:sz w:val="28"/>
          <w:szCs w:val="28"/>
          <w:lang w:eastAsia="ar-SA" w:bidi="en-US"/>
        </w:rPr>
      </w:pPr>
      <w:r w:rsidRPr="00E7324E">
        <w:rPr>
          <w:sz w:val="28"/>
          <w:szCs w:val="28"/>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080F522A" w14:textId="77777777" w:rsidR="00E04A49" w:rsidRPr="00E7324E" w:rsidRDefault="00E04A49" w:rsidP="00BF2822">
      <w:pPr>
        <w:shd w:val="clear" w:color="auto" w:fill="FFFFFF"/>
        <w:ind w:firstLine="709"/>
        <w:rPr>
          <w:sz w:val="28"/>
          <w:szCs w:val="28"/>
          <w:lang w:eastAsia="ar-SA" w:bidi="en-US"/>
        </w:rPr>
      </w:pPr>
      <w:bookmarkStart w:id="20" w:name="dst101700"/>
      <w:bookmarkEnd w:id="20"/>
      <w:r w:rsidRPr="00E7324E">
        <w:rPr>
          <w:sz w:val="28"/>
          <w:szCs w:val="28"/>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4ECFC4D6" w14:textId="3C835D45" w:rsidR="00E04A49" w:rsidRPr="00E7324E" w:rsidRDefault="00E04A49" w:rsidP="00BF2822">
      <w:pPr>
        <w:shd w:val="clear" w:color="auto" w:fill="FFFFFF"/>
        <w:ind w:firstLine="709"/>
        <w:rPr>
          <w:sz w:val="28"/>
          <w:szCs w:val="28"/>
          <w:lang w:eastAsia="ar-SA" w:bidi="en-US"/>
        </w:rPr>
      </w:pPr>
      <w:bookmarkStart w:id="21" w:name="dst101701"/>
      <w:bookmarkEnd w:id="21"/>
      <w:r w:rsidRPr="00E7324E">
        <w:rPr>
          <w:sz w:val="28"/>
          <w:szCs w:val="28"/>
          <w:lang w:eastAsia="ar-SA" w:bidi="en-US"/>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42030BA1" w14:textId="158A27F5" w:rsidR="00974860" w:rsidRPr="00E7324E" w:rsidRDefault="00974860" w:rsidP="00BF2822">
      <w:pPr>
        <w:shd w:val="clear" w:color="auto" w:fill="FFFFFF"/>
        <w:ind w:firstLine="709"/>
        <w:rPr>
          <w:sz w:val="28"/>
          <w:szCs w:val="28"/>
          <w:lang w:eastAsia="ar-SA" w:bidi="en-US"/>
        </w:rPr>
      </w:pPr>
      <w:r w:rsidRPr="00E7324E">
        <w:rPr>
          <w:sz w:val="28"/>
          <w:szCs w:val="28"/>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w:t>
      </w:r>
      <w:r w:rsidRPr="00E7324E">
        <w:rPr>
          <w:sz w:val="28"/>
          <w:szCs w:val="28"/>
          <w:lang w:eastAsia="ar-SA" w:bidi="en-US"/>
        </w:rPr>
        <w:lastRenderedPageBreak/>
        <w:t xml:space="preserve">регионального значения (раздел не приводится, поскольку </w:t>
      </w:r>
      <w:r w:rsidR="00BC65D2" w:rsidRPr="00E7324E">
        <w:rPr>
          <w:sz w:val="28"/>
          <w:szCs w:val="28"/>
          <w:lang w:eastAsia="ar-SA" w:bidi="en-US"/>
        </w:rPr>
        <w:t>Кирзинской</w:t>
      </w:r>
      <w:r w:rsidR="00CB2A3B" w:rsidRPr="00E7324E">
        <w:rPr>
          <w:sz w:val="28"/>
          <w:szCs w:val="28"/>
          <w:lang w:eastAsia="ar-SA" w:bidi="en-US"/>
        </w:rPr>
        <w:t xml:space="preserve"> сельсовет</w:t>
      </w:r>
      <w:r w:rsidRPr="00E7324E">
        <w:rPr>
          <w:sz w:val="28"/>
          <w:szCs w:val="28"/>
          <w:lang w:eastAsia="ar-SA" w:bidi="en-US"/>
        </w:rPr>
        <w:t xml:space="preserve"> не является историческим поселением федерального значения, историческим поселением регионального значения).</w:t>
      </w:r>
    </w:p>
    <w:p w14:paraId="0032C6F0" w14:textId="719DCA6F" w:rsidR="00372A94" w:rsidRPr="00E7324E" w:rsidRDefault="0064130E" w:rsidP="0064130E">
      <w:pPr>
        <w:shd w:val="clear" w:color="auto" w:fill="FFFFFF"/>
        <w:spacing w:before="120"/>
        <w:ind w:firstLine="709"/>
        <w:rPr>
          <w:b/>
          <w:sz w:val="28"/>
          <w:szCs w:val="28"/>
          <w:lang w:eastAsia="ar-SA" w:bidi="en-US"/>
        </w:rPr>
      </w:pPr>
      <w:r w:rsidRPr="00E7324E">
        <w:rPr>
          <w:b/>
          <w:sz w:val="28"/>
          <w:szCs w:val="28"/>
          <w:lang w:eastAsia="ar-SA" w:bidi="en-US"/>
        </w:rPr>
        <w:t>Этапы реализации проекта</w:t>
      </w:r>
      <w:r w:rsidR="00372A94" w:rsidRPr="00E7324E">
        <w:rPr>
          <w:b/>
          <w:sz w:val="28"/>
          <w:szCs w:val="28"/>
          <w:lang w:eastAsia="ar-SA" w:bidi="en-US"/>
        </w:rPr>
        <w:t>:</w:t>
      </w:r>
    </w:p>
    <w:p w14:paraId="3706906C" w14:textId="4EDCA0C4" w:rsidR="00372A94" w:rsidRPr="00E7324E" w:rsidRDefault="00513BF3" w:rsidP="00846028">
      <w:pPr>
        <w:numPr>
          <w:ilvl w:val="0"/>
          <w:numId w:val="1"/>
        </w:numPr>
        <w:ind w:left="1064" w:hanging="357"/>
        <w:rPr>
          <w:sz w:val="28"/>
          <w:szCs w:val="28"/>
          <w:lang w:eastAsia="ar-SA" w:bidi="en-US"/>
        </w:rPr>
      </w:pPr>
      <w:r w:rsidRPr="00E7324E">
        <w:rPr>
          <w:sz w:val="28"/>
          <w:szCs w:val="28"/>
          <w:lang w:eastAsia="ar-SA" w:bidi="en-US"/>
        </w:rPr>
        <w:t xml:space="preserve">исходный срок – </w:t>
      </w:r>
      <w:r w:rsidR="00DF5D29">
        <w:rPr>
          <w:sz w:val="28"/>
          <w:szCs w:val="28"/>
          <w:lang w:eastAsia="ar-SA" w:bidi="en-US"/>
        </w:rPr>
        <w:t>2020</w:t>
      </w:r>
      <w:r w:rsidR="00372A94" w:rsidRPr="00E7324E">
        <w:rPr>
          <w:sz w:val="28"/>
          <w:szCs w:val="28"/>
          <w:lang w:eastAsia="ar-SA" w:bidi="en-US"/>
        </w:rPr>
        <w:t xml:space="preserve"> г.;</w:t>
      </w:r>
    </w:p>
    <w:p w14:paraId="11DF51A9" w14:textId="6BBBE696" w:rsidR="00372A94" w:rsidRPr="00E7324E" w:rsidRDefault="00513BF3" w:rsidP="00846028">
      <w:pPr>
        <w:numPr>
          <w:ilvl w:val="0"/>
          <w:numId w:val="1"/>
        </w:numPr>
        <w:ind w:left="1064" w:hanging="357"/>
        <w:rPr>
          <w:sz w:val="28"/>
          <w:szCs w:val="28"/>
          <w:lang w:eastAsia="ar-SA" w:bidi="en-US"/>
        </w:rPr>
      </w:pPr>
      <w:r w:rsidRPr="00E7324E">
        <w:rPr>
          <w:sz w:val="28"/>
          <w:szCs w:val="28"/>
          <w:lang w:eastAsia="ar-SA" w:bidi="en-US"/>
        </w:rPr>
        <w:t xml:space="preserve">1 очередь – до </w:t>
      </w:r>
      <w:r w:rsidR="00DF5D29">
        <w:rPr>
          <w:sz w:val="28"/>
          <w:szCs w:val="28"/>
          <w:lang w:eastAsia="ar-SA" w:bidi="en-US"/>
        </w:rPr>
        <w:t>2030</w:t>
      </w:r>
      <w:r w:rsidR="00372A94" w:rsidRPr="00E7324E">
        <w:rPr>
          <w:sz w:val="28"/>
          <w:szCs w:val="28"/>
          <w:lang w:eastAsia="ar-SA" w:bidi="en-US"/>
        </w:rPr>
        <w:t xml:space="preserve"> г.;</w:t>
      </w:r>
    </w:p>
    <w:p w14:paraId="3F4C7AC4" w14:textId="242355E3" w:rsidR="00372A94" w:rsidRPr="00E7324E" w:rsidRDefault="00372A94" w:rsidP="00846028">
      <w:pPr>
        <w:numPr>
          <w:ilvl w:val="0"/>
          <w:numId w:val="1"/>
        </w:numPr>
        <w:ind w:left="1064" w:hanging="357"/>
        <w:rPr>
          <w:sz w:val="28"/>
          <w:szCs w:val="28"/>
          <w:lang w:eastAsia="ar-SA" w:bidi="en-US"/>
        </w:rPr>
      </w:pPr>
      <w:r w:rsidRPr="00E7324E">
        <w:rPr>
          <w:sz w:val="28"/>
          <w:szCs w:val="28"/>
          <w:lang w:eastAsia="ar-SA" w:bidi="en-US"/>
        </w:rPr>
        <w:t xml:space="preserve">расчетный срок – </w:t>
      </w:r>
      <w:r w:rsidR="00DF5D29">
        <w:rPr>
          <w:sz w:val="28"/>
          <w:szCs w:val="28"/>
          <w:lang w:eastAsia="ar-SA" w:bidi="en-US"/>
        </w:rPr>
        <w:t>2040</w:t>
      </w:r>
      <w:r w:rsidRPr="00E7324E">
        <w:rPr>
          <w:sz w:val="28"/>
          <w:szCs w:val="28"/>
          <w:lang w:eastAsia="ar-SA" w:bidi="en-US"/>
        </w:rPr>
        <w:t xml:space="preserve"> г.</w:t>
      </w:r>
    </w:p>
    <w:p w14:paraId="0BE35AF7" w14:textId="7DCF39E1" w:rsidR="00372A94" w:rsidRPr="00E7324E" w:rsidRDefault="00BF2822" w:rsidP="00814EF3">
      <w:pPr>
        <w:shd w:val="clear" w:color="auto" w:fill="FFFFFF"/>
        <w:spacing w:before="120"/>
        <w:ind w:firstLine="709"/>
        <w:rPr>
          <w:b/>
          <w:sz w:val="28"/>
          <w:szCs w:val="28"/>
          <w:lang w:eastAsia="ar-SA" w:bidi="en-US"/>
        </w:rPr>
      </w:pPr>
      <w:r w:rsidRPr="00E7324E">
        <w:rPr>
          <w:b/>
          <w:sz w:val="28"/>
          <w:szCs w:val="28"/>
          <w:lang w:eastAsia="ar-SA" w:bidi="en-US"/>
        </w:rPr>
        <w:t>Авторский коллектив проекта</w:t>
      </w:r>
    </w:p>
    <w:p w14:paraId="2C255D38" w14:textId="77777777" w:rsidR="00157699" w:rsidRPr="00E7324E" w:rsidRDefault="00157699" w:rsidP="00157699">
      <w:pPr>
        <w:shd w:val="clear" w:color="auto" w:fill="FFFFFF"/>
        <w:ind w:firstLine="709"/>
        <w:rPr>
          <w:sz w:val="28"/>
          <w:szCs w:val="28"/>
          <w:lang w:eastAsia="ar-SA" w:bidi="en-US"/>
        </w:rPr>
      </w:pPr>
      <w:r w:rsidRPr="00E7324E">
        <w:rPr>
          <w:sz w:val="28"/>
          <w:szCs w:val="28"/>
          <w:lang w:eastAsia="ar-SA" w:bidi="en-US"/>
        </w:rPr>
        <w:t>Базанова Т.Ю.</w:t>
      </w:r>
      <w:r w:rsidRPr="00E7324E">
        <w:rPr>
          <w:sz w:val="28"/>
          <w:szCs w:val="28"/>
          <w:lang w:eastAsia="ar-SA" w:bidi="en-US"/>
        </w:rPr>
        <w:tab/>
        <w:t>генеральный директор;</w:t>
      </w:r>
    </w:p>
    <w:p w14:paraId="3075FC9F" w14:textId="77777777" w:rsidR="00157699" w:rsidRPr="00E7324E" w:rsidRDefault="00157699" w:rsidP="00157699">
      <w:pPr>
        <w:shd w:val="clear" w:color="auto" w:fill="FFFFFF"/>
        <w:ind w:firstLine="709"/>
        <w:rPr>
          <w:sz w:val="28"/>
          <w:szCs w:val="28"/>
          <w:lang w:eastAsia="ar-SA" w:bidi="en-US"/>
        </w:rPr>
      </w:pPr>
      <w:r w:rsidRPr="00E7324E">
        <w:rPr>
          <w:sz w:val="28"/>
          <w:szCs w:val="28"/>
          <w:lang w:eastAsia="ar-SA" w:bidi="en-US"/>
        </w:rPr>
        <w:t>Колодезная М.А.</w:t>
      </w:r>
      <w:r w:rsidRPr="00E7324E">
        <w:rPr>
          <w:sz w:val="28"/>
          <w:szCs w:val="28"/>
          <w:lang w:eastAsia="ar-SA" w:bidi="en-US"/>
        </w:rPr>
        <w:tab/>
        <w:t>заместитель генерального директора;</w:t>
      </w:r>
    </w:p>
    <w:p w14:paraId="396919FB" w14:textId="77777777" w:rsidR="00157699" w:rsidRPr="00E7324E" w:rsidRDefault="00157699" w:rsidP="00157699">
      <w:pPr>
        <w:shd w:val="clear" w:color="auto" w:fill="FFFFFF"/>
        <w:ind w:firstLine="709"/>
        <w:rPr>
          <w:sz w:val="28"/>
          <w:szCs w:val="28"/>
          <w:lang w:eastAsia="ar-SA" w:bidi="en-US"/>
        </w:rPr>
      </w:pPr>
      <w:r w:rsidRPr="00E7324E">
        <w:rPr>
          <w:sz w:val="28"/>
          <w:szCs w:val="28"/>
          <w:lang w:eastAsia="ar-SA" w:bidi="en-US"/>
        </w:rPr>
        <w:t>Дорохина О.А.</w:t>
      </w:r>
      <w:r w:rsidRPr="00E7324E">
        <w:rPr>
          <w:sz w:val="28"/>
          <w:szCs w:val="28"/>
          <w:lang w:eastAsia="ar-SA" w:bidi="en-US"/>
        </w:rPr>
        <w:tab/>
        <w:t>начальник контрактного отдела;</w:t>
      </w:r>
    </w:p>
    <w:p w14:paraId="10169132" w14:textId="77777777" w:rsidR="00157699" w:rsidRPr="00E7324E" w:rsidRDefault="00157699" w:rsidP="00157699">
      <w:pPr>
        <w:shd w:val="clear" w:color="auto" w:fill="FFFFFF"/>
        <w:ind w:firstLine="709"/>
        <w:rPr>
          <w:sz w:val="28"/>
          <w:szCs w:val="28"/>
          <w:lang w:eastAsia="ar-SA" w:bidi="en-US"/>
        </w:rPr>
      </w:pPr>
      <w:r w:rsidRPr="00E7324E">
        <w:rPr>
          <w:sz w:val="28"/>
          <w:szCs w:val="28"/>
          <w:lang w:eastAsia="ar-SA" w:bidi="en-US"/>
        </w:rPr>
        <w:t xml:space="preserve">Темнов А.В. </w:t>
      </w:r>
      <w:r w:rsidRPr="00E7324E">
        <w:rPr>
          <w:sz w:val="28"/>
          <w:szCs w:val="28"/>
          <w:lang w:eastAsia="ar-SA" w:bidi="en-US"/>
        </w:rPr>
        <w:tab/>
      </w:r>
      <w:r w:rsidRPr="00E7324E">
        <w:rPr>
          <w:sz w:val="28"/>
          <w:szCs w:val="28"/>
          <w:lang w:eastAsia="ar-SA" w:bidi="en-US"/>
        </w:rPr>
        <w:tab/>
        <w:t>начальник градостроительного отдела;</w:t>
      </w:r>
    </w:p>
    <w:p w14:paraId="4CCCEAED" w14:textId="77777777" w:rsidR="00157699" w:rsidRPr="00E7324E" w:rsidRDefault="00157699" w:rsidP="00157699">
      <w:pPr>
        <w:shd w:val="clear" w:color="auto" w:fill="FFFFFF"/>
        <w:ind w:firstLine="709"/>
        <w:rPr>
          <w:sz w:val="28"/>
          <w:szCs w:val="28"/>
          <w:lang w:eastAsia="ar-SA" w:bidi="en-US"/>
        </w:rPr>
      </w:pPr>
      <w:r w:rsidRPr="00E7324E">
        <w:rPr>
          <w:sz w:val="28"/>
          <w:szCs w:val="28"/>
          <w:lang w:eastAsia="ar-SA" w:bidi="en-US"/>
        </w:rPr>
        <w:t>Поляков В.А.</w:t>
      </w:r>
      <w:r w:rsidRPr="00E7324E">
        <w:rPr>
          <w:sz w:val="28"/>
          <w:szCs w:val="28"/>
          <w:lang w:eastAsia="ar-SA" w:bidi="en-US"/>
        </w:rPr>
        <w:tab/>
      </w:r>
      <w:r w:rsidRPr="00E7324E">
        <w:rPr>
          <w:sz w:val="28"/>
          <w:szCs w:val="28"/>
          <w:lang w:eastAsia="ar-SA" w:bidi="en-US"/>
        </w:rPr>
        <w:tab/>
        <w:t>главный инженер проекта;</w:t>
      </w:r>
    </w:p>
    <w:p w14:paraId="6C5D760A" w14:textId="1F08C4F1" w:rsidR="00157699" w:rsidRPr="00E7324E" w:rsidRDefault="004223C3" w:rsidP="00157699">
      <w:pPr>
        <w:shd w:val="clear" w:color="auto" w:fill="FFFFFF"/>
        <w:ind w:firstLine="709"/>
        <w:rPr>
          <w:sz w:val="28"/>
          <w:szCs w:val="28"/>
          <w:lang w:eastAsia="ar-SA" w:bidi="en-US"/>
        </w:rPr>
      </w:pPr>
      <w:r w:rsidRPr="00E7324E">
        <w:rPr>
          <w:sz w:val="28"/>
          <w:szCs w:val="28"/>
          <w:lang w:eastAsia="ar-SA" w:bidi="en-US"/>
        </w:rPr>
        <w:t>Ханзярова Г.А</w:t>
      </w:r>
      <w:r w:rsidR="00157699" w:rsidRPr="00E7324E">
        <w:rPr>
          <w:sz w:val="28"/>
          <w:szCs w:val="28"/>
          <w:lang w:eastAsia="ar-SA" w:bidi="en-US"/>
        </w:rPr>
        <w:t xml:space="preserve">. </w:t>
      </w:r>
      <w:r w:rsidR="00157699" w:rsidRPr="00E7324E">
        <w:rPr>
          <w:sz w:val="28"/>
          <w:szCs w:val="28"/>
          <w:lang w:eastAsia="ar-SA" w:bidi="en-US"/>
        </w:rPr>
        <w:tab/>
        <w:t>главный архитектор проекта;</w:t>
      </w:r>
    </w:p>
    <w:p w14:paraId="588645B5" w14:textId="4E1AC711" w:rsidR="00157699" w:rsidRPr="00E7324E" w:rsidRDefault="004223C3" w:rsidP="00157699">
      <w:pPr>
        <w:shd w:val="clear" w:color="auto" w:fill="FFFFFF"/>
        <w:ind w:firstLine="709"/>
        <w:rPr>
          <w:sz w:val="28"/>
          <w:szCs w:val="28"/>
          <w:lang w:eastAsia="ar-SA" w:bidi="en-US"/>
        </w:rPr>
      </w:pPr>
      <w:r w:rsidRPr="00E7324E">
        <w:rPr>
          <w:sz w:val="28"/>
          <w:szCs w:val="28"/>
          <w:lang w:eastAsia="ar-SA" w:bidi="en-US"/>
        </w:rPr>
        <w:t>Гаврилова Ю.В</w:t>
      </w:r>
      <w:r w:rsidR="006E6544" w:rsidRPr="00E7324E">
        <w:rPr>
          <w:sz w:val="28"/>
          <w:szCs w:val="28"/>
          <w:lang w:eastAsia="ar-SA" w:bidi="en-US"/>
        </w:rPr>
        <w:t>.</w:t>
      </w:r>
      <w:r w:rsidR="00157699" w:rsidRPr="00E7324E">
        <w:rPr>
          <w:sz w:val="28"/>
          <w:szCs w:val="28"/>
          <w:lang w:eastAsia="ar-SA" w:bidi="en-US"/>
        </w:rPr>
        <w:t xml:space="preserve"> </w:t>
      </w:r>
      <w:r w:rsidR="00157699" w:rsidRPr="00E7324E">
        <w:rPr>
          <w:sz w:val="28"/>
          <w:szCs w:val="28"/>
          <w:lang w:eastAsia="ar-SA" w:bidi="en-US"/>
        </w:rPr>
        <w:tab/>
        <w:t>архитектор;</w:t>
      </w:r>
    </w:p>
    <w:p w14:paraId="322D1622" w14:textId="4AFF8983" w:rsidR="00B539F8" w:rsidRPr="00E7324E" w:rsidRDefault="004223C3" w:rsidP="00157699">
      <w:pPr>
        <w:shd w:val="clear" w:color="auto" w:fill="FFFFFF"/>
        <w:ind w:firstLine="709"/>
        <w:rPr>
          <w:sz w:val="28"/>
          <w:szCs w:val="28"/>
          <w:lang w:eastAsia="ar-SA" w:bidi="en-US"/>
        </w:rPr>
      </w:pPr>
      <w:r w:rsidRPr="00E7324E">
        <w:rPr>
          <w:sz w:val="28"/>
          <w:szCs w:val="28"/>
          <w:lang w:eastAsia="ar-SA" w:bidi="en-US"/>
        </w:rPr>
        <w:t>Катаев А.С</w:t>
      </w:r>
      <w:r w:rsidR="003C5048" w:rsidRPr="00E7324E">
        <w:rPr>
          <w:sz w:val="28"/>
          <w:szCs w:val="28"/>
          <w:lang w:eastAsia="ar-SA" w:bidi="en-US"/>
        </w:rPr>
        <w:t>.</w:t>
      </w:r>
      <w:r w:rsidR="00157699" w:rsidRPr="00E7324E">
        <w:rPr>
          <w:sz w:val="28"/>
          <w:szCs w:val="28"/>
          <w:lang w:eastAsia="ar-SA" w:bidi="en-US"/>
        </w:rPr>
        <w:tab/>
      </w:r>
      <w:r w:rsidR="00157699" w:rsidRPr="00E7324E">
        <w:rPr>
          <w:sz w:val="28"/>
          <w:szCs w:val="28"/>
          <w:lang w:eastAsia="ar-SA" w:bidi="en-US"/>
        </w:rPr>
        <w:tab/>
        <w:t>экономист градостроительства.</w:t>
      </w:r>
    </w:p>
    <w:p w14:paraId="06B6E6FA" w14:textId="79377C10" w:rsidR="00372A94" w:rsidRPr="00E7324E" w:rsidRDefault="00372A94" w:rsidP="00814EF3">
      <w:pPr>
        <w:shd w:val="clear" w:color="auto" w:fill="FFFFFF"/>
        <w:spacing w:before="120"/>
        <w:ind w:firstLine="709"/>
        <w:rPr>
          <w:sz w:val="28"/>
          <w:szCs w:val="28"/>
          <w:lang w:eastAsia="ar-SA" w:bidi="en-US"/>
        </w:rPr>
      </w:pPr>
      <w:r w:rsidRPr="00E7324E">
        <w:rPr>
          <w:sz w:val="28"/>
          <w:szCs w:val="28"/>
          <w:lang w:eastAsia="ar-SA" w:bidi="en-US"/>
        </w:rPr>
        <w:t xml:space="preserve">Графические материалы разработаны с использованием ГИС </w:t>
      </w:r>
      <w:r w:rsidR="002C6462" w:rsidRPr="00E7324E">
        <w:rPr>
          <w:sz w:val="28"/>
          <w:szCs w:val="28"/>
          <w:lang w:eastAsia="ar-SA" w:bidi="en-US"/>
        </w:rPr>
        <w:t>«</w:t>
      </w:r>
      <w:r w:rsidRPr="00E7324E">
        <w:rPr>
          <w:sz w:val="28"/>
          <w:szCs w:val="28"/>
          <w:lang w:eastAsia="ar-SA" w:bidi="en-US"/>
        </w:rPr>
        <w:t>MapI</w:t>
      </w:r>
      <w:r w:rsidR="002C6462" w:rsidRPr="00E7324E">
        <w:rPr>
          <w:sz w:val="28"/>
          <w:szCs w:val="28"/>
          <w:lang w:val="en-US" w:eastAsia="ar-SA" w:bidi="en-US"/>
        </w:rPr>
        <w:t>n</w:t>
      </w:r>
      <w:r w:rsidRPr="00E7324E">
        <w:rPr>
          <w:sz w:val="28"/>
          <w:szCs w:val="28"/>
          <w:lang w:eastAsia="ar-SA" w:bidi="en-US"/>
        </w:rPr>
        <w:t>fo</w:t>
      </w:r>
      <w:r w:rsidR="002C6462" w:rsidRPr="00E7324E">
        <w:rPr>
          <w:sz w:val="28"/>
          <w:szCs w:val="28"/>
          <w:lang w:eastAsia="ar-SA" w:bidi="en-US"/>
        </w:rPr>
        <w:t>»</w:t>
      </w:r>
      <w:r w:rsidRPr="00E7324E">
        <w:rPr>
          <w:sz w:val="28"/>
          <w:szCs w:val="28"/>
          <w:lang w:eastAsia="ar-SA" w:bidi="en-US"/>
        </w:rPr>
        <w:t xml:space="preserve">, графических редакторов </w:t>
      </w:r>
      <w:r w:rsidR="002C6462" w:rsidRPr="00E7324E">
        <w:rPr>
          <w:sz w:val="28"/>
          <w:szCs w:val="28"/>
          <w:lang w:eastAsia="ar-SA" w:bidi="en-US"/>
        </w:rPr>
        <w:t>«</w:t>
      </w:r>
      <w:r w:rsidRPr="00E7324E">
        <w:rPr>
          <w:sz w:val="28"/>
          <w:szCs w:val="28"/>
          <w:lang w:eastAsia="ar-SA" w:bidi="en-US"/>
        </w:rPr>
        <w:t>CorelDraw</w:t>
      </w:r>
      <w:r w:rsidR="002C6462" w:rsidRPr="00E7324E">
        <w:rPr>
          <w:sz w:val="28"/>
          <w:szCs w:val="28"/>
          <w:lang w:eastAsia="ar-SA" w:bidi="en-US"/>
        </w:rPr>
        <w:t>»</w:t>
      </w:r>
      <w:r w:rsidRPr="00E7324E">
        <w:rPr>
          <w:sz w:val="28"/>
          <w:szCs w:val="28"/>
          <w:lang w:eastAsia="ar-SA" w:bidi="en-US"/>
        </w:rPr>
        <w:t xml:space="preserve">, </w:t>
      </w:r>
      <w:r w:rsidR="002C6462" w:rsidRPr="00E7324E">
        <w:rPr>
          <w:sz w:val="28"/>
          <w:szCs w:val="28"/>
          <w:lang w:eastAsia="ar-SA" w:bidi="en-US"/>
        </w:rPr>
        <w:t>«</w:t>
      </w:r>
      <w:r w:rsidRPr="00E7324E">
        <w:rPr>
          <w:sz w:val="28"/>
          <w:szCs w:val="28"/>
          <w:lang w:eastAsia="ar-SA" w:bidi="en-US"/>
        </w:rPr>
        <w:t>Photoshop</w:t>
      </w:r>
      <w:r w:rsidR="002C6462" w:rsidRPr="00E7324E">
        <w:rPr>
          <w:sz w:val="28"/>
          <w:szCs w:val="28"/>
          <w:lang w:eastAsia="ar-SA" w:bidi="en-US"/>
        </w:rPr>
        <w:t>»</w:t>
      </w:r>
      <w:r w:rsidRPr="00E7324E">
        <w:rPr>
          <w:sz w:val="28"/>
          <w:szCs w:val="28"/>
          <w:lang w:eastAsia="ar-SA" w:bidi="en-US"/>
        </w:rPr>
        <w:t>.</w:t>
      </w:r>
    </w:p>
    <w:p w14:paraId="31C7C962" w14:textId="43736A0C" w:rsidR="00372A94" w:rsidRPr="00E7324E" w:rsidRDefault="00372A94" w:rsidP="00372A94">
      <w:pPr>
        <w:shd w:val="clear" w:color="auto" w:fill="FFFFFF"/>
        <w:ind w:firstLine="709"/>
        <w:rPr>
          <w:sz w:val="28"/>
          <w:szCs w:val="28"/>
          <w:lang w:eastAsia="ar-SA" w:bidi="en-US"/>
        </w:rPr>
      </w:pPr>
      <w:r w:rsidRPr="00E7324E">
        <w:rPr>
          <w:sz w:val="28"/>
          <w:szCs w:val="28"/>
          <w:lang w:eastAsia="ar-SA" w:bidi="en-US"/>
        </w:rPr>
        <w:t xml:space="preserve">Создание и обработка текстовых и табличных материалов проводились с использованием пакетов программ </w:t>
      </w:r>
      <w:r w:rsidR="002C6462" w:rsidRPr="00E7324E">
        <w:rPr>
          <w:sz w:val="28"/>
          <w:szCs w:val="28"/>
          <w:lang w:eastAsia="ar-SA" w:bidi="en-US"/>
        </w:rPr>
        <w:t>«</w:t>
      </w:r>
      <w:r w:rsidRPr="00E7324E">
        <w:rPr>
          <w:sz w:val="28"/>
          <w:szCs w:val="28"/>
          <w:lang w:eastAsia="ar-SA" w:bidi="en-US"/>
        </w:rPr>
        <w:t>Microsoft Office Small Busi</w:t>
      </w:r>
      <w:r w:rsidR="002C6462" w:rsidRPr="00E7324E">
        <w:rPr>
          <w:sz w:val="28"/>
          <w:szCs w:val="28"/>
          <w:lang w:val="en-US" w:eastAsia="ar-SA" w:bidi="en-US"/>
        </w:rPr>
        <w:t>n</w:t>
      </w:r>
      <w:r w:rsidRPr="00E7324E">
        <w:rPr>
          <w:sz w:val="28"/>
          <w:szCs w:val="28"/>
          <w:lang w:eastAsia="ar-SA" w:bidi="en-US"/>
        </w:rPr>
        <w:t>ess-2010</w:t>
      </w:r>
      <w:r w:rsidR="002C6462" w:rsidRPr="00E7324E">
        <w:rPr>
          <w:sz w:val="28"/>
          <w:szCs w:val="28"/>
          <w:lang w:eastAsia="ar-SA" w:bidi="en-US"/>
        </w:rPr>
        <w:t>»</w:t>
      </w:r>
      <w:r w:rsidRPr="00E7324E">
        <w:rPr>
          <w:sz w:val="28"/>
          <w:szCs w:val="28"/>
          <w:lang w:eastAsia="ar-SA" w:bidi="en-US"/>
        </w:rPr>
        <w:t xml:space="preserve">, </w:t>
      </w:r>
      <w:r w:rsidR="002C6462" w:rsidRPr="00E7324E">
        <w:rPr>
          <w:sz w:val="28"/>
          <w:szCs w:val="28"/>
          <w:lang w:eastAsia="ar-SA" w:bidi="en-US"/>
        </w:rPr>
        <w:t>«</w:t>
      </w:r>
      <w:r w:rsidRPr="00E7324E">
        <w:rPr>
          <w:sz w:val="28"/>
          <w:szCs w:val="28"/>
          <w:lang w:eastAsia="ar-SA" w:bidi="en-US"/>
        </w:rPr>
        <w:t>Ope</w:t>
      </w:r>
      <w:r w:rsidR="002C6462" w:rsidRPr="00E7324E">
        <w:rPr>
          <w:sz w:val="28"/>
          <w:szCs w:val="28"/>
          <w:lang w:val="en-US" w:eastAsia="ar-SA" w:bidi="en-US"/>
        </w:rPr>
        <w:t>n</w:t>
      </w:r>
      <w:r w:rsidRPr="00E7324E">
        <w:rPr>
          <w:sz w:val="28"/>
          <w:szCs w:val="28"/>
          <w:lang w:eastAsia="ar-SA" w:bidi="en-US"/>
        </w:rPr>
        <w:t>Office.org. Professio</w:t>
      </w:r>
      <w:r w:rsidR="002C6462" w:rsidRPr="00E7324E">
        <w:rPr>
          <w:sz w:val="28"/>
          <w:szCs w:val="28"/>
          <w:lang w:val="en-US" w:eastAsia="ar-SA" w:bidi="en-US"/>
        </w:rPr>
        <w:t>n</w:t>
      </w:r>
      <w:r w:rsidRPr="00E7324E">
        <w:rPr>
          <w:sz w:val="28"/>
          <w:szCs w:val="28"/>
          <w:lang w:eastAsia="ar-SA" w:bidi="en-US"/>
        </w:rPr>
        <w:t>al. 2.0.1</w:t>
      </w:r>
      <w:r w:rsidR="002C6462" w:rsidRPr="00E7324E">
        <w:rPr>
          <w:sz w:val="28"/>
          <w:szCs w:val="28"/>
          <w:lang w:eastAsia="ar-SA" w:bidi="en-US"/>
        </w:rPr>
        <w:t>»</w:t>
      </w:r>
      <w:r w:rsidRPr="00E7324E">
        <w:rPr>
          <w:sz w:val="28"/>
          <w:szCs w:val="28"/>
          <w:lang w:eastAsia="ar-SA" w:bidi="en-US"/>
        </w:rPr>
        <w:t>.</w:t>
      </w:r>
    </w:p>
    <w:p w14:paraId="58856FCB" w14:textId="32D3AA3B" w:rsidR="00372A94" w:rsidRPr="00E7324E" w:rsidRDefault="00372A94" w:rsidP="00372A94">
      <w:pPr>
        <w:shd w:val="clear" w:color="auto" w:fill="FFFFFF"/>
        <w:ind w:firstLine="709"/>
        <w:rPr>
          <w:sz w:val="28"/>
          <w:szCs w:val="28"/>
          <w:lang w:eastAsia="ar-SA" w:bidi="en-US"/>
        </w:rPr>
      </w:pPr>
      <w:r w:rsidRPr="00E7324E">
        <w:rPr>
          <w:sz w:val="28"/>
          <w:szCs w:val="28"/>
          <w:lang w:eastAsia="ar-SA" w:bidi="en-US"/>
        </w:rPr>
        <w:t xml:space="preserve">При подготовке данного проекта использовано исключительно лицензионное программное обеспечение, являющееся собственностью ООО </w:t>
      </w:r>
      <w:r w:rsidR="002C6462" w:rsidRPr="00E7324E">
        <w:rPr>
          <w:sz w:val="28"/>
          <w:szCs w:val="28"/>
          <w:lang w:eastAsia="ar-SA" w:bidi="en-US"/>
        </w:rPr>
        <w:t>«</w:t>
      </w:r>
      <w:r w:rsidRPr="00E7324E">
        <w:rPr>
          <w:sz w:val="28"/>
          <w:szCs w:val="28"/>
          <w:lang w:eastAsia="ar-SA" w:bidi="en-US"/>
        </w:rPr>
        <w:t>САРСТРОЙНИИПРОЕКТ</w:t>
      </w:r>
      <w:r w:rsidR="002C6462" w:rsidRPr="00E7324E">
        <w:rPr>
          <w:sz w:val="28"/>
          <w:szCs w:val="28"/>
          <w:lang w:eastAsia="ar-SA" w:bidi="en-US"/>
        </w:rPr>
        <w:t>»</w:t>
      </w:r>
      <w:r w:rsidRPr="00E7324E">
        <w:rPr>
          <w:sz w:val="28"/>
          <w:szCs w:val="28"/>
          <w:lang w:eastAsia="ar-SA" w:bidi="en-US"/>
        </w:rPr>
        <w:t>.</w:t>
      </w:r>
    </w:p>
    <w:p w14:paraId="121EAB9F" w14:textId="4766AC15" w:rsidR="00372A94" w:rsidRPr="00E7324E" w:rsidRDefault="00BF2822" w:rsidP="00814EF3">
      <w:pPr>
        <w:shd w:val="clear" w:color="auto" w:fill="FFFFFF"/>
        <w:spacing w:before="120"/>
        <w:ind w:firstLine="709"/>
        <w:rPr>
          <w:b/>
          <w:sz w:val="28"/>
          <w:szCs w:val="28"/>
          <w:lang w:eastAsia="ar-SA" w:bidi="en-US"/>
        </w:rPr>
      </w:pPr>
      <w:r w:rsidRPr="00E7324E">
        <w:rPr>
          <w:b/>
          <w:sz w:val="28"/>
          <w:szCs w:val="28"/>
          <w:lang w:eastAsia="ar-SA" w:bidi="en-US"/>
        </w:rPr>
        <w:t>Список принятых сокращений</w:t>
      </w:r>
    </w:p>
    <w:p w14:paraId="2F1F463A" w14:textId="52C45538" w:rsidR="005E04A8" w:rsidRPr="00E7324E" w:rsidRDefault="005E04A8" w:rsidP="005E04A8">
      <w:pPr>
        <w:shd w:val="clear" w:color="auto" w:fill="FFFFFF"/>
        <w:rPr>
          <w:sz w:val="28"/>
          <w:szCs w:val="28"/>
          <w:lang w:eastAsia="ar-SA" w:bidi="en-US"/>
        </w:rPr>
      </w:pPr>
      <w:r w:rsidRPr="00E7324E">
        <w:rPr>
          <w:sz w:val="28"/>
          <w:szCs w:val="28"/>
          <w:lang w:eastAsia="ar-SA" w:bidi="en-US"/>
        </w:rPr>
        <w:t>МДОУ</w:t>
      </w:r>
      <w:r w:rsidRPr="00E7324E">
        <w:rPr>
          <w:sz w:val="28"/>
          <w:szCs w:val="28"/>
          <w:lang w:eastAsia="ar-SA" w:bidi="en-US"/>
        </w:rPr>
        <w:tab/>
        <w:t>муниципальное дошкольное образовательное учреждение</w:t>
      </w:r>
      <w:r w:rsidR="00C67BDC" w:rsidRPr="00E7324E">
        <w:rPr>
          <w:sz w:val="28"/>
          <w:szCs w:val="28"/>
          <w:lang w:eastAsia="ar-SA" w:bidi="en-US"/>
        </w:rPr>
        <w:t>;</w:t>
      </w:r>
    </w:p>
    <w:p w14:paraId="5DD5DB89" w14:textId="5C4AEC91" w:rsidR="005E04A8" w:rsidRPr="00E7324E" w:rsidRDefault="005E04A8" w:rsidP="005E04A8">
      <w:pPr>
        <w:shd w:val="clear" w:color="auto" w:fill="FFFFFF"/>
        <w:rPr>
          <w:sz w:val="28"/>
          <w:szCs w:val="28"/>
          <w:lang w:eastAsia="ar-SA" w:bidi="en-US"/>
        </w:rPr>
      </w:pPr>
      <w:r w:rsidRPr="00E7324E">
        <w:rPr>
          <w:sz w:val="28"/>
          <w:szCs w:val="28"/>
          <w:lang w:eastAsia="ar-SA" w:bidi="en-US"/>
        </w:rPr>
        <w:t>МОУ</w:t>
      </w:r>
      <w:r w:rsidRPr="00E7324E">
        <w:rPr>
          <w:sz w:val="28"/>
          <w:szCs w:val="28"/>
          <w:lang w:eastAsia="ar-SA" w:bidi="en-US"/>
        </w:rPr>
        <w:tab/>
      </w:r>
      <w:r w:rsidRPr="00E7324E">
        <w:rPr>
          <w:sz w:val="28"/>
          <w:szCs w:val="28"/>
          <w:lang w:eastAsia="ar-SA" w:bidi="en-US"/>
        </w:rPr>
        <w:tab/>
        <w:t>муниципальное образовательное образование</w:t>
      </w:r>
      <w:r w:rsidR="00C67BDC" w:rsidRPr="00E7324E">
        <w:rPr>
          <w:sz w:val="28"/>
          <w:szCs w:val="28"/>
          <w:lang w:eastAsia="ar-SA" w:bidi="en-US"/>
        </w:rPr>
        <w:t>;</w:t>
      </w:r>
    </w:p>
    <w:p w14:paraId="70540702" w14:textId="416270E2" w:rsidR="005E04A8" w:rsidRPr="00E7324E" w:rsidRDefault="005E04A8" w:rsidP="005E04A8">
      <w:pPr>
        <w:shd w:val="clear" w:color="auto" w:fill="FFFFFF"/>
        <w:rPr>
          <w:sz w:val="28"/>
          <w:szCs w:val="28"/>
          <w:lang w:eastAsia="ar-SA" w:bidi="en-US"/>
        </w:rPr>
      </w:pPr>
      <w:r w:rsidRPr="00E7324E">
        <w:rPr>
          <w:sz w:val="28"/>
          <w:szCs w:val="28"/>
          <w:lang w:eastAsia="ar-SA" w:bidi="en-US"/>
        </w:rPr>
        <w:t>СТП</w:t>
      </w:r>
      <w:r w:rsidRPr="00E7324E">
        <w:rPr>
          <w:sz w:val="28"/>
          <w:szCs w:val="28"/>
          <w:lang w:eastAsia="ar-SA" w:bidi="en-US"/>
        </w:rPr>
        <w:tab/>
      </w:r>
      <w:r w:rsidRPr="00E7324E">
        <w:rPr>
          <w:sz w:val="28"/>
          <w:szCs w:val="28"/>
          <w:lang w:eastAsia="ar-SA" w:bidi="en-US"/>
        </w:rPr>
        <w:tab/>
        <w:t>схема территориального планирования</w:t>
      </w:r>
      <w:r w:rsidR="00C67BDC" w:rsidRPr="00E7324E">
        <w:rPr>
          <w:sz w:val="28"/>
          <w:szCs w:val="28"/>
          <w:lang w:eastAsia="ar-SA" w:bidi="en-US"/>
        </w:rPr>
        <w:t>;</w:t>
      </w:r>
    </w:p>
    <w:p w14:paraId="629DDBAC" w14:textId="789171C1" w:rsidR="005E04A8" w:rsidRPr="00E7324E" w:rsidRDefault="005E04A8" w:rsidP="005E04A8">
      <w:pPr>
        <w:shd w:val="clear" w:color="auto" w:fill="FFFFFF"/>
        <w:rPr>
          <w:sz w:val="28"/>
          <w:szCs w:val="28"/>
          <w:lang w:eastAsia="ar-SA" w:bidi="en-US"/>
        </w:rPr>
      </w:pPr>
      <w:r w:rsidRPr="00E7324E">
        <w:rPr>
          <w:sz w:val="28"/>
          <w:szCs w:val="28"/>
          <w:lang w:eastAsia="ar-SA" w:bidi="en-US"/>
        </w:rPr>
        <w:t>ФАП</w:t>
      </w:r>
      <w:r w:rsidRPr="00E7324E">
        <w:rPr>
          <w:sz w:val="28"/>
          <w:szCs w:val="28"/>
          <w:lang w:eastAsia="ar-SA" w:bidi="en-US"/>
        </w:rPr>
        <w:tab/>
      </w:r>
      <w:r w:rsidRPr="00E7324E">
        <w:rPr>
          <w:sz w:val="28"/>
          <w:szCs w:val="28"/>
          <w:lang w:eastAsia="ar-SA" w:bidi="en-US"/>
        </w:rPr>
        <w:tab/>
        <w:t>фельдшерско-акушерский пункт</w:t>
      </w:r>
      <w:r w:rsidR="00C67BDC" w:rsidRPr="00E7324E">
        <w:rPr>
          <w:sz w:val="28"/>
          <w:szCs w:val="28"/>
          <w:lang w:eastAsia="ar-SA" w:bidi="en-US"/>
        </w:rPr>
        <w:t>;</w:t>
      </w:r>
    </w:p>
    <w:p w14:paraId="6492128C" w14:textId="7EC5E947" w:rsidR="00AD5100" w:rsidRPr="00E7324E" w:rsidRDefault="00AD5100" w:rsidP="005E04A8">
      <w:pPr>
        <w:shd w:val="clear" w:color="auto" w:fill="FFFFFF"/>
        <w:rPr>
          <w:sz w:val="28"/>
          <w:szCs w:val="28"/>
          <w:lang w:eastAsia="ar-SA" w:bidi="en-US"/>
        </w:rPr>
      </w:pPr>
      <w:r w:rsidRPr="00E7324E">
        <w:rPr>
          <w:sz w:val="28"/>
          <w:szCs w:val="28"/>
          <w:lang w:eastAsia="ar-SA" w:bidi="en-US"/>
        </w:rPr>
        <w:t xml:space="preserve">с. </w:t>
      </w:r>
      <w:r w:rsidRPr="00E7324E">
        <w:rPr>
          <w:sz w:val="28"/>
          <w:szCs w:val="28"/>
          <w:lang w:eastAsia="ar-SA" w:bidi="en-US"/>
        </w:rPr>
        <w:tab/>
      </w:r>
      <w:r w:rsidRPr="00E7324E">
        <w:rPr>
          <w:sz w:val="28"/>
          <w:szCs w:val="28"/>
          <w:lang w:eastAsia="ar-SA" w:bidi="en-US"/>
        </w:rPr>
        <w:tab/>
        <w:t>село</w:t>
      </w:r>
      <w:r w:rsidR="00C67BDC" w:rsidRPr="00E7324E">
        <w:rPr>
          <w:sz w:val="28"/>
          <w:szCs w:val="28"/>
          <w:lang w:eastAsia="ar-SA" w:bidi="en-US"/>
        </w:rPr>
        <w:t>;</w:t>
      </w:r>
    </w:p>
    <w:p w14:paraId="5D0150BD" w14:textId="099345DA" w:rsidR="005E04A8" w:rsidRPr="00E7324E" w:rsidRDefault="005E04A8" w:rsidP="005E04A8">
      <w:pPr>
        <w:shd w:val="clear" w:color="auto" w:fill="FFFFFF"/>
        <w:rPr>
          <w:sz w:val="28"/>
          <w:szCs w:val="28"/>
          <w:lang w:eastAsia="ar-SA" w:bidi="en-US"/>
        </w:rPr>
      </w:pPr>
      <w:r w:rsidRPr="00E7324E">
        <w:rPr>
          <w:sz w:val="28"/>
          <w:szCs w:val="28"/>
          <w:lang w:eastAsia="ar-SA" w:bidi="en-US"/>
        </w:rPr>
        <w:t>д.</w:t>
      </w:r>
      <w:r w:rsidRPr="00E7324E">
        <w:rPr>
          <w:sz w:val="28"/>
          <w:szCs w:val="28"/>
          <w:lang w:eastAsia="ar-SA" w:bidi="en-US"/>
        </w:rPr>
        <w:tab/>
      </w:r>
      <w:r w:rsidRPr="00E7324E">
        <w:rPr>
          <w:sz w:val="28"/>
          <w:szCs w:val="28"/>
          <w:lang w:eastAsia="ar-SA" w:bidi="en-US"/>
        </w:rPr>
        <w:tab/>
        <w:t>деревня</w:t>
      </w:r>
      <w:r w:rsidR="00C67BDC" w:rsidRPr="00E7324E">
        <w:rPr>
          <w:sz w:val="28"/>
          <w:szCs w:val="28"/>
          <w:lang w:eastAsia="ar-SA" w:bidi="en-US"/>
        </w:rPr>
        <w:t>.</w:t>
      </w:r>
    </w:p>
    <w:p w14:paraId="79D2D19D" w14:textId="3523EFAE" w:rsidR="00B20883" w:rsidRPr="00E7324E" w:rsidRDefault="00B20883" w:rsidP="00372A94">
      <w:pPr>
        <w:shd w:val="clear" w:color="auto" w:fill="FFFFFF"/>
        <w:ind w:firstLine="709"/>
        <w:rPr>
          <w:highlight w:val="yellow"/>
          <w:lang w:eastAsia="ar-SA" w:bidi="en-US"/>
        </w:rPr>
      </w:pPr>
      <w:r w:rsidRPr="00E7324E">
        <w:rPr>
          <w:sz w:val="28"/>
          <w:szCs w:val="28"/>
        </w:rPr>
        <w:br w:type="page"/>
      </w:r>
    </w:p>
    <w:p w14:paraId="27C06DCC" w14:textId="799EB68F" w:rsidR="004D650B" w:rsidRPr="00E7324E" w:rsidRDefault="004D650B" w:rsidP="006834A7">
      <w:pPr>
        <w:pStyle w:val="1"/>
        <w:numPr>
          <w:ilvl w:val="0"/>
          <w:numId w:val="4"/>
        </w:numPr>
        <w:ind w:left="0" w:firstLine="0"/>
        <w:rPr>
          <w:sz w:val="28"/>
        </w:rPr>
      </w:pPr>
      <w:bookmarkStart w:id="22" w:name="_Toc45115262"/>
      <w:bookmarkStart w:id="23" w:name="_Toc312530877"/>
      <w:bookmarkStart w:id="24" w:name="_Toc370201475"/>
      <w:bookmarkEnd w:id="1"/>
      <w:bookmarkEnd w:id="2"/>
      <w:r w:rsidRPr="00E7324E">
        <w:rPr>
          <w:sz w:val="28"/>
        </w:rPr>
        <w:lastRenderedPageBreak/>
        <w:t xml:space="preserve">Сведения о планах и программах комплексного социально-экономического развития </w:t>
      </w:r>
      <w:r w:rsidR="00C17846" w:rsidRPr="00E7324E">
        <w:rPr>
          <w:sz w:val="28"/>
        </w:rPr>
        <w:t>муниципального образования</w:t>
      </w:r>
      <w:bookmarkEnd w:id="22"/>
    </w:p>
    <w:p w14:paraId="739CB62C" w14:textId="671F2B6B" w:rsidR="00C17846" w:rsidRPr="00E7324E" w:rsidRDefault="00272D2C" w:rsidP="001A4F48">
      <w:pPr>
        <w:pStyle w:val="a0"/>
        <w:rPr>
          <w:sz w:val="28"/>
          <w:szCs w:val="28"/>
          <w:lang w:val="ru-RU"/>
        </w:rPr>
      </w:pPr>
      <w:r w:rsidRPr="00E7324E">
        <w:rPr>
          <w:sz w:val="28"/>
          <w:szCs w:val="28"/>
          <w:lang w:val="ru-RU"/>
        </w:rPr>
        <w:t>При разработке генерального плана поселения необходимо учитывать</w:t>
      </w:r>
      <w:r w:rsidR="00563C14" w:rsidRPr="00E7324E">
        <w:rPr>
          <w:sz w:val="28"/>
          <w:szCs w:val="28"/>
          <w:lang w:val="ru-RU"/>
        </w:rPr>
        <w:t xml:space="preserve">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r w:rsidRPr="00E7324E">
        <w:rPr>
          <w:sz w:val="28"/>
          <w:szCs w:val="28"/>
          <w:lang w:val="ru-RU"/>
        </w:rPr>
        <w:t xml:space="preserve"> (п</w:t>
      </w:r>
      <w:del w:id="25" w:author="Елисова" w:date="2020-07-29T16:34:00Z">
        <w:r w:rsidRPr="00E7324E" w:rsidDel="006450DC">
          <w:rPr>
            <w:sz w:val="28"/>
            <w:szCs w:val="28"/>
            <w:lang w:val="ru-RU"/>
          </w:rPr>
          <w:delText>п</w:delText>
        </w:r>
      </w:del>
      <w:r w:rsidRPr="00E7324E">
        <w:rPr>
          <w:sz w:val="28"/>
          <w:szCs w:val="28"/>
          <w:lang w:val="ru-RU"/>
        </w:rPr>
        <w:t xml:space="preserve">. 1 </w:t>
      </w:r>
      <w:del w:id="26" w:author="Елисова" w:date="2020-07-29T16:34:00Z">
        <w:r w:rsidRPr="00E7324E" w:rsidDel="006450DC">
          <w:rPr>
            <w:sz w:val="28"/>
            <w:szCs w:val="28"/>
            <w:lang w:val="ru-RU"/>
          </w:rPr>
          <w:delText>п</w:delText>
        </w:r>
      </w:del>
      <w:ins w:id="27" w:author="Елисова" w:date="2020-07-29T16:34:00Z">
        <w:r w:rsidR="006450DC">
          <w:rPr>
            <w:sz w:val="28"/>
            <w:szCs w:val="28"/>
            <w:lang w:val="ru-RU"/>
          </w:rPr>
          <w:t>ч</w:t>
        </w:r>
      </w:ins>
      <w:r w:rsidRPr="00E7324E">
        <w:rPr>
          <w:sz w:val="28"/>
          <w:szCs w:val="28"/>
          <w:lang w:val="ru-RU"/>
        </w:rPr>
        <w:t>. 7 ст. 23 Градостроительного кодекса РФ).</w:t>
      </w:r>
    </w:p>
    <w:p w14:paraId="6980C2B7" w14:textId="51047480" w:rsidR="009810A2" w:rsidRDefault="009810A2" w:rsidP="009810A2">
      <w:pPr>
        <w:pStyle w:val="a0"/>
        <w:rPr>
          <w:sz w:val="28"/>
          <w:szCs w:val="28"/>
          <w:lang w:val="ru-RU"/>
        </w:rPr>
      </w:pPr>
      <w:r w:rsidRPr="002B69E3">
        <w:rPr>
          <w:sz w:val="28"/>
          <w:szCs w:val="28"/>
          <w:lang w:val="ru-RU"/>
        </w:rPr>
        <w:t xml:space="preserve">Перечень муниципальных программ </w:t>
      </w:r>
      <w:r w:rsidR="00C03996">
        <w:rPr>
          <w:sz w:val="28"/>
          <w:szCs w:val="28"/>
          <w:lang w:val="ru-RU"/>
        </w:rPr>
        <w:t xml:space="preserve">Ордынского района и </w:t>
      </w:r>
      <w:r>
        <w:rPr>
          <w:sz w:val="28"/>
          <w:lang w:val="ru-RU"/>
        </w:rPr>
        <w:t>Кирзинского</w:t>
      </w:r>
      <w:r w:rsidRPr="002B69E3">
        <w:rPr>
          <w:sz w:val="28"/>
          <w:lang w:val="ru-RU"/>
        </w:rPr>
        <w:t xml:space="preserve"> сельсовета</w:t>
      </w:r>
      <w:r w:rsidRPr="002B69E3">
        <w:rPr>
          <w:sz w:val="28"/>
          <w:szCs w:val="28"/>
          <w:lang w:val="ru-RU"/>
        </w:rPr>
        <w:t>, которые учитывались при разработке проекта генераль</w:t>
      </w:r>
      <w:r>
        <w:rPr>
          <w:sz w:val="28"/>
          <w:szCs w:val="28"/>
          <w:lang w:val="ru-RU"/>
        </w:rPr>
        <w:t>ного плана, отражены в таблице 1</w:t>
      </w:r>
      <w:r w:rsidR="00C03996">
        <w:rPr>
          <w:sz w:val="28"/>
          <w:szCs w:val="28"/>
          <w:lang w:val="ru-RU"/>
        </w:rPr>
        <w:t>.1.</w:t>
      </w:r>
    </w:p>
    <w:p w14:paraId="139377B9" w14:textId="77777777" w:rsidR="009810A2" w:rsidRPr="00A2647F" w:rsidRDefault="009810A2" w:rsidP="009810A2">
      <w:pPr>
        <w:pStyle w:val="a0"/>
        <w:spacing w:before="120"/>
        <w:jc w:val="right"/>
        <w:rPr>
          <w:b/>
          <w:sz w:val="28"/>
          <w:szCs w:val="28"/>
          <w:lang w:val="ru-RU"/>
        </w:rPr>
      </w:pPr>
      <w:r w:rsidRPr="00A2647F">
        <w:rPr>
          <w:b/>
          <w:sz w:val="28"/>
          <w:szCs w:val="28"/>
          <w:lang w:val="ru-RU"/>
        </w:rPr>
        <w:t>Таблица 1.1</w:t>
      </w:r>
    </w:p>
    <w:p w14:paraId="1B64B732" w14:textId="6BC611B7" w:rsidR="009810A2" w:rsidRPr="00A2647F" w:rsidRDefault="009810A2" w:rsidP="009810A2">
      <w:pPr>
        <w:pStyle w:val="a0"/>
        <w:spacing w:after="120"/>
        <w:ind w:firstLine="0"/>
        <w:jc w:val="center"/>
        <w:rPr>
          <w:b/>
          <w:sz w:val="28"/>
          <w:szCs w:val="28"/>
          <w:lang w:val="ru-RU"/>
        </w:rPr>
      </w:pPr>
      <w:r w:rsidRPr="00A2647F">
        <w:rPr>
          <w:b/>
          <w:sz w:val="28"/>
          <w:szCs w:val="28"/>
          <w:lang w:val="ru-RU"/>
        </w:rPr>
        <w:t>Перечень муниципальных программ Ордынск</w:t>
      </w:r>
      <w:r w:rsidR="00C03996">
        <w:rPr>
          <w:b/>
          <w:sz w:val="28"/>
          <w:szCs w:val="28"/>
          <w:lang w:val="ru-RU"/>
        </w:rPr>
        <w:t xml:space="preserve">ого района и </w:t>
      </w:r>
      <w:r w:rsidR="00C03996" w:rsidRPr="00C03996">
        <w:rPr>
          <w:b/>
          <w:sz w:val="28"/>
          <w:szCs w:val="28"/>
          <w:lang w:val="ru-RU"/>
        </w:rPr>
        <w:t>Кирзинского сельсовета</w:t>
      </w:r>
      <w:r w:rsidR="00C03996">
        <w:rPr>
          <w:b/>
          <w:sz w:val="28"/>
          <w:szCs w:val="28"/>
          <w:lang w:val="ru-RU"/>
        </w:rPr>
        <w:t xml:space="preserve"> по состоянию на 2020 </w:t>
      </w:r>
      <w:r w:rsidRPr="00A2647F">
        <w:rPr>
          <w:b/>
          <w:sz w:val="28"/>
          <w:szCs w:val="28"/>
          <w:lang w:val="ru-RU"/>
        </w:rPr>
        <w:t>год</w:t>
      </w:r>
    </w:p>
    <w:tbl>
      <w:tblPr>
        <w:tblW w:w="956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1E0" w:firstRow="1" w:lastRow="1" w:firstColumn="1" w:lastColumn="1" w:noHBand="0" w:noVBand="0"/>
      </w:tblPr>
      <w:tblGrid>
        <w:gridCol w:w="483"/>
        <w:gridCol w:w="4723"/>
        <w:gridCol w:w="4354"/>
      </w:tblGrid>
      <w:tr w:rsidR="009810A2" w:rsidRPr="00A2647F" w14:paraId="0E66D9F5" w14:textId="77777777" w:rsidTr="009810A2">
        <w:trPr>
          <w:cantSplit/>
          <w:trHeight w:val="159"/>
          <w:tblHeader/>
          <w:jc w:val="center"/>
        </w:trPr>
        <w:tc>
          <w:tcPr>
            <w:tcW w:w="483" w:type="dxa"/>
            <w:shd w:val="clear" w:color="auto" w:fill="auto"/>
          </w:tcPr>
          <w:p w14:paraId="01D4BB7B" w14:textId="77777777" w:rsidR="009810A2" w:rsidRPr="00A2647F" w:rsidRDefault="009810A2" w:rsidP="009810A2">
            <w:pPr>
              <w:jc w:val="center"/>
              <w:rPr>
                <w:b/>
                <w:sz w:val="22"/>
                <w:szCs w:val="22"/>
              </w:rPr>
            </w:pPr>
            <w:r w:rsidRPr="00A2647F">
              <w:rPr>
                <w:b/>
                <w:sz w:val="22"/>
                <w:szCs w:val="22"/>
              </w:rPr>
              <w:t>№ п/п</w:t>
            </w:r>
          </w:p>
        </w:tc>
        <w:tc>
          <w:tcPr>
            <w:tcW w:w="4723" w:type="dxa"/>
            <w:shd w:val="clear" w:color="auto" w:fill="auto"/>
          </w:tcPr>
          <w:p w14:paraId="592907A4" w14:textId="77777777" w:rsidR="009810A2" w:rsidRPr="00A2647F" w:rsidRDefault="009810A2" w:rsidP="009810A2">
            <w:pPr>
              <w:jc w:val="center"/>
              <w:rPr>
                <w:b/>
                <w:sz w:val="22"/>
                <w:szCs w:val="22"/>
              </w:rPr>
            </w:pPr>
            <w:r w:rsidRPr="00A2647F">
              <w:rPr>
                <w:b/>
                <w:sz w:val="22"/>
                <w:szCs w:val="22"/>
              </w:rPr>
              <w:t xml:space="preserve">Наименование программы </w:t>
            </w:r>
          </w:p>
        </w:tc>
        <w:tc>
          <w:tcPr>
            <w:tcW w:w="4354" w:type="dxa"/>
            <w:shd w:val="clear" w:color="auto" w:fill="auto"/>
          </w:tcPr>
          <w:p w14:paraId="161713FF" w14:textId="77777777" w:rsidR="009810A2" w:rsidRPr="00A2647F" w:rsidRDefault="009810A2" w:rsidP="009810A2">
            <w:pPr>
              <w:jc w:val="center"/>
              <w:rPr>
                <w:b/>
                <w:sz w:val="22"/>
                <w:szCs w:val="22"/>
              </w:rPr>
            </w:pPr>
            <w:r w:rsidRPr="00A2647F">
              <w:rPr>
                <w:b/>
                <w:sz w:val="22"/>
                <w:szCs w:val="22"/>
              </w:rPr>
              <w:t>Нормативно-правовой акт</w:t>
            </w:r>
          </w:p>
        </w:tc>
      </w:tr>
      <w:tr w:rsidR="009810A2" w:rsidRPr="00A2647F" w14:paraId="38AAF811" w14:textId="77777777" w:rsidTr="009810A2">
        <w:trPr>
          <w:cantSplit/>
          <w:trHeight w:val="208"/>
          <w:jc w:val="center"/>
        </w:trPr>
        <w:tc>
          <w:tcPr>
            <w:tcW w:w="483" w:type="dxa"/>
            <w:shd w:val="clear" w:color="auto" w:fill="auto"/>
          </w:tcPr>
          <w:p w14:paraId="1AC447F3" w14:textId="77777777" w:rsidR="009810A2" w:rsidRPr="00A2647F" w:rsidRDefault="009810A2" w:rsidP="009810A2">
            <w:pPr>
              <w:jc w:val="center"/>
              <w:rPr>
                <w:b/>
                <w:sz w:val="22"/>
                <w:szCs w:val="22"/>
              </w:rPr>
            </w:pPr>
            <w:r w:rsidRPr="00A2647F">
              <w:rPr>
                <w:b/>
                <w:sz w:val="22"/>
                <w:szCs w:val="22"/>
              </w:rPr>
              <w:t>1</w:t>
            </w:r>
          </w:p>
        </w:tc>
        <w:tc>
          <w:tcPr>
            <w:tcW w:w="4723" w:type="dxa"/>
            <w:shd w:val="clear" w:color="auto" w:fill="auto"/>
          </w:tcPr>
          <w:p w14:paraId="7708F4BD" w14:textId="32EB97E0" w:rsidR="009810A2" w:rsidRPr="00A2647F" w:rsidRDefault="007C5F70" w:rsidP="009810A2">
            <w:pPr>
              <w:jc w:val="left"/>
              <w:rPr>
                <w:b/>
                <w:sz w:val="22"/>
                <w:szCs w:val="22"/>
              </w:rPr>
            </w:pPr>
            <w:r w:rsidRPr="007C5F70">
              <w:rPr>
                <w:b/>
                <w:sz w:val="22"/>
                <w:szCs w:val="22"/>
              </w:rPr>
              <w:t>«Развитие туризма на территории Ордынского района на период 2018-2020гг.»</w:t>
            </w:r>
          </w:p>
        </w:tc>
        <w:tc>
          <w:tcPr>
            <w:tcW w:w="4354" w:type="dxa"/>
            <w:shd w:val="clear" w:color="auto" w:fill="auto"/>
          </w:tcPr>
          <w:p w14:paraId="2DA1F118" w14:textId="1AFB770C" w:rsidR="009810A2" w:rsidRPr="00A2647F" w:rsidRDefault="007C5F70" w:rsidP="009810A2">
            <w:pPr>
              <w:rPr>
                <w:b/>
                <w:sz w:val="22"/>
                <w:szCs w:val="22"/>
              </w:rPr>
            </w:pPr>
            <w:r>
              <w:rPr>
                <w:sz w:val="22"/>
                <w:szCs w:val="22"/>
              </w:rPr>
              <w:t xml:space="preserve">Постановление Администрации Ордынского района от 27.07.2017 № </w:t>
            </w:r>
            <w:r w:rsidRPr="007C5F70">
              <w:rPr>
                <w:sz w:val="22"/>
                <w:szCs w:val="22"/>
              </w:rPr>
              <w:t>872</w:t>
            </w:r>
          </w:p>
        </w:tc>
      </w:tr>
      <w:tr w:rsidR="009810A2" w:rsidRPr="00A2647F" w14:paraId="3B4D5A8C" w14:textId="77777777" w:rsidTr="009810A2">
        <w:trPr>
          <w:cantSplit/>
          <w:trHeight w:val="208"/>
          <w:jc w:val="center"/>
        </w:trPr>
        <w:tc>
          <w:tcPr>
            <w:tcW w:w="483" w:type="dxa"/>
            <w:shd w:val="clear" w:color="auto" w:fill="auto"/>
          </w:tcPr>
          <w:p w14:paraId="11FB6F8F" w14:textId="77777777" w:rsidR="009810A2" w:rsidRPr="00A2647F" w:rsidRDefault="009810A2" w:rsidP="009810A2">
            <w:pPr>
              <w:jc w:val="center"/>
              <w:rPr>
                <w:b/>
                <w:sz w:val="22"/>
                <w:szCs w:val="22"/>
              </w:rPr>
            </w:pPr>
            <w:r w:rsidRPr="00A2647F">
              <w:rPr>
                <w:b/>
                <w:sz w:val="22"/>
                <w:szCs w:val="22"/>
              </w:rPr>
              <w:t>2</w:t>
            </w:r>
          </w:p>
        </w:tc>
        <w:tc>
          <w:tcPr>
            <w:tcW w:w="4723" w:type="dxa"/>
            <w:shd w:val="clear" w:color="auto" w:fill="auto"/>
          </w:tcPr>
          <w:p w14:paraId="75F36A15" w14:textId="1D44ECBD" w:rsidR="009810A2" w:rsidRPr="00A2647F" w:rsidRDefault="00491890" w:rsidP="00491890">
            <w:pPr>
              <w:jc w:val="left"/>
              <w:rPr>
                <w:b/>
                <w:sz w:val="22"/>
                <w:szCs w:val="22"/>
              </w:rPr>
            </w:pPr>
            <w:r w:rsidRPr="00491890">
              <w:rPr>
                <w:b/>
                <w:sz w:val="22"/>
                <w:szCs w:val="22"/>
              </w:rPr>
              <w:t xml:space="preserve">«Развитие субъектов малого </w:t>
            </w:r>
            <w:r>
              <w:rPr>
                <w:b/>
                <w:sz w:val="22"/>
                <w:szCs w:val="22"/>
              </w:rPr>
              <w:t xml:space="preserve">и среднего предпринимательства </w:t>
            </w:r>
            <w:r w:rsidRPr="00491890">
              <w:rPr>
                <w:b/>
                <w:sz w:val="22"/>
                <w:szCs w:val="22"/>
              </w:rPr>
              <w:t>Ордынского района Новосибирской области на 2017-2022 годы»</w:t>
            </w:r>
          </w:p>
        </w:tc>
        <w:tc>
          <w:tcPr>
            <w:tcW w:w="4354" w:type="dxa"/>
            <w:shd w:val="clear" w:color="auto" w:fill="auto"/>
          </w:tcPr>
          <w:p w14:paraId="16399D1F" w14:textId="09EC6F3E" w:rsidR="009810A2" w:rsidRPr="00A2647F" w:rsidRDefault="00491890" w:rsidP="009810A2">
            <w:pPr>
              <w:rPr>
                <w:b/>
                <w:sz w:val="22"/>
                <w:szCs w:val="22"/>
              </w:rPr>
            </w:pPr>
            <w:r>
              <w:rPr>
                <w:sz w:val="22"/>
                <w:szCs w:val="22"/>
              </w:rPr>
              <w:t>Постановление Администрации Ордынского района от 26.07.2017 г. № 665 (</w:t>
            </w:r>
            <w:r w:rsidRPr="00491890">
              <w:rPr>
                <w:sz w:val="22"/>
                <w:szCs w:val="22"/>
              </w:rPr>
              <w:t>с изменениями</w:t>
            </w:r>
            <w:r>
              <w:rPr>
                <w:sz w:val="22"/>
                <w:szCs w:val="22"/>
              </w:rPr>
              <w:t xml:space="preserve"> от </w:t>
            </w:r>
            <w:r w:rsidRPr="00491890">
              <w:rPr>
                <w:sz w:val="22"/>
                <w:szCs w:val="22"/>
              </w:rPr>
              <w:t>02.04.2020 № 267</w:t>
            </w:r>
            <w:r>
              <w:rPr>
                <w:sz w:val="22"/>
                <w:szCs w:val="22"/>
              </w:rPr>
              <w:t>)</w:t>
            </w:r>
          </w:p>
        </w:tc>
      </w:tr>
      <w:tr w:rsidR="00491890" w:rsidRPr="00A2647F" w14:paraId="4A82DE5A" w14:textId="77777777" w:rsidTr="009810A2">
        <w:trPr>
          <w:cantSplit/>
          <w:trHeight w:val="208"/>
          <w:jc w:val="center"/>
        </w:trPr>
        <w:tc>
          <w:tcPr>
            <w:tcW w:w="483" w:type="dxa"/>
            <w:shd w:val="clear" w:color="auto" w:fill="auto"/>
          </w:tcPr>
          <w:p w14:paraId="0564AD3D" w14:textId="4941A469" w:rsidR="00491890" w:rsidRPr="00A2647F" w:rsidRDefault="00491890" w:rsidP="009810A2">
            <w:pPr>
              <w:jc w:val="center"/>
              <w:rPr>
                <w:b/>
                <w:sz w:val="22"/>
                <w:szCs w:val="22"/>
              </w:rPr>
            </w:pPr>
            <w:r>
              <w:rPr>
                <w:b/>
                <w:sz w:val="22"/>
                <w:szCs w:val="22"/>
              </w:rPr>
              <w:t>3</w:t>
            </w:r>
          </w:p>
        </w:tc>
        <w:tc>
          <w:tcPr>
            <w:tcW w:w="4723" w:type="dxa"/>
            <w:shd w:val="clear" w:color="auto" w:fill="auto"/>
          </w:tcPr>
          <w:p w14:paraId="0256A972" w14:textId="7EE4187C" w:rsidR="00491890" w:rsidRPr="00491890" w:rsidRDefault="00491890" w:rsidP="00491890">
            <w:pPr>
              <w:jc w:val="left"/>
              <w:rPr>
                <w:b/>
                <w:sz w:val="22"/>
                <w:szCs w:val="22"/>
              </w:rPr>
            </w:pPr>
            <w:r w:rsidRPr="00491890">
              <w:rPr>
                <w:b/>
                <w:sz w:val="22"/>
                <w:szCs w:val="22"/>
              </w:rPr>
              <w:t>«Развитие и поддержка территориального общественного самоуправления на территории Ордынского района Новосибирской области на 2018-2020 годы»</w:t>
            </w:r>
          </w:p>
        </w:tc>
        <w:tc>
          <w:tcPr>
            <w:tcW w:w="4354" w:type="dxa"/>
            <w:shd w:val="clear" w:color="auto" w:fill="auto"/>
          </w:tcPr>
          <w:p w14:paraId="51AF3B4D" w14:textId="54653225" w:rsidR="00491890" w:rsidRDefault="00491890" w:rsidP="00491890">
            <w:pPr>
              <w:rPr>
                <w:sz w:val="22"/>
                <w:szCs w:val="22"/>
              </w:rPr>
            </w:pPr>
            <w:r>
              <w:rPr>
                <w:sz w:val="22"/>
                <w:szCs w:val="22"/>
              </w:rPr>
              <w:t xml:space="preserve">Постановление Администрации Ордынского района от 30.03.2018 </w:t>
            </w:r>
            <w:r w:rsidRPr="00491890">
              <w:rPr>
                <w:sz w:val="22"/>
                <w:szCs w:val="22"/>
              </w:rPr>
              <w:t>№ 315</w:t>
            </w:r>
          </w:p>
        </w:tc>
      </w:tr>
      <w:tr w:rsidR="00491890" w:rsidRPr="00A2647F" w14:paraId="635384D5" w14:textId="77777777" w:rsidTr="009810A2">
        <w:trPr>
          <w:cantSplit/>
          <w:trHeight w:val="208"/>
          <w:jc w:val="center"/>
        </w:trPr>
        <w:tc>
          <w:tcPr>
            <w:tcW w:w="483" w:type="dxa"/>
            <w:shd w:val="clear" w:color="auto" w:fill="auto"/>
          </w:tcPr>
          <w:p w14:paraId="49D1E2DF" w14:textId="764D2A5B" w:rsidR="00491890" w:rsidRPr="00A2647F" w:rsidRDefault="00491890" w:rsidP="009810A2">
            <w:pPr>
              <w:jc w:val="center"/>
              <w:rPr>
                <w:b/>
                <w:sz w:val="22"/>
                <w:szCs w:val="22"/>
              </w:rPr>
            </w:pPr>
            <w:r>
              <w:rPr>
                <w:b/>
                <w:sz w:val="22"/>
                <w:szCs w:val="22"/>
              </w:rPr>
              <w:t>4</w:t>
            </w:r>
          </w:p>
        </w:tc>
        <w:tc>
          <w:tcPr>
            <w:tcW w:w="4723" w:type="dxa"/>
            <w:shd w:val="clear" w:color="auto" w:fill="auto"/>
          </w:tcPr>
          <w:p w14:paraId="13F95FAE" w14:textId="42ECBDEB" w:rsidR="00491890" w:rsidRPr="00491890" w:rsidRDefault="00491890" w:rsidP="00491890">
            <w:pPr>
              <w:jc w:val="left"/>
              <w:rPr>
                <w:b/>
                <w:sz w:val="22"/>
                <w:szCs w:val="22"/>
              </w:rPr>
            </w:pPr>
            <w:r w:rsidRPr="00491890">
              <w:rPr>
                <w:b/>
                <w:sz w:val="22"/>
                <w:szCs w:val="22"/>
              </w:rPr>
              <w:t>«Развитие и сох</w:t>
            </w:r>
            <w:r>
              <w:rPr>
                <w:b/>
                <w:sz w:val="22"/>
                <w:szCs w:val="22"/>
              </w:rPr>
              <w:t xml:space="preserve">ранение культуры на территории </w:t>
            </w:r>
            <w:r w:rsidRPr="00491890">
              <w:rPr>
                <w:b/>
                <w:sz w:val="22"/>
                <w:szCs w:val="22"/>
              </w:rPr>
              <w:t>Ордынского района на период 2019-2021</w:t>
            </w:r>
            <w:r>
              <w:rPr>
                <w:b/>
                <w:sz w:val="22"/>
                <w:szCs w:val="22"/>
              </w:rPr>
              <w:t xml:space="preserve"> </w:t>
            </w:r>
            <w:r w:rsidRPr="00491890">
              <w:rPr>
                <w:b/>
                <w:sz w:val="22"/>
                <w:szCs w:val="22"/>
              </w:rPr>
              <w:t>годы»</w:t>
            </w:r>
          </w:p>
        </w:tc>
        <w:tc>
          <w:tcPr>
            <w:tcW w:w="4354" w:type="dxa"/>
            <w:shd w:val="clear" w:color="auto" w:fill="auto"/>
          </w:tcPr>
          <w:p w14:paraId="60D84171" w14:textId="7011DA5A" w:rsidR="00491890" w:rsidRDefault="00491890" w:rsidP="009810A2">
            <w:pPr>
              <w:rPr>
                <w:sz w:val="22"/>
                <w:szCs w:val="22"/>
              </w:rPr>
            </w:pPr>
            <w:r>
              <w:rPr>
                <w:sz w:val="22"/>
                <w:szCs w:val="22"/>
              </w:rPr>
              <w:t xml:space="preserve">Постановление Администрации Ордынского района от </w:t>
            </w:r>
            <w:r w:rsidRPr="00491890">
              <w:rPr>
                <w:sz w:val="22"/>
                <w:szCs w:val="22"/>
              </w:rPr>
              <w:t>13.09.2018г. № 1076</w:t>
            </w:r>
          </w:p>
        </w:tc>
      </w:tr>
      <w:tr w:rsidR="00491890" w:rsidRPr="00A2647F" w14:paraId="27D28D81" w14:textId="77777777" w:rsidTr="009810A2">
        <w:trPr>
          <w:cantSplit/>
          <w:trHeight w:val="208"/>
          <w:jc w:val="center"/>
        </w:trPr>
        <w:tc>
          <w:tcPr>
            <w:tcW w:w="483" w:type="dxa"/>
            <w:shd w:val="clear" w:color="auto" w:fill="auto"/>
          </w:tcPr>
          <w:p w14:paraId="20E2AA2F" w14:textId="095ED993" w:rsidR="00491890" w:rsidRPr="00A2647F" w:rsidRDefault="00491890" w:rsidP="009810A2">
            <w:pPr>
              <w:jc w:val="center"/>
              <w:rPr>
                <w:b/>
                <w:sz w:val="22"/>
                <w:szCs w:val="22"/>
              </w:rPr>
            </w:pPr>
            <w:r>
              <w:rPr>
                <w:b/>
                <w:sz w:val="22"/>
                <w:szCs w:val="22"/>
              </w:rPr>
              <w:t>5</w:t>
            </w:r>
          </w:p>
        </w:tc>
        <w:tc>
          <w:tcPr>
            <w:tcW w:w="4723" w:type="dxa"/>
            <w:shd w:val="clear" w:color="auto" w:fill="auto"/>
          </w:tcPr>
          <w:p w14:paraId="32A79E13" w14:textId="0A070F19" w:rsidR="00491890" w:rsidRPr="00491890" w:rsidRDefault="00491890" w:rsidP="00491890">
            <w:pPr>
              <w:jc w:val="left"/>
              <w:rPr>
                <w:b/>
                <w:sz w:val="22"/>
                <w:szCs w:val="22"/>
              </w:rPr>
            </w:pPr>
            <w:r w:rsidRPr="00491890">
              <w:rPr>
                <w:b/>
                <w:sz w:val="22"/>
                <w:szCs w:val="22"/>
              </w:rPr>
              <w:t>«Развитие автомобильных дорог местного значения в Ордынском районе Новосибирской области</w:t>
            </w:r>
            <w:r>
              <w:rPr>
                <w:b/>
                <w:sz w:val="22"/>
                <w:szCs w:val="22"/>
              </w:rPr>
              <w:t xml:space="preserve">» </w:t>
            </w:r>
            <w:r w:rsidRPr="00491890">
              <w:rPr>
                <w:b/>
                <w:sz w:val="22"/>
                <w:szCs w:val="22"/>
              </w:rPr>
              <w:t>в 2019-2023 годах</w:t>
            </w:r>
            <w:r>
              <w:rPr>
                <w:b/>
                <w:sz w:val="22"/>
                <w:szCs w:val="22"/>
              </w:rPr>
              <w:t>»</w:t>
            </w:r>
          </w:p>
        </w:tc>
        <w:tc>
          <w:tcPr>
            <w:tcW w:w="4354" w:type="dxa"/>
            <w:shd w:val="clear" w:color="auto" w:fill="auto"/>
          </w:tcPr>
          <w:p w14:paraId="6367FFF0" w14:textId="5EE0AD8B" w:rsidR="00491890" w:rsidRDefault="00491890" w:rsidP="009810A2">
            <w:pPr>
              <w:rPr>
                <w:sz w:val="22"/>
                <w:szCs w:val="22"/>
              </w:rPr>
            </w:pPr>
            <w:r>
              <w:rPr>
                <w:sz w:val="22"/>
                <w:szCs w:val="22"/>
              </w:rPr>
              <w:t xml:space="preserve">Постановление Администрации Ордынского района от 24.12.2018 </w:t>
            </w:r>
            <w:r w:rsidRPr="00491890">
              <w:rPr>
                <w:sz w:val="22"/>
                <w:szCs w:val="22"/>
              </w:rPr>
              <w:t>№ 1584</w:t>
            </w:r>
          </w:p>
        </w:tc>
      </w:tr>
      <w:tr w:rsidR="00491890" w:rsidRPr="00A2647F" w14:paraId="5B5750DA" w14:textId="77777777" w:rsidTr="009810A2">
        <w:trPr>
          <w:cantSplit/>
          <w:trHeight w:val="208"/>
          <w:jc w:val="center"/>
        </w:trPr>
        <w:tc>
          <w:tcPr>
            <w:tcW w:w="483" w:type="dxa"/>
            <w:shd w:val="clear" w:color="auto" w:fill="auto"/>
          </w:tcPr>
          <w:p w14:paraId="27CF4023" w14:textId="17AD45F7" w:rsidR="00491890" w:rsidRDefault="00491890" w:rsidP="009810A2">
            <w:pPr>
              <w:jc w:val="center"/>
              <w:rPr>
                <w:b/>
                <w:sz w:val="22"/>
                <w:szCs w:val="22"/>
              </w:rPr>
            </w:pPr>
            <w:r>
              <w:rPr>
                <w:b/>
                <w:sz w:val="22"/>
                <w:szCs w:val="22"/>
              </w:rPr>
              <w:t>6</w:t>
            </w:r>
          </w:p>
        </w:tc>
        <w:tc>
          <w:tcPr>
            <w:tcW w:w="4723" w:type="dxa"/>
            <w:shd w:val="clear" w:color="auto" w:fill="auto"/>
          </w:tcPr>
          <w:p w14:paraId="54DC3E2E" w14:textId="49031E46" w:rsidR="00491890" w:rsidRPr="00491890" w:rsidRDefault="00491890" w:rsidP="00491890">
            <w:pPr>
              <w:jc w:val="left"/>
              <w:rPr>
                <w:b/>
                <w:sz w:val="22"/>
                <w:szCs w:val="22"/>
              </w:rPr>
            </w:pPr>
            <w:r w:rsidRPr="00491890">
              <w:rPr>
                <w:b/>
                <w:sz w:val="22"/>
                <w:szCs w:val="22"/>
              </w:rPr>
              <w:t>«Газификация территорий населенных пунктов Ордынского района Новосибирской области на 2019-2021 годы»</w:t>
            </w:r>
          </w:p>
        </w:tc>
        <w:tc>
          <w:tcPr>
            <w:tcW w:w="4354" w:type="dxa"/>
            <w:shd w:val="clear" w:color="auto" w:fill="auto"/>
          </w:tcPr>
          <w:p w14:paraId="204A3EC8" w14:textId="250E8DEB" w:rsidR="00491890" w:rsidRDefault="00491890" w:rsidP="009810A2">
            <w:pPr>
              <w:rPr>
                <w:sz w:val="22"/>
                <w:szCs w:val="22"/>
              </w:rPr>
            </w:pPr>
            <w:r>
              <w:rPr>
                <w:sz w:val="22"/>
                <w:szCs w:val="22"/>
              </w:rPr>
              <w:t>Постановление Администрации Ордынского района от 18.09.2018 № 1108</w:t>
            </w:r>
          </w:p>
        </w:tc>
      </w:tr>
      <w:tr w:rsidR="00491890" w:rsidRPr="00A2647F" w14:paraId="51681174" w14:textId="77777777" w:rsidTr="009810A2">
        <w:trPr>
          <w:cantSplit/>
          <w:trHeight w:val="208"/>
          <w:jc w:val="center"/>
        </w:trPr>
        <w:tc>
          <w:tcPr>
            <w:tcW w:w="483" w:type="dxa"/>
            <w:shd w:val="clear" w:color="auto" w:fill="auto"/>
          </w:tcPr>
          <w:p w14:paraId="730466DC" w14:textId="6D61C2BC" w:rsidR="00491890" w:rsidRDefault="00491890" w:rsidP="009810A2">
            <w:pPr>
              <w:jc w:val="center"/>
              <w:rPr>
                <w:b/>
                <w:sz w:val="22"/>
                <w:szCs w:val="22"/>
              </w:rPr>
            </w:pPr>
            <w:r>
              <w:rPr>
                <w:b/>
                <w:sz w:val="22"/>
                <w:szCs w:val="22"/>
              </w:rPr>
              <w:t>7</w:t>
            </w:r>
          </w:p>
        </w:tc>
        <w:tc>
          <w:tcPr>
            <w:tcW w:w="4723" w:type="dxa"/>
            <w:shd w:val="clear" w:color="auto" w:fill="auto"/>
          </w:tcPr>
          <w:p w14:paraId="0AEAF498" w14:textId="40D82CF1" w:rsidR="00491890" w:rsidRPr="00491890" w:rsidRDefault="00491890" w:rsidP="00491890">
            <w:pPr>
              <w:jc w:val="left"/>
              <w:rPr>
                <w:b/>
                <w:sz w:val="22"/>
                <w:szCs w:val="22"/>
              </w:rPr>
            </w:pPr>
            <w:r w:rsidRPr="00491890">
              <w:rPr>
                <w:b/>
                <w:sz w:val="22"/>
                <w:szCs w:val="22"/>
              </w:rPr>
              <w:t>«Развитие и поддержка территориального общественного самоуправления на территории Ордынского района Новосибирской области на 2018-2020 годы»</w:t>
            </w:r>
          </w:p>
        </w:tc>
        <w:tc>
          <w:tcPr>
            <w:tcW w:w="4354" w:type="dxa"/>
            <w:shd w:val="clear" w:color="auto" w:fill="auto"/>
          </w:tcPr>
          <w:p w14:paraId="72B629A2" w14:textId="3E04F047" w:rsidR="00491890" w:rsidRDefault="00491890" w:rsidP="009810A2">
            <w:pPr>
              <w:rPr>
                <w:sz w:val="22"/>
                <w:szCs w:val="22"/>
              </w:rPr>
            </w:pPr>
            <w:r>
              <w:rPr>
                <w:sz w:val="22"/>
                <w:szCs w:val="22"/>
              </w:rPr>
              <w:t>Постановление Администрации Ордынского района от 30.03.2018</w:t>
            </w:r>
            <w:r w:rsidRPr="00491890">
              <w:rPr>
                <w:sz w:val="22"/>
                <w:szCs w:val="22"/>
              </w:rPr>
              <w:t xml:space="preserve"> № 315</w:t>
            </w:r>
          </w:p>
        </w:tc>
      </w:tr>
      <w:tr w:rsidR="00491890" w:rsidRPr="00A2647F" w14:paraId="22E76B02" w14:textId="77777777" w:rsidTr="009810A2">
        <w:trPr>
          <w:cantSplit/>
          <w:trHeight w:val="208"/>
          <w:jc w:val="center"/>
        </w:trPr>
        <w:tc>
          <w:tcPr>
            <w:tcW w:w="483" w:type="dxa"/>
            <w:shd w:val="clear" w:color="auto" w:fill="auto"/>
          </w:tcPr>
          <w:p w14:paraId="5E16688B" w14:textId="7A420558" w:rsidR="00491890" w:rsidRDefault="00491890" w:rsidP="009810A2">
            <w:pPr>
              <w:jc w:val="center"/>
              <w:rPr>
                <w:b/>
                <w:sz w:val="22"/>
                <w:szCs w:val="22"/>
              </w:rPr>
            </w:pPr>
            <w:r>
              <w:rPr>
                <w:b/>
                <w:sz w:val="22"/>
                <w:szCs w:val="22"/>
              </w:rPr>
              <w:t>8</w:t>
            </w:r>
          </w:p>
        </w:tc>
        <w:tc>
          <w:tcPr>
            <w:tcW w:w="4723" w:type="dxa"/>
            <w:shd w:val="clear" w:color="auto" w:fill="auto"/>
          </w:tcPr>
          <w:p w14:paraId="1CB58FF7" w14:textId="054319D0" w:rsidR="00491890" w:rsidRPr="00491890" w:rsidRDefault="00491890" w:rsidP="00491890">
            <w:pPr>
              <w:jc w:val="left"/>
              <w:rPr>
                <w:b/>
                <w:sz w:val="22"/>
                <w:szCs w:val="22"/>
              </w:rPr>
            </w:pPr>
            <w:r w:rsidRPr="00491890">
              <w:rPr>
                <w:b/>
                <w:sz w:val="22"/>
                <w:szCs w:val="22"/>
              </w:rPr>
              <w:t>«Развитие физической культуры и массового спорта в Ордынском районе на 2018-2020 годы»</w:t>
            </w:r>
          </w:p>
        </w:tc>
        <w:tc>
          <w:tcPr>
            <w:tcW w:w="4354" w:type="dxa"/>
            <w:shd w:val="clear" w:color="auto" w:fill="auto"/>
          </w:tcPr>
          <w:p w14:paraId="7C60A6AE" w14:textId="17EF87FF" w:rsidR="00491890" w:rsidRDefault="00491890" w:rsidP="009810A2">
            <w:pPr>
              <w:rPr>
                <w:sz w:val="22"/>
                <w:szCs w:val="22"/>
              </w:rPr>
            </w:pPr>
            <w:r>
              <w:rPr>
                <w:sz w:val="22"/>
                <w:szCs w:val="22"/>
              </w:rPr>
              <w:t xml:space="preserve">Постановление Администрации Ордынского района от </w:t>
            </w:r>
            <w:r w:rsidRPr="00491890">
              <w:rPr>
                <w:sz w:val="22"/>
                <w:szCs w:val="22"/>
              </w:rPr>
              <w:t>25.08.2017 № 1015</w:t>
            </w:r>
          </w:p>
        </w:tc>
      </w:tr>
      <w:tr w:rsidR="00491890" w:rsidRPr="00A2647F" w14:paraId="2603A6F4" w14:textId="77777777" w:rsidTr="009810A2">
        <w:trPr>
          <w:cantSplit/>
          <w:trHeight w:val="208"/>
          <w:jc w:val="center"/>
        </w:trPr>
        <w:tc>
          <w:tcPr>
            <w:tcW w:w="483" w:type="dxa"/>
            <w:shd w:val="clear" w:color="auto" w:fill="auto"/>
          </w:tcPr>
          <w:p w14:paraId="4DFB3CBE" w14:textId="41F79C8F" w:rsidR="00491890" w:rsidRDefault="00C03996" w:rsidP="009810A2">
            <w:pPr>
              <w:jc w:val="center"/>
              <w:rPr>
                <w:b/>
                <w:sz w:val="22"/>
                <w:szCs w:val="22"/>
              </w:rPr>
            </w:pPr>
            <w:r>
              <w:rPr>
                <w:b/>
                <w:sz w:val="22"/>
                <w:szCs w:val="22"/>
              </w:rPr>
              <w:t>9</w:t>
            </w:r>
          </w:p>
        </w:tc>
        <w:tc>
          <w:tcPr>
            <w:tcW w:w="4723" w:type="dxa"/>
            <w:shd w:val="clear" w:color="auto" w:fill="auto"/>
          </w:tcPr>
          <w:p w14:paraId="3A561592" w14:textId="38A58BF9" w:rsidR="00491890" w:rsidRPr="00491890" w:rsidRDefault="00C03996" w:rsidP="00491890">
            <w:pPr>
              <w:jc w:val="left"/>
              <w:rPr>
                <w:b/>
                <w:sz w:val="22"/>
                <w:szCs w:val="22"/>
              </w:rPr>
            </w:pPr>
            <w:r w:rsidRPr="00C03996">
              <w:rPr>
                <w:b/>
                <w:sz w:val="22"/>
                <w:szCs w:val="22"/>
              </w:rPr>
              <w:t>«Пожарная безопасность на территории Ордынского района Новосибирской области на 2017- 2020 годы»</w:t>
            </w:r>
          </w:p>
        </w:tc>
        <w:tc>
          <w:tcPr>
            <w:tcW w:w="4354" w:type="dxa"/>
            <w:shd w:val="clear" w:color="auto" w:fill="auto"/>
          </w:tcPr>
          <w:p w14:paraId="138665FF" w14:textId="2A49AA9B" w:rsidR="00491890" w:rsidRDefault="00C03996" w:rsidP="009810A2">
            <w:pPr>
              <w:rPr>
                <w:sz w:val="22"/>
                <w:szCs w:val="22"/>
              </w:rPr>
            </w:pPr>
            <w:r>
              <w:rPr>
                <w:sz w:val="22"/>
                <w:szCs w:val="22"/>
              </w:rPr>
              <w:t xml:space="preserve">Постановление Администрации Ордынского района от </w:t>
            </w:r>
            <w:r w:rsidRPr="00C03996">
              <w:rPr>
                <w:sz w:val="22"/>
                <w:szCs w:val="22"/>
              </w:rPr>
              <w:t>17.04.2017 № 381</w:t>
            </w:r>
          </w:p>
        </w:tc>
      </w:tr>
      <w:tr w:rsidR="00C03996" w:rsidRPr="00A2647F" w14:paraId="5F72DF9B" w14:textId="77777777" w:rsidTr="009810A2">
        <w:trPr>
          <w:cantSplit/>
          <w:trHeight w:val="208"/>
          <w:jc w:val="center"/>
        </w:trPr>
        <w:tc>
          <w:tcPr>
            <w:tcW w:w="483" w:type="dxa"/>
            <w:shd w:val="clear" w:color="auto" w:fill="auto"/>
          </w:tcPr>
          <w:p w14:paraId="0F14B53F" w14:textId="3DCCDD1B" w:rsidR="00C03996" w:rsidRDefault="00C03996" w:rsidP="009810A2">
            <w:pPr>
              <w:jc w:val="center"/>
              <w:rPr>
                <w:b/>
                <w:sz w:val="22"/>
                <w:szCs w:val="22"/>
              </w:rPr>
            </w:pPr>
            <w:r>
              <w:rPr>
                <w:b/>
                <w:sz w:val="22"/>
                <w:szCs w:val="22"/>
              </w:rPr>
              <w:lastRenderedPageBreak/>
              <w:t>10</w:t>
            </w:r>
          </w:p>
        </w:tc>
        <w:tc>
          <w:tcPr>
            <w:tcW w:w="4723" w:type="dxa"/>
            <w:shd w:val="clear" w:color="auto" w:fill="auto"/>
          </w:tcPr>
          <w:p w14:paraId="2879FA1F" w14:textId="5324974A" w:rsidR="00C03996" w:rsidRPr="00C03996" w:rsidRDefault="00C03996" w:rsidP="00491890">
            <w:pPr>
              <w:jc w:val="left"/>
              <w:rPr>
                <w:b/>
                <w:sz w:val="22"/>
                <w:szCs w:val="22"/>
              </w:rPr>
            </w:pPr>
            <w:r w:rsidRPr="00C03996">
              <w:rPr>
                <w:b/>
                <w:sz w:val="22"/>
                <w:szCs w:val="22"/>
              </w:rPr>
              <w:t>Стратегия социально-экономического развития Новосибирской области на период до 2030 года</w:t>
            </w:r>
          </w:p>
        </w:tc>
        <w:tc>
          <w:tcPr>
            <w:tcW w:w="4354" w:type="dxa"/>
            <w:shd w:val="clear" w:color="auto" w:fill="auto"/>
          </w:tcPr>
          <w:p w14:paraId="6A7D2EA2" w14:textId="5C7DEA5C" w:rsidR="00C03996" w:rsidRDefault="00C03996" w:rsidP="00C03996">
            <w:pPr>
              <w:rPr>
                <w:sz w:val="22"/>
                <w:szCs w:val="22"/>
              </w:rPr>
            </w:pPr>
            <w:r>
              <w:rPr>
                <w:sz w:val="22"/>
                <w:szCs w:val="22"/>
              </w:rPr>
              <w:t>Постановление</w:t>
            </w:r>
            <w:r w:rsidRPr="00C03996">
              <w:rPr>
                <w:sz w:val="22"/>
                <w:szCs w:val="22"/>
              </w:rPr>
              <w:t xml:space="preserve"> Правительства Новосибирской</w:t>
            </w:r>
            <w:r>
              <w:rPr>
                <w:sz w:val="22"/>
                <w:szCs w:val="22"/>
              </w:rPr>
              <w:t xml:space="preserve"> области от 19.03.2019 № 105-п</w:t>
            </w:r>
          </w:p>
        </w:tc>
      </w:tr>
      <w:tr w:rsidR="00C03996" w:rsidRPr="00A2647F" w14:paraId="61D61C0D" w14:textId="77777777" w:rsidTr="009810A2">
        <w:trPr>
          <w:cantSplit/>
          <w:trHeight w:val="208"/>
          <w:jc w:val="center"/>
        </w:trPr>
        <w:tc>
          <w:tcPr>
            <w:tcW w:w="483" w:type="dxa"/>
            <w:shd w:val="clear" w:color="auto" w:fill="auto"/>
          </w:tcPr>
          <w:p w14:paraId="75724F4E" w14:textId="19DF0CC4" w:rsidR="00C03996" w:rsidRDefault="00C03996" w:rsidP="00C03996">
            <w:pPr>
              <w:jc w:val="center"/>
              <w:rPr>
                <w:b/>
                <w:sz w:val="22"/>
                <w:szCs w:val="22"/>
              </w:rPr>
            </w:pPr>
            <w:r>
              <w:rPr>
                <w:b/>
                <w:sz w:val="22"/>
                <w:szCs w:val="22"/>
              </w:rPr>
              <w:t>11</w:t>
            </w:r>
          </w:p>
        </w:tc>
        <w:tc>
          <w:tcPr>
            <w:tcW w:w="4723" w:type="dxa"/>
            <w:shd w:val="clear" w:color="auto" w:fill="auto"/>
          </w:tcPr>
          <w:p w14:paraId="3D5960EB" w14:textId="68A45F38" w:rsidR="00C03996" w:rsidRPr="00C03996" w:rsidRDefault="00C03996" w:rsidP="00C03996">
            <w:pPr>
              <w:jc w:val="left"/>
              <w:rPr>
                <w:b/>
                <w:sz w:val="22"/>
                <w:szCs w:val="22"/>
              </w:rPr>
            </w:pPr>
            <w:r w:rsidRPr="00C03996">
              <w:rPr>
                <w:b/>
                <w:sz w:val="22"/>
                <w:szCs w:val="20"/>
              </w:rPr>
              <w:t>Муниципальная программа «Формирование современной городской среды на территории Кирзинского се</w:t>
            </w:r>
            <w:del w:id="28" w:author="Елисова" w:date="2020-07-29T16:34:00Z">
              <w:r w:rsidRPr="00C03996" w:rsidDel="006450DC">
                <w:rPr>
                  <w:b/>
                  <w:sz w:val="22"/>
                  <w:szCs w:val="20"/>
                </w:rPr>
                <w:delText>6</w:delText>
              </w:r>
            </w:del>
            <w:r w:rsidRPr="00C03996">
              <w:rPr>
                <w:b/>
                <w:sz w:val="22"/>
                <w:szCs w:val="20"/>
              </w:rPr>
              <w:t>льсовета Ордынского района Новосибирской области на 2018 - 2022 года»</w:t>
            </w:r>
          </w:p>
        </w:tc>
        <w:tc>
          <w:tcPr>
            <w:tcW w:w="4354" w:type="dxa"/>
            <w:shd w:val="clear" w:color="auto" w:fill="auto"/>
          </w:tcPr>
          <w:p w14:paraId="28E7DB55" w14:textId="04E5CAED" w:rsidR="00C03996" w:rsidRDefault="00C03996" w:rsidP="00C03996">
            <w:pPr>
              <w:rPr>
                <w:sz w:val="22"/>
                <w:szCs w:val="22"/>
              </w:rPr>
            </w:pPr>
            <w:r>
              <w:rPr>
                <w:sz w:val="22"/>
                <w:szCs w:val="22"/>
              </w:rPr>
              <w:t>Постановление Администрации К</w:t>
            </w:r>
            <w:r w:rsidRPr="007C5F70">
              <w:rPr>
                <w:sz w:val="22"/>
                <w:szCs w:val="22"/>
              </w:rPr>
              <w:t>ирзинского сельсовета</w:t>
            </w:r>
            <w:r>
              <w:rPr>
                <w:sz w:val="22"/>
                <w:szCs w:val="22"/>
              </w:rPr>
              <w:t xml:space="preserve"> от </w:t>
            </w:r>
            <w:r w:rsidRPr="007C5F70">
              <w:rPr>
                <w:sz w:val="22"/>
                <w:szCs w:val="22"/>
              </w:rPr>
              <w:t>27.09.2017 г</w:t>
            </w:r>
            <w:r>
              <w:rPr>
                <w:sz w:val="22"/>
                <w:szCs w:val="22"/>
              </w:rPr>
              <w:t xml:space="preserve"> № 111.</w:t>
            </w:r>
          </w:p>
        </w:tc>
      </w:tr>
    </w:tbl>
    <w:p w14:paraId="2CA6BC53" w14:textId="77777777" w:rsidR="009810A2" w:rsidRDefault="009810A2" w:rsidP="009810A2">
      <w:pPr>
        <w:pStyle w:val="a0"/>
        <w:rPr>
          <w:sz w:val="28"/>
          <w:szCs w:val="28"/>
          <w:lang w:val="ru-RU"/>
        </w:rPr>
      </w:pPr>
    </w:p>
    <w:p w14:paraId="099D1B45" w14:textId="0DF2E5B0" w:rsidR="002A42BE" w:rsidRPr="00E7324E" w:rsidRDefault="00117F76" w:rsidP="006834A7">
      <w:pPr>
        <w:pStyle w:val="1"/>
        <w:numPr>
          <w:ilvl w:val="0"/>
          <w:numId w:val="4"/>
        </w:numPr>
        <w:ind w:left="0" w:firstLine="0"/>
        <w:rPr>
          <w:sz w:val="28"/>
        </w:rPr>
      </w:pPr>
      <w:bookmarkStart w:id="29" w:name="_Toc45115263"/>
      <w:r w:rsidRPr="00E7324E">
        <w:rPr>
          <w:sz w:val="28"/>
        </w:rPr>
        <w:t>О</w:t>
      </w:r>
      <w:r w:rsidR="002A42BE" w:rsidRPr="00E7324E">
        <w:rPr>
          <w:sz w:val="28"/>
        </w:rPr>
        <w:t>боснование выбранного варианта размещения объектов местного значения поселения</w:t>
      </w:r>
      <w:bookmarkEnd w:id="29"/>
    </w:p>
    <w:p w14:paraId="6B2BCAEE" w14:textId="1D47B972" w:rsidR="002A42BE" w:rsidRPr="00E7324E" w:rsidRDefault="003E04FC" w:rsidP="006834A7">
      <w:pPr>
        <w:pStyle w:val="2"/>
        <w:numPr>
          <w:ilvl w:val="1"/>
          <w:numId w:val="4"/>
        </w:numPr>
        <w:ind w:left="720" w:firstLine="0"/>
        <w:rPr>
          <w:i w:val="0"/>
          <w:sz w:val="28"/>
        </w:rPr>
      </w:pPr>
      <w:bookmarkStart w:id="30" w:name="_Toc45115264"/>
      <w:bookmarkStart w:id="31" w:name="_Toc312530878"/>
      <w:bookmarkEnd w:id="23"/>
      <w:r w:rsidRPr="00E7324E">
        <w:rPr>
          <w:i w:val="0"/>
          <w:sz w:val="28"/>
        </w:rPr>
        <w:t xml:space="preserve">Анализ </w:t>
      </w:r>
      <w:r w:rsidR="002A42BE" w:rsidRPr="00E7324E">
        <w:rPr>
          <w:i w:val="0"/>
          <w:sz w:val="28"/>
        </w:rPr>
        <w:t>использования территорий поселения</w:t>
      </w:r>
      <w:r w:rsidR="00A14FD0" w:rsidRPr="00E7324E">
        <w:rPr>
          <w:i w:val="0"/>
          <w:sz w:val="28"/>
        </w:rPr>
        <w:t xml:space="preserve"> и возможных направлений развития этих территорий</w:t>
      </w:r>
      <w:bookmarkEnd w:id="30"/>
    </w:p>
    <w:p w14:paraId="0A14F464" w14:textId="4AEA349C" w:rsidR="00A5122F" w:rsidRPr="00E7324E" w:rsidRDefault="00A5122F" w:rsidP="006834A7">
      <w:pPr>
        <w:pStyle w:val="3"/>
        <w:numPr>
          <w:ilvl w:val="2"/>
          <w:numId w:val="4"/>
        </w:numPr>
        <w:ind w:left="1077" w:firstLine="0"/>
        <w:rPr>
          <w:i w:val="0"/>
          <w:sz w:val="28"/>
          <w:szCs w:val="28"/>
        </w:rPr>
      </w:pPr>
      <w:bookmarkStart w:id="32" w:name="_Toc522808440"/>
      <w:bookmarkStart w:id="33" w:name="_Toc45115265"/>
      <w:r w:rsidRPr="00E7324E">
        <w:rPr>
          <w:i w:val="0"/>
          <w:sz w:val="28"/>
          <w:szCs w:val="28"/>
        </w:rPr>
        <w:t xml:space="preserve">Положение </w:t>
      </w:r>
      <w:bookmarkEnd w:id="32"/>
      <w:r w:rsidR="00C56EFA" w:rsidRPr="00E7324E">
        <w:rPr>
          <w:i w:val="0"/>
          <w:sz w:val="28"/>
          <w:szCs w:val="28"/>
        </w:rPr>
        <w:t>Кирзинского</w:t>
      </w:r>
      <w:r w:rsidR="00A5341D" w:rsidRPr="00E7324E">
        <w:rPr>
          <w:i w:val="0"/>
          <w:sz w:val="28"/>
          <w:szCs w:val="28"/>
        </w:rPr>
        <w:t xml:space="preserve"> </w:t>
      </w:r>
      <w:r w:rsidR="00007DD7" w:rsidRPr="00E7324E">
        <w:rPr>
          <w:i w:val="0"/>
          <w:sz w:val="28"/>
          <w:szCs w:val="28"/>
        </w:rPr>
        <w:t xml:space="preserve">сельсовета </w:t>
      </w:r>
      <w:r w:rsidR="00293DD1" w:rsidRPr="00E7324E">
        <w:rPr>
          <w:i w:val="0"/>
          <w:sz w:val="28"/>
          <w:szCs w:val="28"/>
        </w:rPr>
        <w:t>Ордынского</w:t>
      </w:r>
      <w:r w:rsidR="00B51A42" w:rsidRPr="00E7324E">
        <w:rPr>
          <w:i w:val="0"/>
          <w:sz w:val="28"/>
          <w:szCs w:val="28"/>
        </w:rPr>
        <w:t xml:space="preserve"> района</w:t>
      </w:r>
      <w:r w:rsidR="00A5341D" w:rsidRPr="00E7324E">
        <w:rPr>
          <w:i w:val="0"/>
          <w:sz w:val="28"/>
          <w:szCs w:val="28"/>
        </w:rPr>
        <w:t xml:space="preserve"> </w:t>
      </w:r>
      <w:r w:rsidR="00007DD7" w:rsidRPr="00E7324E">
        <w:rPr>
          <w:i w:val="0"/>
          <w:sz w:val="28"/>
          <w:szCs w:val="28"/>
        </w:rPr>
        <w:t>Новосибирской области</w:t>
      </w:r>
      <w:bookmarkEnd w:id="33"/>
    </w:p>
    <w:p w14:paraId="267F9C66" w14:textId="2DBE0421" w:rsidR="005D6153" w:rsidRPr="00E7324E" w:rsidRDefault="00F5205C" w:rsidP="005D6153">
      <w:pPr>
        <w:pStyle w:val="a0"/>
        <w:rPr>
          <w:sz w:val="28"/>
          <w:szCs w:val="28"/>
          <w:lang w:val="ru-RU"/>
        </w:rPr>
      </w:pPr>
      <w:bookmarkStart w:id="34" w:name="_Toc273558608"/>
      <w:bookmarkStart w:id="35" w:name="_Toc312530873"/>
      <w:bookmarkStart w:id="36" w:name="_Toc370201473"/>
      <w:bookmarkStart w:id="37" w:name="_Toc273558609"/>
      <w:bookmarkStart w:id="38" w:name="_Toc312530874"/>
      <w:bookmarkStart w:id="39" w:name="_Toc370201474"/>
      <w:r w:rsidRPr="00E7324E">
        <w:rPr>
          <w:sz w:val="28"/>
          <w:szCs w:val="28"/>
          <w:lang w:val="ru-RU"/>
        </w:rPr>
        <w:t>Кирзинский</w:t>
      </w:r>
      <w:r w:rsidR="005D6153" w:rsidRPr="00E7324E">
        <w:rPr>
          <w:sz w:val="28"/>
          <w:szCs w:val="28"/>
          <w:lang w:val="ru-RU"/>
        </w:rPr>
        <w:t xml:space="preserve"> сельсовет находится в Российской Федерации, Новосибирской области, в </w:t>
      </w:r>
      <w:r w:rsidRPr="00E7324E">
        <w:rPr>
          <w:sz w:val="28"/>
          <w:szCs w:val="28"/>
          <w:lang w:val="ru-RU"/>
        </w:rPr>
        <w:t>Ордынском</w:t>
      </w:r>
      <w:r w:rsidR="005D6153" w:rsidRPr="00E7324E">
        <w:rPr>
          <w:sz w:val="28"/>
          <w:szCs w:val="28"/>
          <w:lang w:val="ru-RU"/>
        </w:rPr>
        <w:t xml:space="preserve"> районе.</w:t>
      </w:r>
    </w:p>
    <w:p w14:paraId="440CF823" w14:textId="534C3105" w:rsidR="00F5205C" w:rsidRPr="00E7324E" w:rsidRDefault="00F5205C" w:rsidP="00F5205C">
      <w:pPr>
        <w:pStyle w:val="a0"/>
        <w:rPr>
          <w:sz w:val="28"/>
          <w:szCs w:val="28"/>
          <w:lang w:val="ru-RU"/>
        </w:rPr>
      </w:pPr>
      <w:r w:rsidRPr="00E7324E">
        <w:rPr>
          <w:sz w:val="28"/>
          <w:szCs w:val="28"/>
          <w:lang w:val="ru-RU"/>
        </w:rPr>
        <w:t xml:space="preserve">Ордынский район расположен на юге Новосибирской области. Географической особенностью района является разделение его Новосибирским водохранилищем на две неравные части: большую, на территории которой находятся </w:t>
      </w:r>
      <w:r w:rsidR="000C308A">
        <w:rPr>
          <w:sz w:val="28"/>
          <w:szCs w:val="28"/>
          <w:lang w:val="ru-RU"/>
        </w:rPr>
        <w:t>все крупные населённые пункты, -</w:t>
      </w:r>
      <w:r w:rsidRPr="00E7324E">
        <w:rPr>
          <w:sz w:val="28"/>
          <w:szCs w:val="28"/>
          <w:lang w:val="ru-RU"/>
        </w:rPr>
        <w:t xml:space="preserve"> </w:t>
      </w:r>
      <w:r w:rsidR="00C347AB" w:rsidRPr="00E7324E">
        <w:rPr>
          <w:sz w:val="28"/>
          <w:szCs w:val="28"/>
          <w:lang w:val="ru-RU"/>
        </w:rPr>
        <w:t>левобережную</w:t>
      </w:r>
      <w:r w:rsidR="000C308A">
        <w:rPr>
          <w:sz w:val="28"/>
          <w:szCs w:val="28"/>
          <w:lang w:val="ru-RU"/>
        </w:rPr>
        <w:t xml:space="preserve"> и меньшую -</w:t>
      </w:r>
      <w:r w:rsidRPr="00E7324E">
        <w:rPr>
          <w:sz w:val="28"/>
          <w:szCs w:val="28"/>
          <w:lang w:val="ru-RU"/>
        </w:rPr>
        <w:t xml:space="preserve"> правобережную. Район грани</w:t>
      </w:r>
      <w:r w:rsidR="00C347AB" w:rsidRPr="00E7324E">
        <w:rPr>
          <w:sz w:val="28"/>
          <w:szCs w:val="28"/>
          <w:lang w:val="ru-RU"/>
        </w:rPr>
        <w:t>чит с Кочковским, Чулымским, Ко</w:t>
      </w:r>
      <w:r w:rsidRPr="00E7324E">
        <w:rPr>
          <w:sz w:val="28"/>
          <w:szCs w:val="28"/>
          <w:lang w:val="ru-RU"/>
        </w:rPr>
        <w:t>ченёвским, Новосибирским</w:t>
      </w:r>
      <w:del w:id="40" w:author="Елисова" w:date="2020-07-29T16:36:00Z">
        <w:r w:rsidRPr="00E7324E" w:rsidDel="006450DC">
          <w:rPr>
            <w:sz w:val="28"/>
            <w:szCs w:val="28"/>
            <w:lang w:val="ru-RU"/>
          </w:rPr>
          <w:delText xml:space="preserve"> сельскими поселениями</w:delText>
        </w:r>
      </w:del>
      <w:r w:rsidRPr="00E7324E">
        <w:rPr>
          <w:sz w:val="28"/>
          <w:szCs w:val="28"/>
          <w:lang w:val="ru-RU"/>
        </w:rPr>
        <w:t>, Искитимским, Сузунским районами</w:t>
      </w:r>
      <w:ins w:id="41" w:author="Елисова" w:date="2020-07-29T16:36:00Z">
        <w:r w:rsidR="006450DC">
          <w:rPr>
            <w:sz w:val="28"/>
            <w:szCs w:val="28"/>
            <w:lang w:val="ru-RU"/>
          </w:rPr>
          <w:t xml:space="preserve"> Новосибирской области</w:t>
        </w:r>
      </w:ins>
      <w:r w:rsidRPr="00E7324E">
        <w:rPr>
          <w:sz w:val="28"/>
          <w:szCs w:val="28"/>
          <w:lang w:val="ru-RU"/>
        </w:rPr>
        <w:t>, а также с Алтайским краем.</w:t>
      </w:r>
    </w:p>
    <w:bookmarkEnd w:id="34"/>
    <w:bookmarkEnd w:id="35"/>
    <w:bookmarkEnd w:id="36"/>
    <w:p w14:paraId="2DFA9ED1" w14:textId="4500628A" w:rsidR="005D6153" w:rsidRPr="00E7324E" w:rsidRDefault="005D6153" w:rsidP="005D6153">
      <w:pPr>
        <w:pStyle w:val="a0"/>
        <w:rPr>
          <w:sz w:val="28"/>
          <w:szCs w:val="28"/>
          <w:lang w:val="ru-RU"/>
        </w:rPr>
      </w:pPr>
      <w:r w:rsidRPr="00E7324E">
        <w:rPr>
          <w:sz w:val="28"/>
          <w:szCs w:val="28"/>
          <w:lang w:val="ru-RU"/>
        </w:rPr>
        <w:t xml:space="preserve">В состав </w:t>
      </w:r>
      <w:r w:rsidR="00C56EFA" w:rsidRPr="00E7324E">
        <w:rPr>
          <w:sz w:val="28"/>
          <w:szCs w:val="28"/>
          <w:lang w:val="ru-RU"/>
        </w:rPr>
        <w:t>Кирзинского</w:t>
      </w:r>
      <w:r w:rsidR="00391457" w:rsidRPr="00E7324E">
        <w:rPr>
          <w:sz w:val="28"/>
          <w:szCs w:val="28"/>
          <w:lang w:val="ru-RU"/>
        </w:rPr>
        <w:t xml:space="preserve"> сельсовета входи</w:t>
      </w:r>
      <w:r w:rsidRPr="00E7324E">
        <w:rPr>
          <w:sz w:val="28"/>
          <w:szCs w:val="28"/>
          <w:lang w:val="ru-RU"/>
        </w:rPr>
        <w:t xml:space="preserve">т </w:t>
      </w:r>
      <w:r w:rsidR="00F5205C" w:rsidRPr="00E7324E">
        <w:rPr>
          <w:sz w:val="28"/>
          <w:szCs w:val="28"/>
          <w:lang w:val="ru-RU"/>
        </w:rPr>
        <w:t>2</w:t>
      </w:r>
      <w:r w:rsidRPr="00E7324E">
        <w:rPr>
          <w:sz w:val="28"/>
          <w:szCs w:val="28"/>
          <w:lang w:val="ru-RU"/>
        </w:rPr>
        <w:t xml:space="preserve"> населенных пункта:</w:t>
      </w:r>
    </w:p>
    <w:p w14:paraId="515D348A" w14:textId="77777777" w:rsidR="00F5205C" w:rsidRPr="00E7324E" w:rsidRDefault="00F5205C" w:rsidP="006834A7">
      <w:pPr>
        <w:pStyle w:val="a0"/>
        <w:numPr>
          <w:ilvl w:val="0"/>
          <w:numId w:val="13"/>
        </w:numPr>
        <w:rPr>
          <w:sz w:val="28"/>
          <w:szCs w:val="28"/>
          <w:lang w:val="ru-RU"/>
        </w:rPr>
      </w:pPr>
      <w:r w:rsidRPr="00E7324E">
        <w:rPr>
          <w:sz w:val="28"/>
          <w:szCs w:val="28"/>
          <w:lang w:val="ru-RU"/>
        </w:rPr>
        <w:t>с. Кирза (административный центр)</w:t>
      </w:r>
    </w:p>
    <w:p w14:paraId="7FB576AF" w14:textId="77777777" w:rsidR="00F5205C" w:rsidRPr="00E7324E" w:rsidRDefault="00F5205C" w:rsidP="006834A7">
      <w:pPr>
        <w:pStyle w:val="a0"/>
        <w:numPr>
          <w:ilvl w:val="0"/>
          <w:numId w:val="13"/>
        </w:numPr>
        <w:rPr>
          <w:sz w:val="28"/>
          <w:szCs w:val="28"/>
          <w:lang w:val="ru-RU"/>
        </w:rPr>
      </w:pPr>
      <w:r w:rsidRPr="00E7324E">
        <w:rPr>
          <w:sz w:val="28"/>
          <w:szCs w:val="28"/>
          <w:lang w:val="ru-RU"/>
        </w:rPr>
        <w:t>д. Черемшанка</w:t>
      </w:r>
    </w:p>
    <w:p w14:paraId="424ABCC0" w14:textId="2C64C6F3" w:rsidR="005D6153" w:rsidRPr="00E7324E" w:rsidRDefault="005D6153" w:rsidP="005D6153">
      <w:pPr>
        <w:pStyle w:val="afff7"/>
        <w:rPr>
          <w:rFonts w:eastAsiaTheme="minorEastAsia"/>
          <w:sz w:val="28"/>
          <w:szCs w:val="28"/>
        </w:rPr>
      </w:pPr>
      <w:r w:rsidRPr="00E7324E">
        <w:rPr>
          <w:sz w:val="28"/>
          <w:szCs w:val="28"/>
        </w:rPr>
        <w:t xml:space="preserve">Общая площадь территории </w:t>
      </w:r>
      <w:r w:rsidR="00C56EFA" w:rsidRPr="00E7324E">
        <w:rPr>
          <w:sz w:val="28"/>
          <w:szCs w:val="28"/>
        </w:rPr>
        <w:t>Кирзинского</w:t>
      </w:r>
      <w:r w:rsidRPr="00E7324E">
        <w:rPr>
          <w:sz w:val="28"/>
          <w:szCs w:val="28"/>
        </w:rPr>
        <w:t xml:space="preserve"> сельсовета –</w:t>
      </w:r>
      <w:r w:rsidR="000C308A">
        <w:rPr>
          <w:sz w:val="28"/>
          <w:szCs w:val="28"/>
        </w:rPr>
        <w:t xml:space="preserve"> </w:t>
      </w:r>
      <w:r w:rsidR="003B5EDB" w:rsidRPr="003B5EDB">
        <w:rPr>
          <w:sz w:val="28"/>
          <w:szCs w:val="28"/>
        </w:rPr>
        <w:t>17863,65</w:t>
      </w:r>
      <w:r w:rsidR="003B5EDB">
        <w:rPr>
          <w:sz w:val="28"/>
          <w:szCs w:val="28"/>
        </w:rPr>
        <w:t xml:space="preserve"> </w:t>
      </w:r>
      <w:r w:rsidRPr="00E7324E">
        <w:rPr>
          <w:sz w:val="28"/>
          <w:szCs w:val="28"/>
        </w:rPr>
        <w:t>га.</w:t>
      </w:r>
    </w:p>
    <w:p w14:paraId="712E80B7" w14:textId="177ED354" w:rsidR="0086070C" w:rsidRPr="00E7324E" w:rsidRDefault="00A5122F" w:rsidP="006834A7">
      <w:pPr>
        <w:pStyle w:val="3"/>
        <w:numPr>
          <w:ilvl w:val="2"/>
          <w:numId w:val="4"/>
        </w:numPr>
        <w:ind w:left="1077" w:firstLine="0"/>
        <w:rPr>
          <w:i w:val="0"/>
          <w:sz w:val="28"/>
          <w:szCs w:val="28"/>
        </w:rPr>
      </w:pPr>
      <w:bookmarkStart w:id="42" w:name="_Toc522808441"/>
      <w:bookmarkStart w:id="43" w:name="_Toc45115266"/>
      <w:bookmarkStart w:id="44" w:name="OLE_LINK155"/>
      <w:bookmarkStart w:id="45" w:name="OLE_LINK156"/>
      <w:bookmarkStart w:id="46" w:name="OLE_LINK157"/>
      <w:bookmarkEnd w:id="37"/>
      <w:bookmarkEnd w:id="38"/>
      <w:bookmarkEnd w:id="39"/>
      <w:r w:rsidRPr="00E7324E">
        <w:rPr>
          <w:i w:val="0"/>
          <w:sz w:val="28"/>
          <w:szCs w:val="28"/>
        </w:rPr>
        <w:t>Природно</w:t>
      </w:r>
      <w:r w:rsidR="00B20883" w:rsidRPr="00E7324E">
        <w:rPr>
          <w:i w:val="0"/>
          <w:sz w:val="28"/>
          <w:szCs w:val="28"/>
        </w:rPr>
        <w:t>-ресурсн</w:t>
      </w:r>
      <w:r w:rsidRPr="00E7324E">
        <w:rPr>
          <w:i w:val="0"/>
          <w:sz w:val="28"/>
          <w:szCs w:val="28"/>
        </w:rPr>
        <w:t>ый</w:t>
      </w:r>
      <w:r w:rsidR="00B20883" w:rsidRPr="00E7324E">
        <w:rPr>
          <w:i w:val="0"/>
          <w:sz w:val="28"/>
          <w:szCs w:val="28"/>
        </w:rPr>
        <w:t xml:space="preserve"> потенциал</w:t>
      </w:r>
      <w:r w:rsidR="00E45485" w:rsidRPr="00E7324E">
        <w:rPr>
          <w:i w:val="0"/>
          <w:sz w:val="28"/>
          <w:szCs w:val="28"/>
        </w:rPr>
        <w:t xml:space="preserve"> территории поселения</w:t>
      </w:r>
      <w:bookmarkEnd w:id="42"/>
      <w:bookmarkEnd w:id="43"/>
    </w:p>
    <w:p w14:paraId="200CD695" w14:textId="77777777" w:rsidR="00FA63CC" w:rsidRPr="00E7324E" w:rsidRDefault="00D639F8" w:rsidP="00717201">
      <w:pPr>
        <w:pStyle w:val="a0"/>
        <w:spacing w:before="120"/>
        <w:rPr>
          <w:b/>
          <w:sz w:val="28"/>
          <w:szCs w:val="28"/>
          <w:lang w:val="ru-RU"/>
        </w:rPr>
      </w:pPr>
      <w:r w:rsidRPr="00E7324E">
        <w:rPr>
          <w:b/>
          <w:sz w:val="28"/>
          <w:szCs w:val="28"/>
          <w:lang w:val="ru-RU"/>
        </w:rPr>
        <w:t>Климат</w:t>
      </w:r>
    </w:p>
    <w:p w14:paraId="6FCAC6AA" w14:textId="6B5F40D4" w:rsidR="005D6153" w:rsidRPr="00E7324E" w:rsidRDefault="005D6153" w:rsidP="005D6153">
      <w:pPr>
        <w:pStyle w:val="101"/>
        <w:rPr>
          <w:sz w:val="28"/>
          <w:szCs w:val="28"/>
        </w:rPr>
      </w:pPr>
      <w:r w:rsidRPr="00E7324E">
        <w:rPr>
          <w:sz w:val="28"/>
          <w:szCs w:val="28"/>
        </w:rPr>
        <w:t xml:space="preserve">Климат - резко континентальный, средняя продолжительность периода с отрицательными температурами 240 - 245 дней, с положительными температурами 120 - 125 дней. Зимой средняя температура колеблется от -16 до -19 </w:t>
      </w:r>
      <w:r w:rsidRPr="00E7324E">
        <w:rPr>
          <w:sz w:val="28"/>
          <w:szCs w:val="28"/>
          <w:vertAlign w:val="superscript"/>
        </w:rPr>
        <w:t>о</w:t>
      </w:r>
      <w:r w:rsidRPr="00E7324E">
        <w:rPr>
          <w:sz w:val="28"/>
          <w:szCs w:val="28"/>
        </w:rPr>
        <w:t>С, минимальная опускается до - 48</w:t>
      </w:r>
      <w:r w:rsidR="002D7C52" w:rsidRPr="002D7C52">
        <w:rPr>
          <w:sz w:val="28"/>
          <w:szCs w:val="28"/>
          <w:vertAlign w:val="superscript"/>
        </w:rPr>
        <w:t xml:space="preserve"> </w:t>
      </w:r>
      <w:r w:rsidR="002D7C52" w:rsidRPr="00E7324E">
        <w:rPr>
          <w:sz w:val="28"/>
          <w:szCs w:val="28"/>
          <w:vertAlign w:val="superscript"/>
        </w:rPr>
        <w:t>о</w:t>
      </w:r>
      <w:r w:rsidR="002D7C52" w:rsidRPr="00E7324E">
        <w:rPr>
          <w:sz w:val="28"/>
          <w:szCs w:val="28"/>
        </w:rPr>
        <w:t>С</w:t>
      </w:r>
      <w:r w:rsidRPr="00E7324E">
        <w:rPr>
          <w:sz w:val="28"/>
          <w:szCs w:val="28"/>
        </w:rPr>
        <w:t>. Положительные температуры начинаются уже с апреля. Продолжительность вегетационного периода с температурой выше плюс 15 град, ограничивается 90 - 92 днями.</w:t>
      </w:r>
    </w:p>
    <w:p w14:paraId="51345886" w14:textId="77777777" w:rsidR="005D6153" w:rsidRPr="00E7324E" w:rsidRDefault="005D6153" w:rsidP="005D6153">
      <w:pPr>
        <w:pStyle w:val="101"/>
        <w:rPr>
          <w:sz w:val="28"/>
          <w:szCs w:val="28"/>
        </w:rPr>
      </w:pPr>
      <w:r w:rsidRPr="00E7324E">
        <w:rPr>
          <w:sz w:val="28"/>
          <w:szCs w:val="28"/>
        </w:rPr>
        <w:lastRenderedPageBreak/>
        <w:t>В течение длительной зимы (до 5 месяцев) над районом преобладает антициклонный режим, обуславливающий низкие температуры.</w:t>
      </w:r>
    </w:p>
    <w:p w14:paraId="6034F4C1" w14:textId="460EAA1A" w:rsidR="005D6153" w:rsidRPr="00E7324E" w:rsidRDefault="005D6153" w:rsidP="005D6153">
      <w:pPr>
        <w:pStyle w:val="101"/>
        <w:rPr>
          <w:sz w:val="28"/>
          <w:szCs w:val="28"/>
        </w:rPr>
      </w:pPr>
      <w:r w:rsidRPr="00E7324E">
        <w:rPr>
          <w:sz w:val="28"/>
          <w:szCs w:val="28"/>
        </w:rPr>
        <w:t>Средняя температура января (самого холодного</w:t>
      </w:r>
      <w:r w:rsidR="002D7C52">
        <w:rPr>
          <w:sz w:val="28"/>
          <w:szCs w:val="28"/>
        </w:rPr>
        <w:t xml:space="preserve"> месяца года) составляет - 19,8</w:t>
      </w:r>
      <w:r w:rsidR="002D7C52" w:rsidRPr="002D7C52">
        <w:rPr>
          <w:sz w:val="28"/>
          <w:szCs w:val="28"/>
          <w:vertAlign w:val="superscript"/>
        </w:rPr>
        <w:t xml:space="preserve"> </w:t>
      </w:r>
      <w:r w:rsidR="002D7C52" w:rsidRPr="00E7324E">
        <w:rPr>
          <w:sz w:val="28"/>
          <w:szCs w:val="28"/>
          <w:vertAlign w:val="superscript"/>
        </w:rPr>
        <w:t>о</w:t>
      </w:r>
      <w:r w:rsidR="002D7C52" w:rsidRPr="00E7324E">
        <w:rPr>
          <w:sz w:val="28"/>
          <w:szCs w:val="28"/>
        </w:rPr>
        <w:t>С</w:t>
      </w:r>
      <w:r w:rsidRPr="00E7324E">
        <w:rPr>
          <w:sz w:val="28"/>
          <w:szCs w:val="28"/>
        </w:rPr>
        <w:t>.</w:t>
      </w:r>
    </w:p>
    <w:p w14:paraId="6A9E756A" w14:textId="330CFBA4" w:rsidR="005D6153" w:rsidRPr="00E7324E" w:rsidRDefault="005D6153" w:rsidP="005D6153">
      <w:pPr>
        <w:pStyle w:val="101"/>
        <w:rPr>
          <w:sz w:val="28"/>
          <w:szCs w:val="28"/>
        </w:rPr>
      </w:pPr>
      <w:r w:rsidRPr="00E7324E">
        <w:rPr>
          <w:sz w:val="28"/>
          <w:szCs w:val="28"/>
        </w:rPr>
        <w:t xml:space="preserve">Для весны характерно быстрое повышение среднесуточных температур и быстрое прогревание и просыхание почвы. Однако в мае и июне отмечаются периоды значительного понижения </w:t>
      </w:r>
      <w:del w:id="47" w:author="Елисова" w:date="2020-07-29T16:38:00Z">
        <w:r w:rsidRPr="00E7324E" w:rsidDel="006450DC">
          <w:rPr>
            <w:sz w:val="28"/>
            <w:szCs w:val="28"/>
          </w:rPr>
          <w:delText>температуру</w:delText>
        </w:r>
      </w:del>
      <w:ins w:id="48" w:author="Елисова" w:date="2020-07-29T16:38:00Z">
        <w:r w:rsidR="006450DC" w:rsidRPr="00E7324E">
          <w:rPr>
            <w:sz w:val="28"/>
            <w:szCs w:val="28"/>
          </w:rPr>
          <w:t>температур</w:t>
        </w:r>
        <w:r w:rsidR="006450DC">
          <w:rPr>
            <w:sz w:val="28"/>
            <w:szCs w:val="28"/>
          </w:rPr>
          <w:t>ы</w:t>
        </w:r>
      </w:ins>
      <w:r w:rsidRPr="00E7324E">
        <w:rPr>
          <w:sz w:val="28"/>
          <w:szCs w:val="28"/>
        </w:rPr>
        <w:t xml:space="preserve">, </w:t>
      </w:r>
      <w:del w:id="49" w:author="Елисова" w:date="2020-07-29T16:38:00Z">
        <w:r w:rsidRPr="00E7324E" w:rsidDel="006450DC">
          <w:rPr>
            <w:sz w:val="28"/>
            <w:szCs w:val="28"/>
          </w:rPr>
          <w:delText xml:space="preserve">связанного </w:delText>
        </w:r>
      </w:del>
      <w:ins w:id="50" w:author="Елисова" w:date="2020-07-29T16:38:00Z">
        <w:r w:rsidR="006450DC" w:rsidRPr="00E7324E">
          <w:rPr>
            <w:sz w:val="28"/>
            <w:szCs w:val="28"/>
          </w:rPr>
          <w:t>связанн</w:t>
        </w:r>
        <w:r w:rsidR="006450DC">
          <w:rPr>
            <w:sz w:val="28"/>
            <w:szCs w:val="28"/>
          </w:rPr>
          <w:t>ые</w:t>
        </w:r>
        <w:r w:rsidR="006450DC" w:rsidRPr="00E7324E">
          <w:rPr>
            <w:sz w:val="28"/>
            <w:szCs w:val="28"/>
          </w:rPr>
          <w:t xml:space="preserve"> </w:t>
        </w:r>
      </w:ins>
      <w:r w:rsidRPr="00E7324E">
        <w:rPr>
          <w:sz w:val="28"/>
          <w:szCs w:val="28"/>
        </w:rPr>
        <w:t>с вторжением холодного воздуха.</w:t>
      </w:r>
    </w:p>
    <w:p w14:paraId="5C0B5386" w14:textId="77777777" w:rsidR="005D6153" w:rsidRPr="00E7324E" w:rsidRDefault="005D6153" w:rsidP="005D6153">
      <w:pPr>
        <w:pStyle w:val="101"/>
        <w:rPr>
          <w:sz w:val="28"/>
          <w:szCs w:val="28"/>
        </w:rPr>
      </w:pPr>
      <w:r w:rsidRPr="00E7324E">
        <w:rPr>
          <w:sz w:val="28"/>
          <w:szCs w:val="28"/>
        </w:rPr>
        <w:t xml:space="preserve">Основная масса осадков выпадает в холодный период года. Во время весеннего паводка и в летнее-осеннюю межень в водные объекты поступает не более 8-11% годовой суммы осадков. </w:t>
      </w:r>
    </w:p>
    <w:p w14:paraId="39902AB9" w14:textId="77777777" w:rsidR="005D6153" w:rsidRPr="00E7324E" w:rsidRDefault="005D6153" w:rsidP="005D6153">
      <w:pPr>
        <w:pStyle w:val="101"/>
        <w:rPr>
          <w:sz w:val="28"/>
          <w:szCs w:val="28"/>
        </w:rPr>
      </w:pPr>
      <w:r w:rsidRPr="00E7324E">
        <w:rPr>
          <w:sz w:val="28"/>
          <w:szCs w:val="28"/>
        </w:rPr>
        <w:t xml:space="preserve">Дефицит естественного поверхностного в обычные годы составляет 245 мм, а во время засух – возрастает до 298 мм. </w:t>
      </w:r>
    </w:p>
    <w:p w14:paraId="6AC3DC63" w14:textId="77777777" w:rsidR="005D6153" w:rsidRPr="00E7324E" w:rsidRDefault="005D6153" w:rsidP="005D6153">
      <w:pPr>
        <w:pStyle w:val="101"/>
        <w:rPr>
          <w:sz w:val="28"/>
          <w:szCs w:val="28"/>
        </w:rPr>
      </w:pPr>
      <w:r w:rsidRPr="00E7324E">
        <w:rPr>
          <w:sz w:val="28"/>
          <w:szCs w:val="28"/>
        </w:rPr>
        <w:t>Равнинный характер рельефа препятствует эффективному дренированию водосборных бассейнов - происходит аккумуляция атмосферных осадков и поверхностного стока в многочисленных понижениях, из которых значительная часть снежного покрова и воды испаряется в атмосферу в связи с засушливым климатом.</w:t>
      </w:r>
    </w:p>
    <w:p w14:paraId="76EAB25B" w14:textId="77777777" w:rsidR="005D6153" w:rsidRPr="00E7324E" w:rsidRDefault="005D6153" w:rsidP="005D6153">
      <w:pPr>
        <w:pStyle w:val="101"/>
        <w:rPr>
          <w:sz w:val="28"/>
          <w:szCs w:val="28"/>
        </w:rPr>
      </w:pPr>
      <w:r w:rsidRPr="00E7324E">
        <w:rPr>
          <w:sz w:val="28"/>
          <w:szCs w:val="28"/>
        </w:rPr>
        <w:t>В связи с дефицитом поверхностного стока и засушливыми чертами климата в конце лета уровень озер понижается на 16-60 см, а в периоды сильных засух мелководные озера полностью обсыхают.</w:t>
      </w:r>
    </w:p>
    <w:p w14:paraId="04FFF13A" w14:textId="629EC8A6" w:rsidR="00D765A2" w:rsidRPr="00E7324E" w:rsidRDefault="008675EE" w:rsidP="00717201">
      <w:pPr>
        <w:pStyle w:val="a0"/>
        <w:spacing w:before="120"/>
        <w:rPr>
          <w:b/>
          <w:sz w:val="28"/>
          <w:szCs w:val="28"/>
          <w:lang w:val="ru-RU"/>
        </w:rPr>
      </w:pPr>
      <w:r w:rsidRPr="00E7324E">
        <w:rPr>
          <w:b/>
          <w:sz w:val="28"/>
          <w:szCs w:val="28"/>
          <w:lang w:val="ru-RU"/>
        </w:rPr>
        <w:t>Рельеф</w:t>
      </w:r>
    </w:p>
    <w:p w14:paraId="5FAC92CD" w14:textId="77777777" w:rsidR="00391457" w:rsidRPr="00E7324E" w:rsidRDefault="00391457" w:rsidP="00391457">
      <w:pPr>
        <w:pStyle w:val="af1"/>
        <w:ind w:left="0" w:firstLine="709"/>
        <w:rPr>
          <w:sz w:val="28"/>
          <w:szCs w:val="28"/>
        </w:rPr>
      </w:pPr>
      <w:r w:rsidRPr="00E7324E">
        <w:rPr>
          <w:bCs/>
          <w:sz w:val="28"/>
          <w:szCs w:val="28"/>
        </w:rPr>
        <w:t>Площадь района приурочена к основному прогибу Колывань-Томской складчатой зоны, перекрытому осадками мезо-кайнозойского чехла Западно-Сибирской низменности.</w:t>
      </w:r>
      <w:r w:rsidRPr="00E7324E">
        <w:rPr>
          <w:sz w:val="28"/>
          <w:szCs w:val="28"/>
        </w:rPr>
        <w:t xml:space="preserve"> </w:t>
      </w:r>
    </w:p>
    <w:p w14:paraId="7A88A719" w14:textId="77777777" w:rsidR="00391457" w:rsidRPr="00E7324E" w:rsidRDefault="00391457" w:rsidP="00391457">
      <w:pPr>
        <w:pStyle w:val="af1"/>
        <w:ind w:left="0" w:firstLine="709"/>
        <w:rPr>
          <w:sz w:val="28"/>
          <w:szCs w:val="28"/>
        </w:rPr>
      </w:pPr>
      <w:r w:rsidRPr="00E7324E">
        <w:rPr>
          <w:sz w:val="28"/>
          <w:szCs w:val="28"/>
        </w:rPr>
        <w:t>Колывань-Томская складчатая зона сложена девонскими и раннекаменноугольными отложениями, прорванными телами позднепалеозойских щелочных гранитов Обского комплекса и телами щелочно-базальтовых даек.</w:t>
      </w:r>
    </w:p>
    <w:p w14:paraId="677F681C" w14:textId="77777777" w:rsidR="00391457" w:rsidRPr="00E7324E" w:rsidRDefault="00391457" w:rsidP="00391457">
      <w:pPr>
        <w:pStyle w:val="af1"/>
        <w:ind w:left="0" w:firstLine="709"/>
        <w:rPr>
          <w:sz w:val="28"/>
          <w:szCs w:val="28"/>
          <w:shd w:val="clear" w:color="auto" w:fill="FFFFFF"/>
        </w:rPr>
      </w:pPr>
      <w:r w:rsidRPr="00E7324E">
        <w:rPr>
          <w:sz w:val="28"/>
          <w:szCs w:val="28"/>
          <w:shd w:val="clear" w:color="auto" w:fill="FFFFFF"/>
        </w:rPr>
        <w:t>Меловые отложения включают аргиллиты верхней части разреза баженовской свиты, прибрежно-морские осадки куломзинской (аргиллиты, песчаники) и тарской (песчаники) свит, песчано-глинистые осадки опресненных бассейнов киялинской, покурской и ипатовской свит и морские глины кузнецовской, славгородской и ганькинской свит.</w:t>
      </w:r>
    </w:p>
    <w:p w14:paraId="1DC9E818" w14:textId="77777777" w:rsidR="00391457" w:rsidRPr="00E7324E" w:rsidRDefault="00391457" w:rsidP="00391457">
      <w:pPr>
        <w:pStyle w:val="af1"/>
        <w:ind w:left="0" w:firstLine="709"/>
        <w:rPr>
          <w:sz w:val="28"/>
          <w:szCs w:val="28"/>
        </w:rPr>
      </w:pPr>
      <w:r w:rsidRPr="00E7324E">
        <w:rPr>
          <w:sz w:val="28"/>
          <w:szCs w:val="28"/>
        </w:rPr>
        <w:t>Палеогеновые отложения сложены морской глинистой толщей люлинворской и тавдинской свит и континентальными песчано-глинистыми осадками атлымской, новомихайловской и журавской свит.</w:t>
      </w:r>
    </w:p>
    <w:p w14:paraId="65D9A61A" w14:textId="77777777" w:rsidR="00391457" w:rsidRPr="00E7324E" w:rsidRDefault="00391457" w:rsidP="00391457">
      <w:pPr>
        <w:pStyle w:val="af1"/>
        <w:ind w:left="0" w:firstLine="709"/>
        <w:rPr>
          <w:sz w:val="28"/>
          <w:szCs w:val="28"/>
        </w:rPr>
      </w:pPr>
      <w:r w:rsidRPr="00E7324E">
        <w:rPr>
          <w:sz w:val="28"/>
          <w:szCs w:val="28"/>
          <w:shd w:val="clear" w:color="auto" w:fill="FFFFFF"/>
        </w:rPr>
        <w:t>Неогеновые отложения представлены песчано-алеврито-глинистой толщей абросимовской и бещеульской свит, песчано-глинистыми осадками таволжанской, павлодарской, новостаничной свит и песками</w:t>
      </w:r>
      <w:r w:rsidRPr="00E7324E">
        <w:rPr>
          <w:sz w:val="28"/>
          <w:szCs w:val="28"/>
        </w:rPr>
        <w:t xml:space="preserve"> чановской свиты.</w:t>
      </w:r>
    </w:p>
    <w:p w14:paraId="69C614ED" w14:textId="77777777" w:rsidR="00391457" w:rsidRPr="00E7324E" w:rsidRDefault="00391457" w:rsidP="00391457">
      <w:pPr>
        <w:pStyle w:val="af1"/>
        <w:ind w:left="0" w:firstLine="709"/>
        <w:rPr>
          <w:sz w:val="28"/>
          <w:szCs w:val="28"/>
          <w:shd w:val="clear" w:color="auto" w:fill="FFFFFF"/>
        </w:rPr>
      </w:pPr>
      <w:r w:rsidRPr="00E7324E">
        <w:rPr>
          <w:sz w:val="28"/>
          <w:szCs w:val="28"/>
          <w:shd w:val="clear" w:color="auto" w:fill="FFFFFF"/>
        </w:rPr>
        <w:t xml:space="preserve">В верхней части геологического разреза залегает чехол четвертичных образований, представленных суглинками и супесями краснодубровской </w:t>
      </w:r>
      <w:r w:rsidRPr="00E7324E">
        <w:rPr>
          <w:sz w:val="28"/>
          <w:szCs w:val="28"/>
          <w:shd w:val="clear" w:color="auto" w:fill="FFFFFF"/>
        </w:rPr>
        <w:lastRenderedPageBreak/>
        <w:t>свиты мощностью от 10-20 до 50-</w:t>
      </w:r>
      <w:smartTag w:uri="urn:schemas-microsoft-com:office:smarttags" w:element="metricconverter">
        <w:smartTagPr>
          <w:attr w:name="ProductID" w:val="80 м"/>
        </w:smartTagPr>
        <w:r w:rsidRPr="00E7324E">
          <w:rPr>
            <w:sz w:val="28"/>
            <w:szCs w:val="28"/>
            <w:shd w:val="clear" w:color="auto" w:fill="FFFFFF"/>
          </w:rPr>
          <w:t>80 м</w:t>
        </w:r>
      </w:smartTag>
      <w:r w:rsidRPr="00E7324E">
        <w:rPr>
          <w:sz w:val="28"/>
          <w:szCs w:val="28"/>
          <w:shd w:val="clear" w:color="auto" w:fill="FFFFFF"/>
        </w:rPr>
        <w:t xml:space="preserve"> и озёрные суглинками федосовской свиты. </w:t>
      </w:r>
    </w:p>
    <w:p w14:paraId="60A91109" w14:textId="77777777" w:rsidR="00391457" w:rsidRPr="00E7324E" w:rsidRDefault="00391457" w:rsidP="00391457">
      <w:pPr>
        <w:pStyle w:val="af1"/>
        <w:ind w:left="0" w:firstLine="709"/>
        <w:rPr>
          <w:sz w:val="28"/>
          <w:szCs w:val="28"/>
        </w:rPr>
      </w:pPr>
      <w:r w:rsidRPr="00E7324E">
        <w:rPr>
          <w:sz w:val="28"/>
          <w:szCs w:val="28"/>
        </w:rPr>
        <w:t>К неблагоприятным территориям для строительства относятся участки, на которых наблюдаются физико-геологические процессы: рытвины, промоины, размыв берега.</w:t>
      </w:r>
    </w:p>
    <w:p w14:paraId="61716F2E" w14:textId="7A17FA5D" w:rsidR="00796393" w:rsidRPr="00E7324E" w:rsidRDefault="00796393" w:rsidP="00717201">
      <w:pPr>
        <w:pStyle w:val="a0"/>
        <w:spacing w:before="120"/>
        <w:rPr>
          <w:b/>
          <w:sz w:val="28"/>
          <w:szCs w:val="28"/>
          <w:lang w:val="ru-RU"/>
        </w:rPr>
      </w:pPr>
      <w:r w:rsidRPr="00E7324E">
        <w:rPr>
          <w:b/>
          <w:sz w:val="28"/>
          <w:szCs w:val="28"/>
          <w:lang w:val="ru-RU"/>
        </w:rPr>
        <w:t>Почвы</w:t>
      </w:r>
    </w:p>
    <w:p w14:paraId="57C30FE7" w14:textId="0CFD625C" w:rsidR="00796393" w:rsidRPr="00E7324E" w:rsidRDefault="00796393" w:rsidP="00796393">
      <w:pPr>
        <w:pStyle w:val="a0"/>
        <w:rPr>
          <w:sz w:val="28"/>
          <w:szCs w:val="28"/>
          <w:lang w:val="ru-RU"/>
        </w:rPr>
      </w:pPr>
      <w:r w:rsidRPr="00E7324E">
        <w:rPr>
          <w:sz w:val="28"/>
          <w:szCs w:val="28"/>
          <w:lang w:val="ru-RU"/>
        </w:rPr>
        <w:t xml:space="preserve">Наибольшее распространение на территории поселения имеют дерново-подзолистые и подзолистые почвы. </w:t>
      </w:r>
    </w:p>
    <w:p w14:paraId="7145E2BD" w14:textId="77777777" w:rsidR="00796393" w:rsidRPr="00E7324E" w:rsidRDefault="00796393" w:rsidP="00796393">
      <w:pPr>
        <w:pStyle w:val="a0"/>
        <w:rPr>
          <w:sz w:val="28"/>
          <w:szCs w:val="28"/>
          <w:lang w:val="ru-RU"/>
        </w:rPr>
      </w:pPr>
      <w:r w:rsidRPr="00E7324E">
        <w:rPr>
          <w:sz w:val="28"/>
          <w:szCs w:val="28"/>
          <w:lang w:val="ru-RU"/>
        </w:rPr>
        <w:t>Почвы характеризуются как повышенной кислотностью, так и низким содержанием гумуса.</w:t>
      </w:r>
    </w:p>
    <w:p w14:paraId="3D5AD6F8" w14:textId="6243920E" w:rsidR="00796393" w:rsidRPr="00E7324E" w:rsidRDefault="00796393" w:rsidP="00796393">
      <w:pPr>
        <w:pStyle w:val="a0"/>
        <w:rPr>
          <w:sz w:val="28"/>
          <w:szCs w:val="28"/>
          <w:lang w:val="ru-RU"/>
        </w:rPr>
      </w:pPr>
      <w:r w:rsidRPr="00E7324E">
        <w:rPr>
          <w:sz w:val="28"/>
          <w:szCs w:val="28"/>
          <w:lang w:val="ru-RU"/>
        </w:rPr>
        <w:t xml:space="preserve">Плодородие почв в поселении – </w:t>
      </w:r>
      <w:commentRangeStart w:id="51"/>
      <w:r w:rsidRPr="00E7324E">
        <w:rPr>
          <w:sz w:val="28"/>
          <w:szCs w:val="28"/>
          <w:lang w:val="ru-RU"/>
        </w:rPr>
        <w:t>низкое</w:t>
      </w:r>
      <w:commentRangeEnd w:id="51"/>
      <w:r w:rsidR="006450DC">
        <w:rPr>
          <w:rStyle w:val="afff9"/>
          <w:lang w:val="ru-RU" w:eastAsia="ru-RU" w:bidi="ar-SA"/>
        </w:rPr>
        <w:commentReference w:id="51"/>
      </w:r>
      <w:r w:rsidRPr="00E7324E">
        <w:rPr>
          <w:sz w:val="28"/>
          <w:szCs w:val="28"/>
          <w:lang w:val="ru-RU"/>
        </w:rPr>
        <w:t xml:space="preserve">. </w:t>
      </w:r>
    </w:p>
    <w:p w14:paraId="60F5BB90" w14:textId="554710EE" w:rsidR="00796393" w:rsidRPr="00E7324E" w:rsidRDefault="00796393" w:rsidP="00796393">
      <w:pPr>
        <w:pStyle w:val="a0"/>
        <w:rPr>
          <w:sz w:val="28"/>
          <w:szCs w:val="28"/>
          <w:lang w:val="ru-RU"/>
        </w:rPr>
      </w:pPr>
      <w:r w:rsidRPr="00E7324E">
        <w:rPr>
          <w:sz w:val="28"/>
          <w:szCs w:val="28"/>
          <w:lang w:val="ru-RU"/>
        </w:rPr>
        <w:t>Мерами по улучшению плодородия почв является их известкование и внесение в них минеральных и органических удобрений, фосфора.</w:t>
      </w:r>
    </w:p>
    <w:p w14:paraId="133003C0" w14:textId="77777777" w:rsidR="00CE6F28" w:rsidRPr="00E7324E" w:rsidRDefault="00CE6F28" w:rsidP="00AF138C">
      <w:pPr>
        <w:pStyle w:val="a0"/>
        <w:spacing w:before="120"/>
        <w:rPr>
          <w:b/>
          <w:sz w:val="28"/>
          <w:szCs w:val="28"/>
          <w:lang w:val="ru-RU"/>
        </w:rPr>
      </w:pPr>
      <w:bookmarkStart w:id="52" w:name="_Toc522808442"/>
      <w:bookmarkEnd w:id="44"/>
      <w:bookmarkEnd w:id="45"/>
      <w:bookmarkEnd w:id="46"/>
      <w:r w:rsidRPr="00E7324E">
        <w:rPr>
          <w:b/>
          <w:sz w:val="28"/>
          <w:szCs w:val="28"/>
          <w:lang w:val="ru-RU"/>
        </w:rPr>
        <w:t>Водные ресурсы</w:t>
      </w:r>
    </w:p>
    <w:p w14:paraId="340CA26F" w14:textId="77777777" w:rsidR="00CE6F28" w:rsidRPr="00E7324E" w:rsidRDefault="00CE6F28" w:rsidP="00CE6F28">
      <w:pPr>
        <w:pStyle w:val="a0"/>
        <w:rPr>
          <w:sz w:val="28"/>
          <w:szCs w:val="28"/>
          <w:lang w:val="ru-RU"/>
        </w:rPr>
      </w:pPr>
      <w:r w:rsidRPr="00E7324E">
        <w:rPr>
          <w:sz w:val="28"/>
          <w:szCs w:val="28"/>
          <w:lang w:val="ru-RU"/>
        </w:rPr>
        <w:t>Район богат водными ресурсами. На территории района располагается средняя часть Новосибирского водохранилища протяжённостью 86 километров. Ширина водохранилища достигает 4 километров, максимальная глубина — 12 метров. На территории района также протекает 16 малых рек, большинство из них — короткие, маловодные и мелководные. Озёр в районе практически нет, есть только сельскохозяйственные пруды. Размеры водоохранных зон для всех водных объектов Кирзинского сельсовета определяются в соответствии с Водным кодексом РФ.</w:t>
      </w:r>
    </w:p>
    <w:p w14:paraId="63C05350" w14:textId="77777777" w:rsidR="00CE6F28" w:rsidRPr="00E7324E" w:rsidRDefault="00CE6F28" w:rsidP="00CE6F28">
      <w:pPr>
        <w:pStyle w:val="a0"/>
        <w:rPr>
          <w:sz w:val="28"/>
          <w:szCs w:val="28"/>
          <w:lang w:val="ru-RU"/>
        </w:rPr>
      </w:pPr>
      <w:r w:rsidRPr="00E7324E">
        <w:rPr>
          <w:sz w:val="28"/>
          <w:szCs w:val="28"/>
          <w:lang w:val="ru-RU"/>
        </w:rPr>
        <w:t>В силу статьи 6 Водного кодекса РФ,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Водным кодексом и другими федеральными законами; в силу пункта 8 статьи 27 Земельного кодекса РФ, приватизация земельных участков в пределах береговой полосы, установленной в соответствии с Водным кодексом РФ запрещена.</w:t>
      </w:r>
    </w:p>
    <w:p w14:paraId="11572410" w14:textId="460271C9" w:rsidR="008C6D4D" w:rsidRPr="00E7324E" w:rsidRDefault="00A5122F" w:rsidP="006834A7">
      <w:pPr>
        <w:pStyle w:val="3"/>
        <w:numPr>
          <w:ilvl w:val="2"/>
          <w:numId w:val="4"/>
        </w:numPr>
        <w:ind w:left="1077" w:firstLine="0"/>
        <w:rPr>
          <w:i w:val="0"/>
          <w:sz w:val="28"/>
          <w:szCs w:val="28"/>
        </w:rPr>
      </w:pPr>
      <w:bookmarkStart w:id="53" w:name="_Toc45115267"/>
      <w:r w:rsidRPr="00E7324E">
        <w:rPr>
          <w:i w:val="0"/>
          <w:sz w:val="28"/>
          <w:szCs w:val="28"/>
        </w:rPr>
        <w:t>Демографическая ситуация</w:t>
      </w:r>
      <w:bookmarkEnd w:id="52"/>
      <w:bookmarkEnd w:id="53"/>
    </w:p>
    <w:p w14:paraId="570F41AB" w14:textId="127A958D" w:rsidR="007A10C5" w:rsidRPr="00E7324E" w:rsidRDefault="007A10C5" w:rsidP="007A10C5">
      <w:pPr>
        <w:ind w:firstLine="709"/>
        <w:rPr>
          <w:sz w:val="28"/>
          <w:szCs w:val="28"/>
          <w:lang w:eastAsia="ar-SA" w:bidi="en-US"/>
        </w:rPr>
      </w:pPr>
      <w:bookmarkStart w:id="54" w:name="_Toc370201485"/>
      <w:r w:rsidRPr="00E7324E">
        <w:rPr>
          <w:sz w:val="28"/>
          <w:szCs w:val="28"/>
          <w:lang w:eastAsia="ar-SA" w:bidi="en-US"/>
        </w:rPr>
        <w:t xml:space="preserve">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w:t>
      </w:r>
      <w:r w:rsidR="00C56EFA" w:rsidRPr="00E7324E">
        <w:rPr>
          <w:sz w:val="28"/>
          <w:szCs w:val="28"/>
          <w:lang w:eastAsia="ar-SA" w:bidi="en-US"/>
        </w:rPr>
        <w:t>Кирзинского</w:t>
      </w:r>
      <w:r w:rsidR="007E2801" w:rsidRPr="00E7324E">
        <w:rPr>
          <w:sz w:val="28"/>
          <w:szCs w:val="28"/>
          <w:lang w:eastAsia="ar-SA" w:bidi="en-US"/>
        </w:rPr>
        <w:t xml:space="preserve"> </w:t>
      </w:r>
      <w:r w:rsidR="00007DD7" w:rsidRPr="00E7324E">
        <w:rPr>
          <w:sz w:val="28"/>
          <w:szCs w:val="28"/>
          <w:lang w:eastAsia="ar-SA" w:bidi="en-US"/>
        </w:rPr>
        <w:t>сельсовета</w:t>
      </w:r>
      <w:r w:rsidRPr="00E7324E">
        <w:rPr>
          <w:sz w:val="28"/>
          <w:szCs w:val="28"/>
          <w:lang w:eastAsia="ar-SA" w:bidi="en-US"/>
        </w:rPr>
        <w:t xml:space="preserve">. </w:t>
      </w:r>
    </w:p>
    <w:p w14:paraId="7F571E60" w14:textId="2C965E42" w:rsidR="007A10C5" w:rsidRPr="00E7324E" w:rsidRDefault="007A10C5" w:rsidP="007A10C5">
      <w:pPr>
        <w:ind w:firstLine="709"/>
        <w:rPr>
          <w:sz w:val="28"/>
          <w:szCs w:val="28"/>
          <w:lang w:eastAsia="ar-SA" w:bidi="en-US"/>
        </w:rPr>
      </w:pPr>
      <w:r w:rsidRPr="00E7324E">
        <w:rPr>
          <w:sz w:val="28"/>
          <w:szCs w:val="28"/>
          <w:lang w:eastAsia="ar-SA" w:bidi="en-US"/>
        </w:rPr>
        <w:t xml:space="preserve">Динамика изменения численности населения </w:t>
      </w:r>
      <w:r w:rsidR="00C56EFA" w:rsidRPr="00E7324E">
        <w:rPr>
          <w:sz w:val="28"/>
          <w:szCs w:val="28"/>
          <w:lang w:eastAsia="ar-SA" w:bidi="en-US"/>
        </w:rPr>
        <w:t>Кирзинского</w:t>
      </w:r>
      <w:r w:rsidR="007E2801" w:rsidRPr="00E7324E">
        <w:rPr>
          <w:sz w:val="28"/>
          <w:szCs w:val="28"/>
          <w:lang w:eastAsia="ar-SA" w:bidi="en-US"/>
        </w:rPr>
        <w:t xml:space="preserve"> </w:t>
      </w:r>
      <w:r w:rsidR="00007DD7" w:rsidRPr="00E7324E">
        <w:rPr>
          <w:sz w:val="28"/>
          <w:szCs w:val="28"/>
          <w:lang w:eastAsia="ar-SA" w:bidi="en-US"/>
        </w:rPr>
        <w:t>сельсовета</w:t>
      </w:r>
      <w:r w:rsidR="00013A89" w:rsidRPr="00E7324E">
        <w:rPr>
          <w:sz w:val="28"/>
          <w:szCs w:val="28"/>
          <w:lang w:eastAsia="ar-SA" w:bidi="en-US"/>
        </w:rPr>
        <w:t xml:space="preserve"> </w:t>
      </w:r>
      <w:r w:rsidRPr="00E7324E">
        <w:rPr>
          <w:sz w:val="28"/>
          <w:szCs w:val="28"/>
          <w:lang w:eastAsia="ar-SA" w:bidi="en-US"/>
        </w:rPr>
        <w:t xml:space="preserve">за последние </w:t>
      </w:r>
      <w:r w:rsidR="00007DD7" w:rsidRPr="00E7324E">
        <w:rPr>
          <w:sz w:val="28"/>
          <w:szCs w:val="28"/>
          <w:lang w:eastAsia="ar-SA" w:bidi="en-US"/>
        </w:rPr>
        <w:t>5</w:t>
      </w:r>
      <w:r w:rsidRPr="00E7324E">
        <w:rPr>
          <w:sz w:val="28"/>
          <w:szCs w:val="28"/>
          <w:lang w:eastAsia="ar-SA" w:bidi="en-US"/>
        </w:rPr>
        <w:t xml:space="preserve"> лет проанализирована в таблице </w:t>
      </w:r>
      <w:r w:rsidR="00D765A2" w:rsidRPr="00E7324E">
        <w:rPr>
          <w:sz w:val="28"/>
          <w:szCs w:val="28"/>
          <w:lang w:eastAsia="ar-SA" w:bidi="en-US"/>
        </w:rPr>
        <w:t>2.1</w:t>
      </w:r>
      <w:r w:rsidR="00BB4C46" w:rsidRPr="00E7324E">
        <w:rPr>
          <w:sz w:val="28"/>
          <w:szCs w:val="28"/>
          <w:lang w:eastAsia="ar-SA" w:bidi="en-US"/>
        </w:rPr>
        <w:t>.</w:t>
      </w:r>
    </w:p>
    <w:p w14:paraId="4C35403C" w14:textId="3977DC5E" w:rsidR="007A10C5" w:rsidRPr="00E7324E" w:rsidRDefault="00947B09" w:rsidP="00D765A2">
      <w:pPr>
        <w:spacing w:before="120"/>
        <w:jc w:val="right"/>
        <w:rPr>
          <w:b/>
          <w:sz w:val="28"/>
          <w:szCs w:val="28"/>
          <w:lang w:eastAsia="ar-SA" w:bidi="en-US"/>
        </w:rPr>
      </w:pPr>
      <w:r w:rsidRPr="00E7324E">
        <w:rPr>
          <w:b/>
          <w:sz w:val="28"/>
          <w:szCs w:val="28"/>
          <w:lang w:eastAsia="ar-SA" w:bidi="en-US"/>
        </w:rPr>
        <w:t xml:space="preserve">Таблица </w:t>
      </w:r>
      <w:r w:rsidR="00D765A2" w:rsidRPr="00E7324E">
        <w:rPr>
          <w:b/>
          <w:sz w:val="28"/>
          <w:szCs w:val="28"/>
          <w:lang w:eastAsia="ar-SA" w:bidi="en-US"/>
        </w:rPr>
        <w:t>2.1</w:t>
      </w:r>
    </w:p>
    <w:p w14:paraId="31EE2546" w14:textId="757D6DF0" w:rsidR="007A10C5" w:rsidRPr="00E7324E" w:rsidRDefault="007A10C5" w:rsidP="00D765A2">
      <w:pPr>
        <w:keepNext/>
        <w:suppressAutoHyphens/>
        <w:spacing w:after="120"/>
        <w:jc w:val="center"/>
        <w:rPr>
          <w:b/>
          <w:sz w:val="28"/>
          <w:szCs w:val="28"/>
          <w:lang w:eastAsia="ar-SA" w:bidi="en-US"/>
        </w:rPr>
      </w:pPr>
      <w:r w:rsidRPr="00E7324E">
        <w:rPr>
          <w:b/>
          <w:sz w:val="28"/>
          <w:szCs w:val="28"/>
          <w:lang w:eastAsia="ar-SA" w:bidi="en-US"/>
        </w:rPr>
        <w:lastRenderedPageBreak/>
        <w:t xml:space="preserve">Динамика изменения численности населения </w:t>
      </w:r>
      <w:r w:rsidR="00C56EFA" w:rsidRPr="00E7324E">
        <w:rPr>
          <w:b/>
          <w:sz w:val="28"/>
          <w:szCs w:val="28"/>
          <w:lang w:eastAsia="ar-SA" w:bidi="en-US"/>
        </w:rPr>
        <w:t>Кирзинского</w:t>
      </w:r>
      <w:r w:rsidR="007E2801" w:rsidRPr="00E7324E">
        <w:rPr>
          <w:b/>
          <w:sz w:val="28"/>
          <w:szCs w:val="28"/>
          <w:lang w:eastAsia="ar-SA" w:bidi="en-US"/>
        </w:rPr>
        <w:t xml:space="preserve"> </w:t>
      </w:r>
      <w:r w:rsidR="00007DD7" w:rsidRPr="00E7324E">
        <w:rPr>
          <w:b/>
          <w:sz w:val="28"/>
          <w:szCs w:val="28"/>
          <w:lang w:eastAsia="ar-SA" w:bidi="en-US"/>
        </w:rPr>
        <w:t>сельсовета</w:t>
      </w:r>
      <w:r w:rsidRPr="00E7324E">
        <w:rPr>
          <w:b/>
          <w:sz w:val="28"/>
          <w:szCs w:val="28"/>
          <w:lang w:eastAsia="ar-SA" w:bidi="en-US"/>
        </w:rPr>
        <w:t>, чел.</w:t>
      </w:r>
      <w:r w:rsidR="00FC31B9" w:rsidRPr="00E7324E">
        <w:rPr>
          <w:b/>
          <w:sz w:val="28"/>
          <w:szCs w:val="28"/>
          <w:lang w:eastAsia="ar-SA" w:bidi="en-US"/>
        </w:rPr>
        <w:t xml:space="preserve"> (данные на начало года)</w:t>
      </w:r>
    </w:p>
    <w:tbl>
      <w:tblPr>
        <w:tblW w:w="93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4380"/>
        <w:gridCol w:w="992"/>
        <w:gridCol w:w="992"/>
        <w:gridCol w:w="992"/>
        <w:gridCol w:w="993"/>
        <w:gridCol w:w="992"/>
      </w:tblGrid>
      <w:tr w:rsidR="00C533DF" w:rsidRPr="00E7324E" w14:paraId="5106E5D1" w14:textId="77777777" w:rsidTr="00A2647F">
        <w:trPr>
          <w:trHeight w:val="243"/>
        </w:trPr>
        <w:tc>
          <w:tcPr>
            <w:tcW w:w="4380" w:type="dxa"/>
            <w:shd w:val="clear" w:color="auto" w:fill="auto"/>
          </w:tcPr>
          <w:p w14:paraId="1DD10D3E" w14:textId="77777777" w:rsidR="00C533DF" w:rsidRPr="00E7324E" w:rsidRDefault="00C533DF" w:rsidP="00E152D7">
            <w:pPr>
              <w:keepNext/>
              <w:jc w:val="center"/>
              <w:rPr>
                <w:rFonts w:eastAsia="Calibri"/>
                <w:b/>
                <w:iCs/>
                <w:sz w:val="22"/>
                <w:szCs w:val="22"/>
                <w:lang w:eastAsia="en-US" w:bidi="en-US"/>
              </w:rPr>
            </w:pPr>
            <w:bookmarkStart w:id="55" w:name="OLE_LINK42"/>
            <w:bookmarkStart w:id="56" w:name="OLE_LINK43"/>
            <w:bookmarkStart w:id="57" w:name="OLE_LINK44"/>
            <w:r w:rsidRPr="00E7324E">
              <w:rPr>
                <w:rFonts w:eastAsia="Calibri"/>
                <w:b/>
                <w:iCs/>
                <w:sz w:val="22"/>
                <w:szCs w:val="22"/>
                <w:lang w:eastAsia="en-US" w:bidi="en-US"/>
              </w:rPr>
              <w:t>Населенный пункт</w:t>
            </w:r>
          </w:p>
        </w:tc>
        <w:tc>
          <w:tcPr>
            <w:tcW w:w="992" w:type="dxa"/>
            <w:shd w:val="clear" w:color="auto" w:fill="auto"/>
          </w:tcPr>
          <w:p w14:paraId="77F5B725" w14:textId="347B47FC" w:rsidR="00C533DF" w:rsidRPr="00E7324E" w:rsidRDefault="00C03996" w:rsidP="00E152D7">
            <w:pPr>
              <w:keepNext/>
              <w:jc w:val="center"/>
              <w:rPr>
                <w:rFonts w:eastAsia="Calibri"/>
                <w:b/>
                <w:iCs/>
                <w:sz w:val="22"/>
                <w:szCs w:val="22"/>
                <w:lang w:eastAsia="en-US" w:bidi="en-US"/>
              </w:rPr>
            </w:pPr>
            <w:r>
              <w:rPr>
                <w:rFonts w:eastAsia="Calibri"/>
                <w:b/>
                <w:iCs/>
                <w:sz w:val="22"/>
                <w:szCs w:val="22"/>
                <w:lang w:eastAsia="en-US" w:bidi="en-US"/>
              </w:rPr>
              <w:t>2015</w:t>
            </w:r>
            <w:r w:rsidR="00C533DF" w:rsidRPr="00E7324E">
              <w:rPr>
                <w:rFonts w:eastAsia="Calibri"/>
                <w:b/>
                <w:iCs/>
                <w:sz w:val="22"/>
                <w:szCs w:val="22"/>
                <w:lang w:eastAsia="en-US" w:bidi="en-US"/>
              </w:rPr>
              <w:t xml:space="preserve"> год</w:t>
            </w:r>
          </w:p>
        </w:tc>
        <w:tc>
          <w:tcPr>
            <w:tcW w:w="992" w:type="dxa"/>
            <w:shd w:val="clear" w:color="auto" w:fill="auto"/>
          </w:tcPr>
          <w:p w14:paraId="28800C6A" w14:textId="2EE607F4" w:rsidR="00C533DF" w:rsidRPr="00E7324E" w:rsidRDefault="00C03996" w:rsidP="00E152D7">
            <w:pPr>
              <w:keepNext/>
              <w:jc w:val="center"/>
              <w:rPr>
                <w:rFonts w:eastAsia="Calibri"/>
                <w:b/>
                <w:iCs/>
                <w:sz w:val="22"/>
                <w:szCs w:val="22"/>
                <w:lang w:eastAsia="en-US" w:bidi="en-US"/>
              </w:rPr>
            </w:pPr>
            <w:r>
              <w:rPr>
                <w:rFonts w:eastAsia="Calibri"/>
                <w:b/>
                <w:iCs/>
                <w:sz w:val="22"/>
                <w:szCs w:val="22"/>
                <w:lang w:eastAsia="en-US" w:bidi="en-US"/>
              </w:rPr>
              <w:t>2016</w:t>
            </w:r>
            <w:r w:rsidR="00C533DF" w:rsidRPr="00E7324E">
              <w:rPr>
                <w:rFonts w:eastAsia="Calibri"/>
                <w:b/>
                <w:iCs/>
                <w:sz w:val="22"/>
                <w:szCs w:val="22"/>
                <w:lang w:eastAsia="en-US" w:bidi="en-US"/>
              </w:rPr>
              <w:t xml:space="preserve"> год</w:t>
            </w:r>
          </w:p>
        </w:tc>
        <w:tc>
          <w:tcPr>
            <w:tcW w:w="992" w:type="dxa"/>
            <w:shd w:val="clear" w:color="auto" w:fill="auto"/>
          </w:tcPr>
          <w:p w14:paraId="53690FA7" w14:textId="2BE97728" w:rsidR="00C533DF" w:rsidRPr="00E7324E" w:rsidRDefault="00C03996" w:rsidP="00E152D7">
            <w:pPr>
              <w:keepNext/>
              <w:jc w:val="center"/>
              <w:rPr>
                <w:rFonts w:eastAsia="Calibri"/>
                <w:b/>
                <w:iCs/>
                <w:sz w:val="22"/>
                <w:szCs w:val="22"/>
                <w:lang w:eastAsia="en-US" w:bidi="en-US"/>
              </w:rPr>
            </w:pPr>
            <w:r>
              <w:rPr>
                <w:rFonts w:eastAsia="Calibri"/>
                <w:b/>
                <w:iCs/>
                <w:sz w:val="22"/>
                <w:szCs w:val="22"/>
                <w:lang w:eastAsia="en-US" w:bidi="en-US"/>
              </w:rPr>
              <w:t>2017</w:t>
            </w:r>
            <w:r w:rsidR="00C533DF" w:rsidRPr="00E7324E">
              <w:rPr>
                <w:rFonts w:eastAsia="Calibri"/>
                <w:b/>
                <w:iCs/>
                <w:sz w:val="22"/>
                <w:szCs w:val="22"/>
                <w:lang w:eastAsia="en-US" w:bidi="en-US"/>
              </w:rPr>
              <w:t xml:space="preserve"> год</w:t>
            </w:r>
          </w:p>
        </w:tc>
        <w:tc>
          <w:tcPr>
            <w:tcW w:w="993" w:type="dxa"/>
            <w:shd w:val="clear" w:color="auto" w:fill="auto"/>
          </w:tcPr>
          <w:p w14:paraId="008A6F03" w14:textId="5B4FCAA6" w:rsidR="00C533DF" w:rsidRPr="00E7324E" w:rsidRDefault="00C03996" w:rsidP="00E152D7">
            <w:pPr>
              <w:keepNext/>
              <w:jc w:val="center"/>
              <w:rPr>
                <w:rFonts w:eastAsia="Calibri"/>
                <w:b/>
                <w:iCs/>
                <w:sz w:val="22"/>
                <w:szCs w:val="22"/>
                <w:lang w:eastAsia="en-US" w:bidi="en-US"/>
              </w:rPr>
            </w:pPr>
            <w:r>
              <w:rPr>
                <w:rFonts w:eastAsia="Calibri"/>
                <w:b/>
                <w:iCs/>
                <w:sz w:val="22"/>
                <w:szCs w:val="22"/>
                <w:lang w:eastAsia="en-US" w:bidi="en-US"/>
              </w:rPr>
              <w:t>2018</w:t>
            </w:r>
            <w:r w:rsidR="00C533DF" w:rsidRPr="00E7324E">
              <w:rPr>
                <w:rFonts w:eastAsia="Calibri"/>
                <w:b/>
                <w:iCs/>
                <w:sz w:val="22"/>
                <w:szCs w:val="22"/>
                <w:lang w:eastAsia="en-US" w:bidi="en-US"/>
              </w:rPr>
              <w:t xml:space="preserve"> год</w:t>
            </w:r>
          </w:p>
        </w:tc>
        <w:tc>
          <w:tcPr>
            <w:tcW w:w="992" w:type="dxa"/>
            <w:shd w:val="clear" w:color="auto" w:fill="auto"/>
          </w:tcPr>
          <w:p w14:paraId="59D1646F" w14:textId="65E1D2CB" w:rsidR="00C533DF" w:rsidRPr="00E7324E" w:rsidRDefault="00C03996" w:rsidP="00E152D7">
            <w:pPr>
              <w:keepNext/>
              <w:jc w:val="center"/>
              <w:rPr>
                <w:rFonts w:eastAsia="Calibri"/>
                <w:b/>
                <w:iCs/>
                <w:sz w:val="22"/>
                <w:szCs w:val="22"/>
                <w:lang w:eastAsia="en-US" w:bidi="en-US"/>
              </w:rPr>
            </w:pPr>
            <w:r>
              <w:rPr>
                <w:rFonts w:eastAsia="Calibri"/>
                <w:b/>
                <w:iCs/>
                <w:sz w:val="22"/>
                <w:szCs w:val="22"/>
                <w:lang w:eastAsia="en-US" w:bidi="en-US"/>
              </w:rPr>
              <w:t>2019</w:t>
            </w:r>
            <w:r w:rsidR="00C533DF" w:rsidRPr="00E7324E">
              <w:rPr>
                <w:rFonts w:eastAsia="Calibri"/>
                <w:b/>
                <w:iCs/>
                <w:sz w:val="22"/>
                <w:szCs w:val="22"/>
                <w:lang w:eastAsia="en-US" w:bidi="en-US"/>
              </w:rPr>
              <w:t xml:space="preserve"> год</w:t>
            </w:r>
          </w:p>
        </w:tc>
      </w:tr>
      <w:tr w:rsidR="00C533DF" w:rsidRPr="00E7324E" w14:paraId="34D55C44" w14:textId="77777777" w:rsidTr="00A2647F">
        <w:trPr>
          <w:trHeight w:val="785"/>
        </w:trPr>
        <w:tc>
          <w:tcPr>
            <w:tcW w:w="4380" w:type="dxa"/>
            <w:shd w:val="clear" w:color="auto" w:fill="auto"/>
            <w:vAlign w:val="center"/>
          </w:tcPr>
          <w:p w14:paraId="10AB7306" w14:textId="77777777" w:rsidR="00C533DF" w:rsidRPr="00E7324E" w:rsidRDefault="00C533DF" w:rsidP="00E152D7">
            <w:pPr>
              <w:jc w:val="center"/>
              <w:rPr>
                <w:rFonts w:eastAsia="Calibri"/>
                <w:b/>
                <w:iCs/>
                <w:sz w:val="22"/>
                <w:szCs w:val="22"/>
                <w:lang w:eastAsia="en-US" w:bidi="en-US"/>
              </w:rPr>
            </w:pPr>
            <w:r w:rsidRPr="00E7324E">
              <w:rPr>
                <w:rFonts w:eastAsia="Calibri"/>
                <w:b/>
                <w:iCs/>
                <w:sz w:val="22"/>
                <w:szCs w:val="22"/>
                <w:lang w:eastAsia="en-US" w:bidi="en-US"/>
              </w:rPr>
              <w:t>Кирзинский сельсовет</w:t>
            </w:r>
          </w:p>
        </w:tc>
        <w:tc>
          <w:tcPr>
            <w:tcW w:w="992" w:type="dxa"/>
            <w:shd w:val="clear" w:color="auto" w:fill="auto"/>
            <w:vAlign w:val="center"/>
          </w:tcPr>
          <w:p w14:paraId="1C685678" w14:textId="574F9B25" w:rsidR="00C533DF" w:rsidRPr="00E7324E" w:rsidRDefault="00C03996" w:rsidP="00E152D7">
            <w:pPr>
              <w:jc w:val="center"/>
              <w:rPr>
                <w:sz w:val="22"/>
                <w:szCs w:val="22"/>
              </w:rPr>
            </w:pPr>
            <w:r>
              <w:rPr>
                <w:sz w:val="22"/>
                <w:szCs w:val="22"/>
              </w:rPr>
              <w:t>1832</w:t>
            </w:r>
          </w:p>
        </w:tc>
        <w:tc>
          <w:tcPr>
            <w:tcW w:w="992" w:type="dxa"/>
            <w:shd w:val="clear" w:color="auto" w:fill="auto"/>
            <w:vAlign w:val="center"/>
          </w:tcPr>
          <w:p w14:paraId="69C9F04A" w14:textId="23FFB2C9" w:rsidR="00C533DF" w:rsidRPr="00E7324E" w:rsidRDefault="00C03996" w:rsidP="00E152D7">
            <w:pPr>
              <w:jc w:val="center"/>
              <w:rPr>
                <w:sz w:val="22"/>
                <w:szCs w:val="22"/>
              </w:rPr>
            </w:pPr>
            <w:r>
              <w:rPr>
                <w:sz w:val="22"/>
                <w:szCs w:val="22"/>
              </w:rPr>
              <w:t>1822</w:t>
            </w:r>
          </w:p>
        </w:tc>
        <w:tc>
          <w:tcPr>
            <w:tcW w:w="992" w:type="dxa"/>
            <w:shd w:val="clear" w:color="auto" w:fill="auto"/>
            <w:vAlign w:val="center"/>
          </w:tcPr>
          <w:p w14:paraId="031437A7" w14:textId="237A826B" w:rsidR="00C533DF" w:rsidRPr="00E7324E" w:rsidRDefault="00C03996" w:rsidP="00E152D7">
            <w:pPr>
              <w:jc w:val="center"/>
              <w:rPr>
                <w:sz w:val="22"/>
                <w:szCs w:val="22"/>
              </w:rPr>
            </w:pPr>
            <w:r>
              <w:rPr>
                <w:sz w:val="22"/>
                <w:szCs w:val="22"/>
              </w:rPr>
              <w:t>1841</w:t>
            </w:r>
          </w:p>
        </w:tc>
        <w:tc>
          <w:tcPr>
            <w:tcW w:w="993" w:type="dxa"/>
            <w:shd w:val="clear" w:color="auto" w:fill="auto"/>
            <w:vAlign w:val="center"/>
          </w:tcPr>
          <w:p w14:paraId="39A7C34E" w14:textId="2DE9FB98" w:rsidR="00C533DF" w:rsidRPr="00E7324E" w:rsidRDefault="00C03996" w:rsidP="00E152D7">
            <w:pPr>
              <w:jc w:val="center"/>
              <w:rPr>
                <w:sz w:val="22"/>
                <w:szCs w:val="22"/>
              </w:rPr>
            </w:pPr>
            <w:r>
              <w:rPr>
                <w:sz w:val="22"/>
                <w:szCs w:val="22"/>
              </w:rPr>
              <w:t>1813</w:t>
            </w:r>
          </w:p>
        </w:tc>
        <w:tc>
          <w:tcPr>
            <w:tcW w:w="992" w:type="dxa"/>
            <w:shd w:val="clear" w:color="auto" w:fill="auto"/>
            <w:vAlign w:val="center"/>
          </w:tcPr>
          <w:p w14:paraId="73FC65AC" w14:textId="0465BCF4" w:rsidR="00C533DF" w:rsidRPr="00E7324E" w:rsidRDefault="00C03996" w:rsidP="00E152D7">
            <w:pPr>
              <w:jc w:val="center"/>
              <w:rPr>
                <w:sz w:val="22"/>
                <w:szCs w:val="22"/>
              </w:rPr>
            </w:pPr>
            <w:r>
              <w:rPr>
                <w:sz w:val="22"/>
                <w:szCs w:val="22"/>
              </w:rPr>
              <w:t>1789</w:t>
            </w:r>
          </w:p>
        </w:tc>
      </w:tr>
    </w:tbl>
    <w:bookmarkEnd w:id="55"/>
    <w:bookmarkEnd w:id="56"/>
    <w:bookmarkEnd w:id="57"/>
    <w:p w14:paraId="02E5F56E" w14:textId="736F89A5" w:rsidR="006B1840" w:rsidRDefault="007A10C5" w:rsidP="006B1840">
      <w:pPr>
        <w:spacing w:before="120"/>
        <w:ind w:firstLine="709"/>
        <w:rPr>
          <w:sz w:val="28"/>
          <w:szCs w:val="28"/>
          <w:lang w:eastAsia="ar-SA" w:bidi="en-US"/>
        </w:rPr>
      </w:pPr>
      <w:r w:rsidRPr="00E7324E">
        <w:rPr>
          <w:sz w:val="28"/>
          <w:szCs w:val="28"/>
          <w:lang w:eastAsia="ar-SA" w:bidi="en-US"/>
        </w:rPr>
        <w:t xml:space="preserve">Из таблицы </w:t>
      </w:r>
      <w:r w:rsidR="00717201" w:rsidRPr="00E7324E">
        <w:rPr>
          <w:sz w:val="28"/>
          <w:szCs w:val="28"/>
          <w:lang w:eastAsia="ar-SA" w:bidi="en-US"/>
        </w:rPr>
        <w:t xml:space="preserve">2.1 </w:t>
      </w:r>
      <w:r w:rsidRPr="00E7324E">
        <w:rPr>
          <w:sz w:val="28"/>
          <w:szCs w:val="28"/>
          <w:lang w:eastAsia="ar-SA" w:bidi="en-US"/>
        </w:rPr>
        <w:t xml:space="preserve">следует, что с </w:t>
      </w:r>
      <w:r w:rsidR="00C03996">
        <w:rPr>
          <w:sz w:val="28"/>
          <w:szCs w:val="28"/>
          <w:lang w:eastAsia="ar-SA" w:bidi="en-US"/>
        </w:rPr>
        <w:t>2015</w:t>
      </w:r>
      <w:r w:rsidRPr="00E7324E">
        <w:rPr>
          <w:sz w:val="28"/>
          <w:szCs w:val="28"/>
          <w:lang w:eastAsia="ar-SA" w:bidi="en-US"/>
        </w:rPr>
        <w:t xml:space="preserve"> г. </w:t>
      </w:r>
      <w:r w:rsidR="00676DEC" w:rsidRPr="00E7324E">
        <w:rPr>
          <w:sz w:val="28"/>
          <w:szCs w:val="28"/>
          <w:lang w:eastAsia="ar-SA" w:bidi="en-US"/>
        </w:rPr>
        <w:t>по 201</w:t>
      </w:r>
      <w:r w:rsidR="00C03996">
        <w:rPr>
          <w:sz w:val="28"/>
          <w:szCs w:val="28"/>
          <w:lang w:eastAsia="ar-SA" w:bidi="en-US"/>
        </w:rPr>
        <w:t>9</w:t>
      </w:r>
      <w:r w:rsidRPr="00E7324E">
        <w:rPr>
          <w:sz w:val="28"/>
          <w:szCs w:val="28"/>
          <w:lang w:eastAsia="ar-SA" w:bidi="en-US"/>
        </w:rPr>
        <w:t xml:space="preserve"> г. численность</w:t>
      </w:r>
      <w:r w:rsidR="00FD08C0" w:rsidRPr="00E7324E">
        <w:rPr>
          <w:sz w:val="28"/>
          <w:szCs w:val="28"/>
          <w:lang w:eastAsia="ar-SA" w:bidi="en-US"/>
        </w:rPr>
        <w:t xml:space="preserve"> населения</w:t>
      </w:r>
      <w:r w:rsidRPr="00E7324E">
        <w:rPr>
          <w:sz w:val="28"/>
          <w:szCs w:val="28"/>
          <w:lang w:eastAsia="ar-SA" w:bidi="en-US"/>
        </w:rPr>
        <w:t xml:space="preserve"> </w:t>
      </w:r>
      <w:r w:rsidR="00C56EFA" w:rsidRPr="00E7324E">
        <w:rPr>
          <w:sz w:val="28"/>
          <w:szCs w:val="28"/>
          <w:lang w:eastAsia="ar-SA" w:bidi="en-US"/>
        </w:rPr>
        <w:t>Кирзинского</w:t>
      </w:r>
      <w:r w:rsidR="007E2801" w:rsidRPr="00E7324E">
        <w:rPr>
          <w:sz w:val="28"/>
          <w:szCs w:val="28"/>
          <w:lang w:eastAsia="ar-SA" w:bidi="en-US"/>
        </w:rPr>
        <w:t xml:space="preserve"> </w:t>
      </w:r>
      <w:r w:rsidR="00D81272" w:rsidRPr="00E7324E">
        <w:rPr>
          <w:sz w:val="28"/>
          <w:szCs w:val="28"/>
          <w:lang w:eastAsia="ar-SA" w:bidi="en-US"/>
        </w:rPr>
        <w:t xml:space="preserve">сельсовета </w:t>
      </w:r>
      <w:r w:rsidR="0028798C" w:rsidRPr="00E7324E">
        <w:rPr>
          <w:sz w:val="28"/>
          <w:szCs w:val="28"/>
          <w:lang w:eastAsia="ar-SA" w:bidi="en-US"/>
        </w:rPr>
        <w:t>уменьшается</w:t>
      </w:r>
      <w:r w:rsidR="00A56D2A" w:rsidRPr="00E7324E">
        <w:rPr>
          <w:sz w:val="28"/>
          <w:szCs w:val="28"/>
          <w:lang w:eastAsia="ar-SA" w:bidi="en-US"/>
        </w:rPr>
        <w:t xml:space="preserve"> </w:t>
      </w:r>
      <w:r w:rsidR="00FD08C0" w:rsidRPr="00E7324E">
        <w:rPr>
          <w:sz w:val="28"/>
          <w:szCs w:val="28"/>
          <w:lang w:eastAsia="ar-SA" w:bidi="en-US"/>
        </w:rPr>
        <w:t xml:space="preserve">на </w:t>
      </w:r>
      <w:r w:rsidR="00A2400B">
        <w:rPr>
          <w:sz w:val="28"/>
          <w:szCs w:val="28"/>
          <w:lang w:eastAsia="ar-SA" w:bidi="en-US"/>
        </w:rPr>
        <w:t>43</w:t>
      </w:r>
      <w:r w:rsidR="00A56D2A" w:rsidRPr="00E7324E">
        <w:rPr>
          <w:sz w:val="28"/>
          <w:szCs w:val="28"/>
          <w:lang w:eastAsia="ar-SA" w:bidi="en-US"/>
        </w:rPr>
        <w:t xml:space="preserve"> чел.</w:t>
      </w:r>
    </w:p>
    <w:p w14:paraId="66439F56" w14:textId="77777777" w:rsidR="00B918B8" w:rsidRPr="00656511" w:rsidRDefault="00B918B8" w:rsidP="00B918B8">
      <w:pPr>
        <w:jc w:val="right"/>
        <w:rPr>
          <w:b/>
          <w:i/>
          <w:sz w:val="28"/>
          <w:szCs w:val="28"/>
          <w:lang w:eastAsia="ar-SA" w:bidi="en-US"/>
        </w:rPr>
      </w:pPr>
      <w:r w:rsidRPr="00656511">
        <w:rPr>
          <w:b/>
          <w:i/>
          <w:sz w:val="28"/>
          <w:szCs w:val="28"/>
          <w:lang w:eastAsia="ar-SA" w:bidi="en-US"/>
        </w:rPr>
        <w:t>Рисунок 1</w:t>
      </w:r>
    </w:p>
    <w:p w14:paraId="4B44961C" w14:textId="29873FA0" w:rsidR="00B918B8" w:rsidRPr="00947B09" w:rsidRDefault="00B918B8" w:rsidP="00B918B8">
      <w:pPr>
        <w:jc w:val="center"/>
        <w:rPr>
          <w:b/>
          <w:i/>
          <w:lang w:eastAsia="ar-SA" w:bidi="en-US"/>
        </w:rPr>
      </w:pPr>
      <w:r w:rsidRPr="00656511">
        <w:rPr>
          <w:b/>
          <w:i/>
          <w:sz w:val="28"/>
          <w:szCs w:val="28"/>
          <w:lang w:eastAsia="ar-SA" w:bidi="en-US"/>
        </w:rPr>
        <w:t xml:space="preserve">Динамика изменения численности населения </w:t>
      </w:r>
      <w:r>
        <w:rPr>
          <w:b/>
          <w:i/>
          <w:sz w:val="28"/>
          <w:szCs w:val="28"/>
          <w:lang w:eastAsia="ar-SA" w:bidi="en-US"/>
        </w:rPr>
        <w:t>Кирзинского</w:t>
      </w:r>
      <w:r w:rsidRPr="00656511">
        <w:rPr>
          <w:b/>
          <w:i/>
          <w:sz w:val="28"/>
          <w:szCs w:val="28"/>
          <w:lang w:eastAsia="ar-SA" w:bidi="en-US"/>
        </w:rPr>
        <w:t xml:space="preserve"> сельсовета. (2015-2019</w:t>
      </w:r>
      <w:r w:rsidRPr="00947B09">
        <w:rPr>
          <w:b/>
          <w:i/>
          <w:lang w:eastAsia="ar-SA" w:bidi="en-US"/>
        </w:rPr>
        <w:t xml:space="preserve"> гг.)</w:t>
      </w:r>
    </w:p>
    <w:p w14:paraId="1478962F" w14:textId="52A86B34" w:rsidR="00097792" w:rsidRPr="00E7324E" w:rsidRDefault="00A2400B" w:rsidP="006B1840">
      <w:pPr>
        <w:spacing w:before="120"/>
        <w:ind w:firstLine="709"/>
        <w:rPr>
          <w:sz w:val="28"/>
          <w:szCs w:val="28"/>
          <w:lang w:eastAsia="ar-SA" w:bidi="en-US"/>
        </w:rPr>
      </w:pPr>
      <w:r>
        <w:rPr>
          <w:noProof/>
        </w:rPr>
        <w:drawing>
          <wp:inline distT="0" distB="0" distL="0" distR="0" wp14:anchorId="22257D10" wp14:editId="7094396D">
            <wp:extent cx="4572000"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7BD1EFA" w14:textId="77777777" w:rsidR="00A2400B" w:rsidRPr="00AC0BA5" w:rsidRDefault="00A2400B" w:rsidP="00A2400B">
      <w:pPr>
        <w:ind w:firstLine="709"/>
        <w:rPr>
          <w:sz w:val="28"/>
          <w:szCs w:val="28"/>
        </w:rPr>
      </w:pPr>
      <w:r w:rsidRPr="00AC0BA5">
        <w:rPr>
          <w:sz w:val="28"/>
          <w:szCs w:val="28"/>
          <w:lang w:eastAsia="ar-SA" w:bidi="en-US"/>
        </w:rPr>
        <w:t>При определении перспективной численности населения учитывалось главное направление демографической политики Новосибирской области, опреде</w:t>
      </w:r>
      <w:r w:rsidRPr="00AC0BA5">
        <w:rPr>
          <w:sz w:val="28"/>
          <w:szCs w:val="28"/>
        </w:rPr>
        <w:t xml:space="preserve">ленное </w:t>
      </w:r>
      <w:r w:rsidRPr="00B72F61">
        <w:rPr>
          <w:sz w:val="28"/>
          <w:szCs w:val="28"/>
        </w:rPr>
        <w:t>в Стратегии социально-экономического развития Новосибирской области до 2030 года</w:t>
      </w:r>
      <w:r w:rsidRPr="00AC0BA5">
        <w:rPr>
          <w:sz w:val="28"/>
          <w:szCs w:val="28"/>
        </w:rPr>
        <w:t xml:space="preserve"> </w:t>
      </w:r>
      <w:r>
        <w:rPr>
          <w:sz w:val="28"/>
          <w:szCs w:val="28"/>
        </w:rPr>
        <w:t>(</w:t>
      </w:r>
      <w:r w:rsidRPr="00AC0BA5">
        <w:rPr>
          <w:sz w:val="28"/>
          <w:szCs w:val="28"/>
        </w:rPr>
        <w:t xml:space="preserve">утверждённой </w:t>
      </w:r>
      <w:r>
        <w:rPr>
          <w:sz w:val="28"/>
          <w:szCs w:val="28"/>
        </w:rPr>
        <w:t xml:space="preserve">постановлением </w:t>
      </w:r>
      <w:r w:rsidRPr="00B72F61">
        <w:rPr>
          <w:sz w:val="28"/>
          <w:szCs w:val="28"/>
        </w:rPr>
        <w:t>Правительства Новосибирской области от 19.03.2019 № 105-п</w:t>
      </w:r>
      <w:r>
        <w:rPr>
          <w:sz w:val="28"/>
          <w:szCs w:val="28"/>
        </w:rPr>
        <w:t xml:space="preserve">) </w:t>
      </w:r>
      <w:r w:rsidRPr="00AC0BA5">
        <w:rPr>
          <w:sz w:val="28"/>
          <w:szCs w:val="28"/>
        </w:rPr>
        <w:t>– формирование предпосылок для улучшения демографической ситуации, ориентированной на рост численности населения с использованием как воспроизводственных, так и миграционных компонентов.</w:t>
      </w:r>
    </w:p>
    <w:p w14:paraId="60190336" w14:textId="7B5127B9" w:rsidR="00A357BE" w:rsidRPr="00E7324E" w:rsidRDefault="00A357BE" w:rsidP="00A357BE">
      <w:pPr>
        <w:pStyle w:val="a0"/>
        <w:rPr>
          <w:sz w:val="28"/>
          <w:szCs w:val="28"/>
          <w:lang w:val="ru-RU"/>
        </w:rPr>
      </w:pPr>
      <w:r w:rsidRPr="00E7324E">
        <w:rPr>
          <w:sz w:val="28"/>
          <w:szCs w:val="28"/>
          <w:lang w:val="ru-RU"/>
        </w:rPr>
        <w:t>Базовым периодом для прогнозирования чис</w:t>
      </w:r>
      <w:r w:rsidR="00A2400B">
        <w:rPr>
          <w:sz w:val="28"/>
          <w:szCs w:val="28"/>
          <w:lang w:val="ru-RU"/>
        </w:rPr>
        <w:t>ленности населения является 2019</w:t>
      </w:r>
      <w:r w:rsidRPr="00E7324E">
        <w:rPr>
          <w:sz w:val="28"/>
          <w:szCs w:val="28"/>
          <w:lang w:val="ru-RU"/>
        </w:rPr>
        <w:t xml:space="preserve"> г. Расчет перспективной численности населения можно провести демографическим методом, который основывается на использовании данных об общем приросте населения (естественном и механическом), рассчитывается по формуле:</w:t>
      </w:r>
    </w:p>
    <w:p w14:paraId="3A9D08D5" w14:textId="77777777" w:rsidR="00A357BE" w:rsidRPr="00E7324E" w:rsidRDefault="00A357BE" w:rsidP="00A357BE">
      <w:pPr>
        <w:pStyle w:val="affff"/>
        <w:spacing w:before="0" w:after="0"/>
        <w:jc w:val="right"/>
        <w:rPr>
          <w:sz w:val="28"/>
          <w:szCs w:val="28"/>
        </w:rPr>
      </w:pPr>
      <w:r w:rsidRPr="00E7324E">
        <w:rPr>
          <w:sz w:val="28"/>
          <w:szCs w:val="28"/>
          <w:lang w:val="en-US"/>
        </w:rPr>
        <w:t>S</w:t>
      </w:r>
      <w:r w:rsidRPr="00E7324E">
        <w:rPr>
          <w:sz w:val="28"/>
          <w:szCs w:val="28"/>
          <w:vertAlign w:val="subscript"/>
          <w:lang w:val="en-US"/>
        </w:rPr>
        <w:t>h</w:t>
      </w:r>
      <w:r w:rsidRPr="00E7324E">
        <w:rPr>
          <w:sz w:val="28"/>
          <w:szCs w:val="28"/>
          <w:vertAlign w:val="subscript"/>
        </w:rPr>
        <w:t>+</w:t>
      </w:r>
      <w:r w:rsidRPr="00E7324E">
        <w:rPr>
          <w:sz w:val="28"/>
          <w:szCs w:val="28"/>
          <w:vertAlign w:val="subscript"/>
          <w:lang w:val="en-US"/>
        </w:rPr>
        <w:t>t</w:t>
      </w:r>
      <w:r w:rsidRPr="00E7324E">
        <w:rPr>
          <w:sz w:val="28"/>
          <w:szCs w:val="28"/>
        </w:rPr>
        <w:t>=</w:t>
      </w:r>
      <w:r w:rsidRPr="00E7324E">
        <w:rPr>
          <w:sz w:val="28"/>
          <w:szCs w:val="28"/>
          <w:lang w:val="en-US"/>
        </w:rPr>
        <w:t>S</w:t>
      </w:r>
      <w:r w:rsidRPr="00E7324E">
        <w:rPr>
          <w:sz w:val="28"/>
          <w:szCs w:val="28"/>
          <w:vertAlign w:val="subscript"/>
          <w:lang w:val="en-US"/>
        </w:rPr>
        <w:t>h</w:t>
      </w:r>
      <w:r w:rsidRPr="00E7324E">
        <w:rPr>
          <w:sz w:val="28"/>
          <w:szCs w:val="28"/>
        </w:rPr>
        <w:t>·(1+К</w:t>
      </w:r>
      <w:r w:rsidRPr="00E7324E">
        <w:rPr>
          <w:sz w:val="28"/>
          <w:szCs w:val="28"/>
          <w:vertAlign w:val="subscript"/>
        </w:rPr>
        <w:t>общ.пр.</w:t>
      </w:r>
      <w:r w:rsidRPr="00E7324E">
        <w:rPr>
          <w:sz w:val="28"/>
          <w:szCs w:val="28"/>
        </w:rPr>
        <w:t>)</w:t>
      </w:r>
      <w:r w:rsidRPr="00E7324E">
        <w:rPr>
          <w:sz w:val="28"/>
          <w:szCs w:val="28"/>
          <w:vertAlign w:val="superscript"/>
          <w:lang w:val="en-US"/>
        </w:rPr>
        <w:t>t</w:t>
      </w:r>
      <w:r w:rsidRPr="00E7324E">
        <w:rPr>
          <w:sz w:val="28"/>
          <w:szCs w:val="28"/>
        </w:rPr>
        <w:t>,</w:t>
      </w:r>
      <w:r w:rsidRPr="00E7324E">
        <w:rPr>
          <w:sz w:val="28"/>
          <w:szCs w:val="28"/>
        </w:rPr>
        <w:tab/>
      </w:r>
      <w:r w:rsidRPr="00E7324E">
        <w:rPr>
          <w:sz w:val="28"/>
          <w:szCs w:val="28"/>
        </w:rPr>
        <w:tab/>
      </w:r>
      <w:r w:rsidRPr="00E7324E">
        <w:rPr>
          <w:sz w:val="28"/>
          <w:szCs w:val="28"/>
        </w:rPr>
        <w:tab/>
      </w:r>
      <w:r w:rsidRPr="00E7324E">
        <w:rPr>
          <w:sz w:val="28"/>
          <w:szCs w:val="28"/>
        </w:rPr>
        <w:tab/>
      </w:r>
      <w:r w:rsidRPr="00E7324E">
        <w:rPr>
          <w:sz w:val="28"/>
          <w:szCs w:val="28"/>
        </w:rPr>
        <w:tab/>
        <w:t>(1)</w:t>
      </w:r>
    </w:p>
    <w:p w14:paraId="3568A188" w14:textId="77777777" w:rsidR="00A357BE" w:rsidRPr="00E7324E" w:rsidRDefault="00A357BE" w:rsidP="00A357BE">
      <w:pPr>
        <w:pStyle w:val="affff"/>
        <w:spacing w:before="0" w:after="0"/>
        <w:rPr>
          <w:sz w:val="28"/>
          <w:szCs w:val="28"/>
        </w:rPr>
      </w:pPr>
      <w:r w:rsidRPr="00E7324E">
        <w:rPr>
          <w:sz w:val="28"/>
          <w:szCs w:val="28"/>
        </w:rPr>
        <w:t xml:space="preserve">где </w:t>
      </w:r>
      <w:r w:rsidRPr="00E7324E">
        <w:rPr>
          <w:sz w:val="28"/>
          <w:szCs w:val="28"/>
          <w:lang w:val="en-US"/>
        </w:rPr>
        <w:t>S</w:t>
      </w:r>
      <w:r w:rsidRPr="00E7324E">
        <w:rPr>
          <w:sz w:val="28"/>
          <w:szCs w:val="28"/>
          <w:vertAlign w:val="subscript"/>
          <w:lang w:val="en-US"/>
        </w:rPr>
        <w:t>h</w:t>
      </w:r>
      <w:r w:rsidRPr="00E7324E">
        <w:rPr>
          <w:sz w:val="28"/>
          <w:szCs w:val="28"/>
        </w:rPr>
        <w:t xml:space="preserve"> – численность населения на начало планируемого периода, чел.;</w:t>
      </w:r>
    </w:p>
    <w:p w14:paraId="0A09A332" w14:textId="77777777" w:rsidR="00A357BE" w:rsidRPr="00E7324E" w:rsidRDefault="00A357BE" w:rsidP="00A357BE">
      <w:pPr>
        <w:pStyle w:val="affff"/>
        <w:spacing w:before="0" w:after="0"/>
        <w:rPr>
          <w:sz w:val="28"/>
          <w:szCs w:val="28"/>
        </w:rPr>
      </w:pPr>
      <w:r w:rsidRPr="00E7324E">
        <w:rPr>
          <w:sz w:val="28"/>
          <w:szCs w:val="28"/>
          <w:lang w:val="en-US"/>
        </w:rPr>
        <w:t>t</w:t>
      </w:r>
      <w:r w:rsidRPr="00E7324E">
        <w:rPr>
          <w:sz w:val="28"/>
          <w:szCs w:val="28"/>
        </w:rPr>
        <w:t xml:space="preserve"> – число лет, на которое производится расчет;</w:t>
      </w:r>
    </w:p>
    <w:p w14:paraId="2EC65EE7" w14:textId="77777777" w:rsidR="00A357BE" w:rsidRPr="00E7324E" w:rsidRDefault="00A357BE" w:rsidP="00A357BE">
      <w:pPr>
        <w:pStyle w:val="affff"/>
        <w:spacing w:before="0" w:after="0"/>
        <w:rPr>
          <w:sz w:val="28"/>
          <w:szCs w:val="28"/>
        </w:rPr>
      </w:pPr>
      <w:r w:rsidRPr="00E7324E">
        <w:rPr>
          <w:sz w:val="28"/>
          <w:szCs w:val="28"/>
        </w:rPr>
        <w:lastRenderedPageBreak/>
        <w:t>К</w:t>
      </w:r>
      <w:r w:rsidRPr="00E7324E">
        <w:rPr>
          <w:sz w:val="28"/>
          <w:szCs w:val="28"/>
          <w:vertAlign w:val="subscript"/>
        </w:rPr>
        <w:t>общ.пр</w:t>
      </w:r>
      <w:r w:rsidRPr="00E7324E">
        <w:rPr>
          <w:sz w:val="28"/>
          <w:szCs w:val="28"/>
        </w:rPr>
        <w:t>. –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0B337E11" w14:textId="77777777" w:rsidR="00A357BE" w:rsidRPr="00E7324E" w:rsidRDefault="00A357BE" w:rsidP="00A357BE">
      <w:pPr>
        <w:pStyle w:val="affff"/>
        <w:spacing w:before="0" w:after="0"/>
        <w:rPr>
          <w:sz w:val="28"/>
          <w:szCs w:val="28"/>
        </w:rPr>
      </w:pPr>
      <w:commentRangeStart w:id="58"/>
      <w:r w:rsidRPr="00E7324E">
        <w:rPr>
          <w:sz w:val="28"/>
          <w:szCs w:val="28"/>
        </w:rPr>
        <w:t>Отсутствие исходных данных и неясность тенденций с естественным приростом населения снижает точность прогнозов.</w:t>
      </w:r>
      <w:commentRangeEnd w:id="58"/>
      <w:r w:rsidR="006450DC">
        <w:rPr>
          <w:rStyle w:val="afff9"/>
        </w:rPr>
        <w:commentReference w:id="58"/>
      </w:r>
    </w:p>
    <w:p w14:paraId="517803DA" w14:textId="0AE78CC4" w:rsidR="00A357BE" w:rsidRPr="00E7324E" w:rsidRDefault="00A357BE" w:rsidP="00A357BE">
      <w:pPr>
        <w:pStyle w:val="affff"/>
        <w:spacing w:before="0" w:after="0"/>
        <w:rPr>
          <w:sz w:val="28"/>
          <w:szCs w:val="28"/>
        </w:rPr>
      </w:pPr>
      <w:r w:rsidRPr="00E7324E">
        <w:rPr>
          <w:sz w:val="28"/>
          <w:szCs w:val="28"/>
        </w:rPr>
        <w:t xml:space="preserve">При расчете прогнозной численности </w:t>
      </w:r>
      <w:r w:rsidR="00C56EFA" w:rsidRPr="00E7324E">
        <w:rPr>
          <w:sz w:val="28"/>
          <w:szCs w:val="28"/>
        </w:rPr>
        <w:t>Кирзинского</w:t>
      </w:r>
      <w:r w:rsidR="00C42D93" w:rsidRPr="00E7324E">
        <w:rPr>
          <w:sz w:val="28"/>
          <w:szCs w:val="28"/>
        </w:rPr>
        <w:t xml:space="preserve"> </w:t>
      </w:r>
      <w:r w:rsidRPr="00E7324E">
        <w:rPr>
          <w:sz w:val="28"/>
          <w:szCs w:val="28"/>
        </w:rPr>
        <w:t>сельсовета учитывались следующие моменты:</w:t>
      </w:r>
    </w:p>
    <w:p w14:paraId="0438AC73" w14:textId="455EAE8E" w:rsidR="00A357BE" w:rsidRPr="00E7324E" w:rsidRDefault="00A357BE" w:rsidP="00A357BE">
      <w:pPr>
        <w:pStyle w:val="a0"/>
        <w:rPr>
          <w:sz w:val="28"/>
          <w:szCs w:val="28"/>
          <w:lang w:val="ru-RU"/>
        </w:rPr>
      </w:pPr>
      <w:r w:rsidRPr="00E7324E">
        <w:rPr>
          <w:sz w:val="28"/>
          <w:szCs w:val="28"/>
          <w:lang w:val="ru-RU"/>
        </w:rPr>
        <w:t xml:space="preserve">1. Демографические процессы, происходящие в </w:t>
      </w:r>
      <w:r w:rsidR="0080445B" w:rsidRPr="00E7324E">
        <w:rPr>
          <w:sz w:val="28"/>
          <w:szCs w:val="28"/>
          <w:lang w:val="ru-RU"/>
        </w:rPr>
        <w:t>Кирзинском</w:t>
      </w:r>
      <w:r w:rsidRPr="00E7324E">
        <w:rPr>
          <w:sz w:val="28"/>
          <w:szCs w:val="28"/>
          <w:lang w:val="ru-RU"/>
        </w:rPr>
        <w:t xml:space="preserve"> сельсовете, аналогичны процессам, имеющим место в большинстве населённых пунктов России с преобладанием русского населения – происходит старение населения, сокращение доли молодых возрастов. Указанные особенности структуры населения следует учитывать в сфере социального обслуживания.</w:t>
      </w:r>
    </w:p>
    <w:p w14:paraId="5F6D4AFE" w14:textId="566829ED" w:rsidR="00A357BE" w:rsidRPr="00E7324E" w:rsidRDefault="00A2400B" w:rsidP="00A357BE">
      <w:pPr>
        <w:pStyle w:val="a0"/>
        <w:rPr>
          <w:sz w:val="28"/>
          <w:szCs w:val="28"/>
          <w:lang w:val="ru-RU"/>
        </w:rPr>
      </w:pPr>
      <w:r>
        <w:rPr>
          <w:sz w:val="28"/>
          <w:szCs w:val="28"/>
          <w:lang w:val="ru-RU"/>
        </w:rPr>
        <w:t>2. В период до 2030</w:t>
      </w:r>
      <w:r w:rsidR="00A357BE" w:rsidRPr="00E7324E">
        <w:rPr>
          <w:sz w:val="28"/>
          <w:szCs w:val="28"/>
          <w:lang w:val="ru-RU"/>
        </w:rPr>
        <w:t xml:space="preserve"> года сохранится тенденция прироста численности трудовых ресурсов за счёт вступления населения трудоспособного возраста в трудовую деятельность. На более поздний период указанный прирост может быть обеспечен, в основном, за счёт механического притока.</w:t>
      </w:r>
    </w:p>
    <w:p w14:paraId="01C29EA7" w14:textId="77777777" w:rsidR="00A2400B" w:rsidRPr="00AC0BA5" w:rsidRDefault="00A2400B" w:rsidP="00A2400B">
      <w:pPr>
        <w:pStyle w:val="affff"/>
        <w:spacing w:before="0" w:after="0"/>
        <w:rPr>
          <w:sz w:val="28"/>
          <w:szCs w:val="28"/>
        </w:rPr>
      </w:pPr>
      <w:r w:rsidRPr="00AC0BA5">
        <w:rPr>
          <w:sz w:val="28"/>
          <w:szCs w:val="28"/>
        </w:rPr>
        <w:t>Для расчета перспективной чи</w:t>
      </w:r>
      <w:r>
        <w:rPr>
          <w:sz w:val="28"/>
          <w:szCs w:val="28"/>
        </w:rPr>
        <w:t>сленности населения использовался оптимистический</w:t>
      </w:r>
      <w:r w:rsidRPr="00AC0BA5">
        <w:rPr>
          <w:sz w:val="28"/>
          <w:szCs w:val="28"/>
        </w:rPr>
        <w:t xml:space="preserve"> </w:t>
      </w:r>
      <w:r>
        <w:rPr>
          <w:sz w:val="28"/>
          <w:szCs w:val="28"/>
        </w:rPr>
        <w:t>прогноз</w:t>
      </w:r>
      <w:r w:rsidRPr="00AC0BA5">
        <w:rPr>
          <w:sz w:val="28"/>
          <w:szCs w:val="28"/>
        </w:rPr>
        <w:t xml:space="preserve">: </w:t>
      </w:r>
    </w:p>
    <w:p w14:paraId="42EDEB62" w14:textId="54327932" w:rsidR="006944BE" w:rsidRPr="00E7324E" w:rsidRDefault="006944BE" w:rsidP="006944BE">
      <w:pPr>
        <w:pStyle w:val="affff"/>
        <w:spacing w:before="0" w:after="0"/>
        <w:rPr>
          <w:sz w:val="28"/>
          <w:szCs w:val="28"/>
        </w:rPr>
      </w:pPr>
      <w:r w:rsidRPr="00E7324E">
        <w:rPr>
          <w:sz w:val="28"/>
          <w:szCs w:val="28"/>
        </w:rPr>
        <w:t xml:space="preserve">В качестве оптимистического прогноза взят прирост в размере </w:t>
      </w:r>
      <w:r w:rsidR="00A2400B">
        <w:rPr>
          <w:sz w:val="28"/>
          <w:szCs w:val="28"/>
        </w:rPr>
        <w:t>10</w:t>
      </w:r>
      <w:r w:rsidRPr="00E7324E">
        <w:rPr>
          <w:sz w:val="28"/>
          <w:szCs w:val="28"/>
        </w:rPr>
        <w:t xml:space="preserve"> чел. в год (К</w:t>
      </w:r>
      <w:r w:rsidRPr="00E7324E">
        <w:rPr>
          <w:sz w:val="28"/>
          <w:szCs w:val="28"/>
          <w:vertAlign w:val="subscript"/>
        </w:rPr>
        <w:t>общ.пр</w:t>
      </w:r>
      <w:r w:rsidRPr="00E7324E">
        <w:rPr>
          <w:sz w:val="28"/>
          <w:szCs w:val="28"/>
        </w:rPr>
        <w:t>.=0,00</w:t>
      </w:r>
      <w:r w:rsidR="00A2400B">
        <w:rPr>
          <w:sz w:val="28"/>
          <w:szCs w:val="28"/>
        </w:rPr>
        <w:t>4</w:t>
      </w:r>
      <w:r w:rsidRPr="00E7324E">
        <w:rPr>
          <w:sz w:val="28"/>
          <w:szCs w:val="28"/>
        </w:rPr>
        <w:t>). При таком прогнозе численность населения рассчитаем по формуле (1), она составит:</w:t>
      </w:r>
    </w:p>
    <w:p w14:paraId="3C6BEAFD" w14:textId="5831F37B" w:rsidR="006944BE" w:rsidRPr="00E7324E" w:rsidRDefault="006944BE" w:rsidP="006944BE">
      <w:pPr>
        <w:pStyle w:val="affff"/>
        <w:spacing w:before="0" w:after="0"/>
        <w:rPr>
          <w:sz w:val="28"/>
          <w:szCs w:val="28"/>
        </w:rPr>
      </w:pPr>
      <w:r w:rsidRPr="00E7324E">
        <w:rPr>
          <w:sz w:val="28"/>
          <w:szCs w:val="28"/>
          <w:lang w:val="en-US"/>
        </w:rPr>
        <w:t>S</w:t>
      </w:r>
      <w:r w:rsidR="00DF5D29">
        <w:rPr>
          <w:sz w:val="28"/>
          <w:szCs w:val="28"/>
          <w:vertAlign w:val="subscript"/>
        </w:rPr>
        <w:t>2030</w:t>
      </w:r>
      <w:r w:rsidR="00A2400B">
        <w:rPr>
          <w:sz w:val="28"/>
          <w:szCs w:val="28"/>
        </w:rPr>
        <w:t>=</w:t>
      </w:r>
      <w:r w:rsidR="00A2400B" w:rsidRPr="00A2400B">
        <w:rPr>
          <w:sz w:val="28"/>
          <w:szCs w:val="28"/>
        </w:rPr>
        <w:t>1789</w:t>
      </w:r>
      <w:r w:rsidRPr="00E7324E">
        <w:rPr>
          <w:sz w:val="28"/>
          <w:szCs w:val="28"/>
        </w:rPr>
        <w:t>*(1+0,00</w:t>
      </w:r>
      <w:r w:rsidR="00A2400B">
        <w:rPr>
          <w:sz w:val="28"/>
          <w:szCs w:val="28"/>
        </w:rPr>
        <w:t>4</w:t>
      </w:r>
      <w:r w:rsidRPr="00E7324E">
        <w:rPr>
          <w:sz w:val="28"/>
          <w:szCs w:val="28"/>
        </w:rPr>
        <w:t>)</w:t>
      </w:r>
      <w:r w:rsidRPr="00E7324E">
        <w:rPr>
          <w:sz w:val="28"/>
          <w:szCs w:val="28"/>
          <w:vertAlign w:val="superscript"/>
        </w:rPr>
        <w:t>10</w:t>
      </w:r>
      <w:r w:rsidR="00A2400B">
        <w:rPr>
          <w:sz w:val="28"/>
          <w:szCs w:val="28"/>
        </w:rPr>
        <w:t>=1878</w:t>
      </w:r>
      <w:r w:rsidRPr="00E7324E">
        <w:rPr>
          <w:sz w:val="28"/>
          <w:szCs w:val="28"/>
        </w:rPr>
        <w:t xml:space="preserve"> чел.</w:t>
      </w:r>
    </w:p>
    <w:p w14:paraId="1322C454" w14:textId="122BDA8A" w:rsidR="006944BE" w:rsidRPr="00E7324E" w:rsidRDefault="006944BE" w:rsidP="006944BE">
      <w:pPr>
        <w:pStyle w:val="affff"/>
        <w:spacing w:before="0" w:after="0"/>
        <w:rPr>
          <w:sz w:val="28"/>
          <w:szCs w:val="28"/>
        </w:rPr>
      </w:pPr>
      <w:r w:rsidRPr="00E7324E">
        <w:rPr>
          <w:sz w:val="28"/>
          <w:szCs w:val="28"/>
          <w:lang w:val="en-US"/>
        </w:rPr>
        <w:t>S</w:t>
      </w:r>
      <w:r w:rsidRPr="00E7324E">
        <w:rPr>
          <w:sz w:val="28"/>
          <w:szCs w:val="28"/>
          <w:vertAlign w:val="subscript"/>
        </w:rPr>
        <w:t>20</w:t>
      </w:r>
      <w:r w:rsidR="00DF5D29">
        <w:rPr>
          <w:sz w:val="28"/>
          <w:szCs w:val="28"/>
          <w:vertAlign w:val="subscript"/>
        </w:rPr>
        <w:t>40</w:t>
      </w:r>
      <w:r w:rsidRPr="00E7324E">
        <w:rPr>
          <w:sz w:val="28"/>
          <w:szCs w:val="28"/>
        </w:rPr>
        <w:t>=</w:t>
      </w:r>
      <w:r w:rsidR="00A2400B" w:rsidRPr="00A2400B">
        <w:rPr>
          <w:sz w:val="28"/>
          <w:szCs w:val="28"/>
        </w:rPr>
        <w:t>1789</w:t>
      </w:r>
      <w:r w:rsidRPr="00E7324E">
        <w:rPr>
          <w:sz w:val="28"/>
          <w:szCs w:val="28"/>
        </w:rPr>
        <w:t>*(1+0,00</w:t>
      </w:r>
      <w:r w:rsidR="00A2400B">
        <w:rPr>
          <w:sz w:val="28"/>
          <w:szCs w:val="28"/>
        </w:rPr>
        <w:t>4</w:t>
      </w:r>
      <w:r w:rsidRPr="00E7324E">
        <w:rPr>
          <w:sz w:val="28"/>
          <w:szCs w:val="28"/>
        </w:rPr>
        <w:t>)</w:t>
      </w:r>
      <w:r w:rsidR="00A2400B">
        <w:rPr>
          <w:sz w:val="28"/>
          <w:szCs w:val="28"/>
          <w:vertAlign w:val="superscript"/>
        </w:rPr>
        <w:t>20</w:t>
      </w:r>
      <w:r w:rsidR="00A2400B">
        <w:rPr>
          <w:sz w:val="28"/>
          <w:szCs w:val="28"/>
        </w:rPr>
        <w:t>=1967</w:t>
      </w:r>
      <w:r w:rsidRPr="00E7324E">
        <w:rPr>
          <w:sz w:val="28"/>
          <w:szCs w:val="28"/>
        </w:rPr>
        <w:t xml:space="preserve"> чел.</w:t>
      </w:r>
    </w:p>
    <w:p w14:paraId="2A180A1A" w14:textId="15AA3BDF" w:rsidR="00A2400B" w:rsidRPr="00AC0BA5" w:rsidRDefault="00A2400B" w:rsidP="00A2400B">
      <w:pPr>
        <w:pStyle w:val="affff"/>
        <w:spacing w:before="0" w:after="0"/>
        <w:rPr>
          <w:sz w:val="28"/>
          <w:szCs w:val="28"/>
        </w:rPr>
      </w:pPr>
      <w:r w:rsidRPr="00AC0BA5">
        <w:rPr>
          <w:sz w:val="28"/>
          <w:szCs w:val="28"/>
        </w:rPr>
        <w:t xml:space="preserve">Для оценки потребности </w:t>
      </w:r>
      <w:r>
        <w:rPr>
          <w:sz w:val="28"/>
          <w:szCs w:val="28"/>
        </w:rPr>
        <w:t>Кирзинского</w:t>
      </w:r>
      <w:r w:rsidRPr="00AC0BA5">
        <w:rPr>
          <w:sz w:val="28"/>
          <w:szCs w:val="28"/>
        </w:rPr>
        <w:t xml:space="preserve"> сельсовета в ресурсах территории, социального обеспечения и инженерного обустройства поселения к рассмотрению принимается оптимистический прогноз численности</w:t>
      </w:r>
      <w:r>
        <w:rPr>
          <w:sz w:val="28"/>
          <w:szCs w:val="28"/>
        </w:rPr>
        <w:t xml:space="preserve">, </w:t>
      </w:r>
      <w:r w:rsidRPr="00176814">
        <w:rPr>
          <w:sz w:val="28"/>
          <w:szCs w:val="28"/>
        </w:rPr>
        <w:t xml:space="preserve">определенный в Схема территориального планирования Новосибирской агломерации Новосибирской области, утвержденной постановлением Правительства Новосибирской области от 28.04.2014 № </w:t>
      </w:r>
      <w:r>
        <w:rPr>
          <w:sz w:val="28"/>
          <w:szCs w:val="28"/>
        </w:rPr>
        <w:t>186-п</w:t>
      </w:r>
      <w:r w:rsidRPr="00AC0BA5">
        <w:rPr>
          <w:sz w:val="28"/>
          <w:szCs w:val="28"/>
        </w:rPr>
        <w:t xml:space="preserve">: </w:t>
      </w:r>
    </w:p>
    <w:p w14:paraId="2326B4B4" w14:textId="333B80B0" w:rsidR="006944BE" w:rsidRPr="00E7324E" w:rsidRDefault="00DF5D29" w:rsidP="006834A7">
      <w:pPr>
        <w:pStyle w:val="affff"/>
        <w:numPr>
          <w:ilvl w:val="0"/>
          <w:numId w:val="12"/>
        </w:numPr>
        <w:spacing w:before="0" w:after="0"/>
        <w:rPr>
          <w:sz w:val="28"/>
          <w:szCs w:val="28"/>
        </w:rPr>
      </w:pPr>
      <w:r>
        <w:rPr>
          <w:sz w:val="28"/>
          <w:szCs w:val="28"/>
        </w:rPr>
        <w:t>к 2030</w:t>
      </w:r>
      <w:r w:rsidR="00DA2F10">
        <w:rPr>
          <w:sz w:val="28"/>
          <w:szCs w:val="28"/>
        </w:rPr>
        <w:t xml:space="preserve"> году – 1878</w:t>
      </w:r>
      <w:r w:rsidR="006944BE" w:rsidRPr="00E7324E">
        <w:rPr>
          <w:sz w:val="28"/>
          <w:szCs w:val="28"/>
        </w:rPr>
        <w:t xml:space="preserve"> чел. (прирост на </w:t>
      </w:r>
      <w:r w:rsidR="00A2400B">
        <w:rPr>
          <w:sz w:val="28"/>
          <w:szCs w:val="28"/>
        </w:rPr>
        <w:t>89</w:t>
      </w:r>
      <w:r w:rsidR="006944BE" w:rsidRPr="00E7324E">
        <w:rPr>
          <w:sz w:val="28"/>
          <w:szCs w:val="28"/>
        </w:rPr>
        <w:t xml:space="preserve"> </w:t>
      </w:r>
      <w:r w:rsidR="00A2400B">
        <w:rPr>
          <w:sz w:val="28"/>
          <w:szCs w:val="28"/>
        </w:rPr>
        <w:t>чел. по сравнению с началом 2019</w:t>
      </w:r>
      <w:r w:rsidR="006944BE" w:rsidRPr="00E7324E">
        <w:rPr>
          <w:sz w:val="28"/>
          <w:szCs w:val="28"/>
        </w:rPr>
        <w:t xml:space="preserve"> г.).</w:t>
      </w:r>
    </w:p>
    <w:p w14:paraId="1EEF2480" w14:textId="73204D10" w:rsidR="006944BE" w:rsidRPr="00E7324E" w:rsidRDefault="00DF5D29" w:rsidP="006834A7">
      <w:pPr>
        <w:pStyle w:val="affff"/>
        <w:numPr>
          <w:ilvl w:val="0"/>
          <w:numId w:val="12"/>
        </w:numPr>
        <w:spacing w:before="0" w:after="0"/>
        <w:rPr>
          <w:sz w:val="28"/>
          <w:szCs w:val="28"/>
        </w:rPr>
      </w:pPr>
      <w:r>
        <w:rPr>
          <w:sz w:val="28"/>
          <w:szCs w:val="28"/>
        </w:rPr>
        <w:t>к 2040</w:t>
      </w:r>
      <w:r w:rsidR="00DA2F10">
        <w:rPr>
          <w:sz w:val="28"/>
          <w:szCs w:val="28"/>
        </w:rPr>
        <w:t xml:space="preserve"> году – 1967</w:t>
      </w:r>
      <w:r w:rsidR="006944BE" w:rsidRPr="00E7324E">
        <w:rPr>
          <w:sz w:val="28"/>
          <w:szCs w:val="28"/>
        </w:rPr>
        <w:t xml:space="preserve"> чел. (прирост на </w:t>
      </w:r>
      <w:r w:rsidR="00A2400B">
        <w:rPr>
          <w:sz w:val="28"/>
          <w:szCs w:val="28"/>
        </w:rPr>
        <w:t>178</w:t>
      </w:r>
      <w:r w:rsidR="006944BE" w:rsidRPr="00E7324E">
        <w:rPr>
          <w:sz w:val="28"/>
          <w:szCs w:val="28"/>
        </w:rPr>
        <w:t xml:space="preserve"> </w:t>
      </w:r>
      <w:r w:rsidR="00A2400B">
        <w:rPr>
          <w:sz w:val="28"/>
          <w:szCs w:val="28"/>
        </w:rPr>
        <w:t>чел. по сравнению с началом 2019</w:t>
      </w:r>
      <w:r w:rsidR="006944BE" w:rsidRPr="00E7324E">
        <w:rPr>
          <w:sz w:val="28"/>
          <w:szCs w:val="28"/>
        </w:rPr>
        <w:t xml:space="preserve"> г.).</w:t>
      </w:r>
    </w:p>
    <w:p w14:paraId="30E8D319" w14:textId="39FDE2E8" w:rsidR="00D15583" w:rsidRPr="00E7324E" w:rsidRDefault="00A5122F" w:rsidP="006834A7">
      <w:pPr>
        <w:pStyle w:val="3"/>
        <w:numPr>
          <w:ilvl w:val="2"/>
          <w:numId w:val="4"/>
        </w:numPr>
        <w:ind w:left="1077" w:firstLine="0"/>
        <w:rPr>
          <w:i w:val="0"/>
          <w:sz w:val="28"/>
          <w:szCs w:val="28"/>
        </w:rPr>
      </w:pPr>
      <w:bookmarkStart w:id="59" w:name="_Toc522808443"/>
      <w:bookmarkStart w:id="60" w:name="_Toc45115268"/>
      <w:bookmarkEnd w:id="54"/>
      <w:r w:rsidRPr="00E7324E">
        <w:rPr>
          <w:i w:val="0"/>
          <w:sz w:val="28"/>
          <w:szCs w:val="28"/>
        </w:rPr>
        <w:t>Экономический потенциал</w:t>
      </w:r>
      <w:bookmarkEnd w:id="59"/>
      <w:bookmarkEnd w:id="60"/>
    </w:p>
    <w:p w14:paraId="0AF2048A" w14:textId="2B1774A5" w:rsidR="00EC3264" w:rsidRPr="00E7324E" w:rsidRDefault="00A5122F" w:rsidP="006834A7">
      <w:pPr>
        <w:pStyle w:val="3"/>
        <w:numPr>
          <w:ilvl w:val="2"/>
          <w:numId w:val="4"/>
        </w:numPr>
        <w:ind w:left="1077" w:firstLine="0"/>
        <w:rPr>
          <w:i w:val="0"/>
          <w:sz w:val="28"/>
          <w:szCs w:val="28"/>
        </w:rPr>
      </w:pPr>
      <w:bookmarkStart w:id="61" w:name="_Toc522808444"/>
      <w:bookmarkStart w:id="62" w:name="_Toc45115269"/>
      <w:r w:rsidRPr="00E7324E">
        <w:rPr>
          <w:i w:val="0"/>
          <w:sz w:val="28"/>
          <w:szCs w:val="28"/>
        </w:rPr>
        <w:t xml:space="preserve">Объекты </w:t>
      </w:r>
      <w:bookmarkEnd w:id="61"/>
      <w:r w:rsidR="009107CC" w:rsidRPr="00E7324E">
        <w:rPr>
          <w:i w:val="0"/>
          <w:sz w:val="28"/>
          <w:szCs w:val="28"/>
        </w:rPr>
        <w:t>социальной инфраструктуры</w:t>
      </w:r>
      <w:bookmarkEnd w:id="62"/>
    </w:p>
    <w:p w14:paraId="6AF8605D" w14:textId="1BE463C8" w:rsidR="002B15B7" w:rsidRPr="00E7324E" w:rsidRDefault="002B15B7" w:rsidP="002B15B7">
      <w:pPr>
        <w:ind w:firstLine="709"/>
        <w:rPr>
          <w:sz w:val="28"/>
          <w:szCs w:val="28"/>
          <w:lang w:eastAsia="ar-SA" w:bidi="en-US"/>
        </w:rPr>
      </w:pPr>
      <w:r w:rsidRPr="00E7324E">
        <w:rPr>
          <w:sz w:val="28"/>
          <w:szCs w:val="28"/>
          <w:lang w:eastAsia="ar-SA" w:bidi="en-US"/>
        </w:rPr>
        <w:t>Перечни объектов</w:t>
      </w:r>
      <w:r w:rsidR="009107CC" w:rsidRPr="00E7324E">
        <w:rPr>
          <w:sz w:val="28"/>
          <w:szCs w:val="28"/>
        </w:rPr>
        <w:t xml:space="preserve"> социальной инфраструктуры</w:t>
      </w:r>
      <w:r w:rsidRPr="00E7324E">
        <w:rPr>
          <w:sz w:val="28"/>
          <w:szCs w:val="28"/>
          <w:lang w:eastAsia="ar-SA" w:bidi="en-US"/>
        </w:rPr>
        <w:t xml:space="preserve">, </w:t>
      </w:r>
      <w:r w:rsidR="001A7007" w:rsidRPr="00E7324E">
        <w:rPr>
          <w:sz w:val="28"/>
          <w:szCs w:val="28"/>
          <w:lang w:eastAsia="ar-SA" w:bidi="en-US"/>
        </w:rPr>
        <w:t>относящихся к объектам федерального значения, регионального значения и местного значения му</w:t>
      </w:r>
      <w:r w:rsidR="001A7007" w:rsidRPr="00E7324E">
        <w:rPr>
          <w:sz w:val="28"/>
          <w:szCs w:val="28"/>
          <w:lang w:eastAsia="ar-SA" w:bidi="en-US"/>
        </w:rPr>
        <w:lastRenderedPageBreak/>
        <w:t xml:space="preserve">ниципального района, </w:t>
      </w:r>
      <w:r w:rsidRPr="00E7324E">
        <w:rPr>
          <w:sz w:val="28"/>
          <w:szCs w:val="28"/>
          <w:lang w:eastAsia="ar-SA" w:bidi="en-US"/>
        </w:rPr>
        <w:t>размещение которых определило формирование на территории поселения и населенных пунктов общественн</w:t>
      </w:r>
      <w:r w:rsidR="00C26FF4" w:rsidRPr="00E7324E">
        <w:rPr>
          <w:sz w:val="28"/>
          <w:szCs w:val="28"/>
          <w:lang w:eastAsia="ar-SA" w:bidi="en-US"/>
        </w:rPr>
        <w:t>о-</w:t>
      </w:r>
      <w:r w:rsidRPr="00E7324E">
        <w:rPr>
          <w:sz w:val="28"/>
          <w:szCs w:val="28"/>
          <w:lang w:eastAsia="ar-SA" w:bidi="en-US"/>
        </w:rPr>
        <w:t>деловых зон</w:t>
      </w:r>
      <w:r w:rsidR="00163D21" w:rsidRPr="00E7324E">
        <w:rPr>
          <w:sz w:val="28"/>
          <w:szCs w:val="28"/>
          <w:lang w:eastAsia="ar-SA" w:bidi="en-US"/>
        </w:rPr>
        <w:t>,</w:t>
      </w:r>
      <w:r w:rsidRPr="00E7324E">
        <w:rPr>
          <w:sz w:val="28"/>
          <w:szCs w:val="28"/>
          <w:lang w:eastAsia="ar-SA" w:bidi="en-US"/>
        </w:rPr>
        <w:t xml:space="preserve"> приведены в </w:t>
      </w:r>
      <w:r w:rsidR="00C26FF4" w:rsidRPr="00E7324E">
        <w:rPr>
          <w:sz w:val="28"/>
          <w:szCs w:val="28"/>
          <w:lang w:eastAsia="ar-SA" w:bidi="en-US"/>
        </w:rPr>
        <w:t>т</w:t>
      </w:r>
      <w:r w:rsidRPr="00E7324E">
        <w:rPr>
          <w:sz w:val="28"/>
          <w:szCs w:val="28"/>
          <w:lang w:eastAsia="ar-SA" w:bidi="en-US"/>
        </w:rPr>
        <w:t>аблице 2.</w:t>
      </w:r>
      <w:r w:rsidR="004479C0" w:rsidRPr="00E7324E">
        <w:rPr>
          <w:sz w:val="28"/>
          <w:szCs w:val="28"/>
          <w:lang w:eastAsia="ar-SA" w:bidi="en-US"/>
        </w:rPr>
        <w:t>2</w:t>
      </w:r>
      <w:r w:rsidRPr="00E7324E">
        <w:rPr>
          <w:sz w:val="28"/>
          <w:szCs w:val="28"/>
          <w:lang w:eastAsia="ar-SA" w:bidi="en-US"/>
        </w:rPr>
        <w:t>.</w:t>
      </w:r>
    </w:p>
    <w:p w14:paraId="232E18CA" w14:textId="33D5CF3C" w:rsidR="00C26FF4" w:rsidRPr="00A2647F" w:rsidRDefault="00C26FF4" w:rsidP="004A24DF">
      <w:pPr>
        <w:pStyle w:val="a0"/>
        <w:keepNext/>
        <w:spacing w:before="120"/>
        <w:jc w:val="right"/>
        <w:rPr>
          <w:b/>
          <w:sz w:val="28"/>
          <w:szCs w:val="28"/>
          <w:lang w:val="ru-RU"/>
        </w:rPr>
      </w:pPr>
      <w:r w:rsidRPr="00A2647F">
        <w:rPr>
          <w:b/>
          <w:sz w:val="28"/>
          <w:szCs w:val="28"/>
          <w:lang w:val="ru-RU"/>
        </w:rPr>
        <w:t>Таблица 2.</w:t>
      </w:r>
      <w:r w:rsidR="004479C0" w:rsidRPr="00A2647F">
        <w:rPr>
          <w:b/>
          <w:sz w:val="28"/>
          <w:szCs w:val="28"/>
          <w:lang w:val="ru-RU"/>
        </w:rPr>
        <w:t>2</w:t>
      </w:r>
    </w:p>
    <w:p w14:paraId="3A79CCE2" w14:textId="0C158775" w:rsidR="00C26FF4" w:rsidRPr="00A2647F" w:rsidRDefault="00C26FF4" w:rsidP="004A24DF">
      <w:pPr>
        <w:pStyle w:val="a0"/>
        <w:keepNext/>
        <w:suppressAutoHyphens/>
        <w:spacing w:after="120"/>
        <w:ind w:firstLine="0"/>
        <w:jc w:val="center"/>
        <w:rPr>
          <w:b/>
          <w:sz w:val="28"/>
          <w:szCs w:val="28"/>
          <w:lang w:val="ru-RU"/>
        </w:rPr>
      </w:pPr>
      <w:r w:rsidRPr="00A2647F">
        <w:rPr>
          <w:b/>
          <w:sz w:val="28"/>
          <w:szCs w:val="28"/>
          <w:lang w:val="ru-RU"/>
        </w:rPr>
        <w:t xml:space="preserve">Объекты </w:t>
      </w:r>
      <w:r w:rsidR="001A7007" w:rsidRPr="00A2647F">
        <w:rPr>
          <w:b/>
          <w:sz w:val="28"/>
          <w:szCs w:val="28"/>
          <w:lang w:val="ru-RU"/>
        </w:rPr>
        <w:t>социальной инфраструктуры</w:t>
      </w:r>
      <w:r w:rsidRPr="00A2647F">
        <w:rPr>
          <w:b/>
          <w:sz w:val="28"/>
          <w:szCs w:val="28"/>
          <w:lang w:val="ru-RU"/>
        </w:rPr>
        <w:t xml:space="preserve"> </w:t>
      </w:r>
      <w:r w:rsidR="00C56EFA" w:rsidRPr="00A2647F">
        <w:rPr>
          <w:b/>
          <w:sz w:val="28"/>
          <w:szCs w:val="28"/>
          <w:lang w:val="ru-RU"/>
        </w:rPr>
        <w:t>Кирзинского</w:t>
      </w:r>
      <w:r w:rsidR="00C76B2B" w:rsidRPr="00A2647F">
        <w:rPr>
          <w:b/>
          <w:sz w:val="28"/>
          <w:szCs w:val="28"/>
          <w:lang w:val="ru-RU"/>
        </w:rPr>
        <w:t xml:space="preserve"> </w:t>
      </w:r>
      <w:r w:rsidR="00B10B43" w:rsidRPr="00A2647F">
        <w:rPr>
          <w:b/>
          <w:sz w:val="28"/>
          <w:szCs w:val="28"/>
          <w:lang w:val="ru-RU"/>
        </w:rPr>
        <w:t>сельсовета</w:t>
      </w:r>
      <w:r w:rsidR="001A7007" w:rsidRPr="00A2647F">
        <w:rPr>
          <w:b/>
          <w:sz w:val="28"/>
          <w:szCs w:val="28"/>
          <w:lang w:val="ru-RU"/>
        </w:rPr>
        <w:t xml:space="preserve">, </w:t>
      </w:r>
      <w:del w:id="63" w:author="Елисова" w:date="2020-07-29T16:41:00Z">
        <w:r w:rsidR="001A7007" w:rsidRPr="00A2647F" w:rsidDel="006046A9">
          <w:rPr>
            <w:b/>
            <w:sz w:val="28"/>
            <w:szCs w:val="28"/>
            <w:lang w:val="ru-RU"/>
          </w:rPr>
          <w:delText xml:space="preserve">относящихся </w:delText>
        </w:r>
      </w:del>
      <w:ins w:id="64" w:author="Елисова" w:date="2020-07-29T16:41:00Z">
        <w:r w:rsidR="006046A9" w:rsidRPr="00A2647F">
          <w:rPr>
            <w:b/>
            <w:sz w:val="28"/>
            <w:szCs w:val="28"/>
            <w:lang w:val="ru-RU"/>
          </w:rPr>
          <w:t>относящ</w:t>
        </w:r>
        <w:r w:rsidR="006046A9">
          <w:rPr>
            <w:b/>
            <w:sz w:val="28"/>
            <w:szCs w:val="28"/>
            <w:lang w:val="ru-RU"/>
          </w:rPr>
          <w:t>ие</w:t>
        </w:r>
        <w:r w:rsidR="006046A9" w:rsidRPr="00A2647F">
          <w:rPr>
            <w:b/>
            <w:sz w:val="28"/>
            <w:szCs w:val="28"/>
            <w:lang w:val="ru-RU"/>
          </w:rPr>
          <w:t xml:space="preserve">ся </w:t>
        </w:r>
      </w:ins>
      <w:r w:rsidR="001A7007" w:rsidRPr="00A2647F">
        <w:rPr>
          <w:b/>
          <w:sz w:val="28"/>
          <w:szCs w:val="28"/>
          <w:lang w:val="ru-RU"/>
        </w:rPr>
        <w:t>к объектам федерального значения, регионального значения и местного значения муниципального района</w:t>
      </w:r>
    </w:p>
    <w:tbl>
      <w:tblPr>
        <w:tblW w:w="5054"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1E0" w:firstRow="1" w:lastRow="1" w:firstColumn="1" w:lastColumn="1" w:noHBand="0" w:noVBand="0"/>
      </w:tblPr>
      <w:tblGrid>
        <w:gridCol w:w="1797"/>
        <w:gridCol w:w="1732"/>
        <w:gridCol w:w="2409"/>
        <w:gridCol w:w="1632"/>
        <w:gridCol w:w="1855"/>
      </w:tblGrid>
      <w:tr w:rsidR="00C26FF4" w:rsidRPr="00A65FA2" w14:paraId="231D4986" w14:textId="4180C9C0" w:rsidTr="00A65FA2">
        <w:trPr>
          <w:cantSplit/>
          <w:trHeight w:val="146"/>
          <w:tblHeader/>
          <w:jc w:val="center"/>
        </w:trPr>
        <w:tc>
          <w:tcPr>
            <w:tcW w:w="953" w:type="pct"/>
            <w:shd w:val="clear" w:color="auto" w:fill="auto"/>
          </w:tcPr>
          <w:p w14:paraId="6DB5C939" w14:textId="3A963769" w:rsidR="00C26FF4" w:rsidRPr="00A65FA2" w:rsidRDefault="00C26FF4" w:rsidP="004A24DF">
            <w:pPr>
              <w:keepNext/>
              <w:jc w:val="center"/>
              <w:rPr>
                <w:b/>
                <w:sz w:val="22"/>
                <w:szCs w:val="22"/>
              </w:rPr>
            </w:pPr>
            <w:r w:rsidRPr="00A65FA2">
              <w:rPr>
                <w:b/>
                <w:sz w:val="22"/>
                <w:szCs w:val="22"/>
              </w:rPr>
              <w:t>Наименование объекта</w:t>
            </w:r>
          </w:p>
        </w:tc>
        <w:tc>
          <w:tcPr>
            <w:tcW w:w="919" w:type="pct"/>
            <w:shd w:val="clear" w:color="auto" w:fill="auto"/>
          </w:tcPr>
          <w:p w14:paraId="71F588B7" w14:textId="77777777" w:rsidR="00C26FF4" w:rsidRPr="00A65FA2" w:rsidRDefault="00C26FF4" w:rsidP="004A24DF">
            <w:pPr>
              <w:keepNext/>
              <w:jc w:val="center"/>
              <w:rPr>
                <w:b/>
                <w:sz w:val="22"/>
                <w:szCs w:val="22"/>
              </w:rPr>
            </w:pPr>
            <w:r w:rsidRPr="00A65FA2">
              <w:rPr>
                <w:b/>
                <w:sz w:val="22"/>
                <w:szCs w:val="22"/>
              </w:rPr>
              <w:t>Адрес</w:t>
            </w:r>
          </w:p>
        </w:tc>
        <w:tc>
          <w:tcPr>
            <w:tcW w:w="1278" w:type="pct"/>
            <w:shd w:val="clear" w:color="auto" w:fill="auto"/>
          </w:tcPr>
          <w:p w14:paraId="738ABBCE" w14:textId="740EC2C1" w:rsidR="00C26FF4" w:rsidRPr="00A65FA2" w:rsidRDefault="00C26FF4" w:rsidP="004A24DF">
            <w:pPr>
              <w:keepNext/>
              <w:jc w:val="center"/>
              <w:rPr>
                <w:b/>
                <w:sz w:val="22"/>
                <w:szCs w:val="22"/>
              </w:rPr>
            </w:pPr>
            <w:r w:rsidRPr="00A65FA2">
              <w:rPr>
                <w:b/>
                <w:sz w:val="22"/>
                <w:szCs w:val="22"/>
              </w:rPr>
              <w:t>Общая характеристика</w:t>
            </w:r>
          </w:p>
        </w:tc>
        <w:tc>
          <w:tcPr>
            <w:tcW w:w="866" w:type="pct"/>
            <w:shd w:val="clear" w:color="auto" w:fill="auto"/>
          </w:tcPr>
          <w:p w14:paraId="2C53BA42" w14:textId="415BD5ED" w:rsidR="00C26FF4" w:rsidRPr="00A65FA2" w:rsidRDefault="00C26FF4" w:rsidP="004A24DF">
            <w:pPr>
              <w:keepNext/>
              <w:jc w:val="center"/>
              <w:rPr>
                <w:b/>
                <w:sz w:val="22"/>
                <w:szCs w:val="22"/>
              </w:rPr>
            </w:pPr>
            <w:r w:rsidRPr="00A65FA2">
              <w:rPr>
                <w:b/>
                <w:sz w:val="22"/>
                <w:szCs w:val="22"/>
              </w:rPr>
              <w:t>Мощность объекта с указанием единиц измерения</w:t>
            </w:r>
          </w:p>
        </w:tc>
        <w:tc>
          <w:tcPr>
            <w:tcW w:w="984" w:type="pct"/>
            <w:shd w:val="clear" w:color="auto" w:fill="auto"/>
          </w:tcPr>
          <w:p w14:paraId="04C8A6EA" w14:textId="1635836B" w:rsidR="00C26FF4" w:rsidRPr="00A65FA2" w:rsidRDefault="00C26FF4" w:rsidP="004A24DF">
            <w:pPr>
              <w:keepNext/>
              <w:jc w:val="center"/>
              <w:rPr>
                <w:b/>
                <w:sz w:val="22"/>
                <w:szCs w:val="22"/>
              </w:rPr>
            </w:pPr>
            <w:r w:rsidRPr="00A65FA2">
              <w:rPr>
                <w:b/>
                <w:sz w:val="22"/>
                <w:szCs w:val="22"/>
              </w:rPr>
              <w:t>Значение объекта</w:t>
            </w:r>
          </w:p>
        </w:tc>
      </w:tr>
      <w:tr w:rsidR="00C26FF4" w:rsidRPr="00A65FA2" w14:paraId="759C616D" w14:textId="20B82285" w:rsidTr="00A65FA2">
        <w:trPr>
          <w:cantSplit/>
          <w:trHeight w:val="157"/>
          <w:jc w:val="center"/>
        </w:trPr>
        <w:tc>
          <w:tcPr>
            <w:tcW w:w="5000" w:type="pct"/>
            <w:gridSpan w:val="5"/>
            <w:shd w:val="clear" w:color="auto" w:fill="auto"/>
          </w:tcPr>
          <w:p w14:paraId="5311150B" w14:textId="63550578" w:rsidR="00C26FF4" w:rsidRPr="00A65FA2" w:rsidRDefault="00C26FF4" w:rsidP="0075074F">
            <w:pPr>
              <w:keepNext/>
              <w:autoSpaceDE w:val="0"/>
              <w:autoSpaceDN w:val="0"/>
              <w:adjustRightInd w:val="0"/>
              <w:jc w:val="center"/>
              <w:rPr>
                <w:rFonts w:eastAsia="Calibri"/>
                <w:b/>
                <w:color w:val="000000"/>
                <w:sz w:val="22"/>
                <w:szCs w:val="22"/>
                <w:lang w:eastAsia="en-US"/>
              </w:rPr>
            </w:pPr>
            <w:r w:rsidRPr="00A65FA2">
              <w:rPr>
                <w:rFonts w:eastAsia="Calibri"/>
                <w:b/>
                <w:color w:val="000000"/>
                <w:sz w:val="22"/>
                <w:szCs w:val="22"/>
                <w:lang w:eastAsia="en-US"/>
              </w:rPr>
              <w:t>Объекты образования</w:t>
            </w:r>
          </w:p>
        </w:tc>
      </w:tr>
      <w:tr w:rsidR="00C26FF4" w:rsidRPr="00A65FA2" w14:paraId="61E10DF3" w14:textId="77777777" w:rsidTr="00A65FA2">
        <w:trPr>
          <w:cantSplit/>
          <w:trHeight w:val="157"/>
          <w:jc w:val="center"/>
        </w:trPr>
        <w:tc>
          <w:tcPr>
            <w:tcW w:w="953" w:type="pct"/>
            <w:shd w:val="clear" w:color="auto" w:fill="auto"/>
          </w:tcPr>
          <w:p w14:paraId="68B4E49C" w14:textId="7D19026D" w:rsidR="00C26FF4" w:rsidRPr="00A65FA2" w:rsidRDefault="00EE3AD5" w:rsidP="00A6200F">
            <w:pPr>
              <w:rPr>
                <w:b/>
                <w:sz w:val="22"/>
                <w:szCs w:val="22"/>
              </w:rPr>
            </w:pPr>
            <w:r w:rsidRPr="00A65FA2">
              <w:rPr>
                <w:b/>
                <w:sz w:val="22"/>
                <w:szCs w:val="22"/>
              </w:rPr>
              <w:t xml:space="preserve">МОУ средняя </w:t>
            </w:r>
            <w:ins w:id="65" w:author="Елисова" w:date="2020-07-29T16:41:00Z">
              <w:r w:rsidR="006046A9">
                <w:rPr>
                  <w:b/>
                  <w:sz w:val="22"/>
                  <w:szCs w:val="22"/>
                </w:rPr>
                <w:t>обще</w:t>
              </w:r>
            </w:ins>
            <w:r w:rsidRPr="00A65FA2">
              <w:rPr>
                <w:b/>
                <w:sz w:val="22"/>
                <w:szCs w:val="22"/>
              </w:rPr>
              <w:t>образовательная школа</w:t>
            </w:r>
          </w:p>
        </w:tc>
        <w:tc>
          <w:tcPr>
            <w:tcW w:w="919" w:type="pct"/>
            <w:shd w:val="clear" w:color="auto" w:fill="auto"/>
          </w:tcPr>
          <w:p w14:paraId="7EB31447" w14:textId="425B79C0" w:rsidR="00C26FF4" w:rsidRPr="00A65FA2" w:rsidRDefault="00EE3AD5" w:rsidP="00F813F6">
            <w:pPr>
              <w:autoSpaceDE w:val="0"/>
              <w:autoSpaceDN w:val="0"/>
              <w:adjustRightInd w:val="0"/>
              <w:rPr>
                <w:sz w:val="22"/>
                <w:szCs w:val="22"/>
              </w:rPr>
            </w:pPr>
            <w:r w:rsidRPr="00A65FA2">
              <w:rPr>
                <w:rFonts w:eastAsia="Calibri"/>
                <w:iCs/>
                <w:sz w:val="22"/>
                <w:szCs w:val="22"/>
                <w:lang w:eastAsia="en-US" w:bidi="en-US"/>
              </w:rPr>
              <w:t>с. Кирза</w:t>
            </w:r>
          </w:p>
        </w:tc>
        <w:tc>
          <w:tcPr>
            <w:tcW w:w="1278" w:type="pct"/>
            <w:shd w:val="clear" w:color="auto" w:fill="auto"/>
          </w:tcPr>
          <w:p w14:paraId="371DDF4E" w14:textId="0097723F" w:rsidR="00C26FF4" w:rsidRPr="00A65FA2" w:rsidRDefault="00A4562C" w:rsidP="00A6200F">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Состояние удовлетворительное</w:t>
            </w:r>
          </w:p>
        </w:tc>
        <w:tc>
          <w:tcPr>
            <w:tcW w:w="866" w:type="pct"/>
            <w:shd w:val="clear" w:color="auto" w:fill="auto"/>
          </w:tcPr>
          <w:p w14:paraId="100C8263" w14:textId="0D180D04" w:rsidR="00C26FF4" w:rsidRPr="00A65FA2" w:rsidRDefault="00C27FDB" w:rsidP="00C27FDB">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4AF2DBA4" w14:textId="781916C2" w:rsidR="00C26FF4" w:rsidRPr="00A65FA2" w:rsidRDefault="00A4562C" w:rsidP="00C038FA">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местного значения муниципального района</w:t>
            </w:r>
          </w:p>
        </w:tc>
      </w:tr>
      <w:tr w:rsidR="002F7442" w:rsidRPr="00A65FA2" w14:paraId="73E99E3D" w14:textId="77777777" w:rsidTr="00A65FA2">
        <w:trPr>
          <w:cantSplit/>
          <w:trHeight w:val="157"/>
          <w:jc w:val="center"/>
        </w:trPr>
        <w:tc>
          <w:tcPr>
            <w:tcW w:w="953" w:type="pct"/>
            <w:shd w:val="clear" w:color="auto" w:fill="auto"/>
          </w:tcPr>
          <w:p w14:paraId="68B23D11" w14:textId="3C159BBB" w:rsidR="002F7442" w:rsidRPr="00A65FA2" w:rsidRDefault="00385BC9" w:rsidP="002F7442">
            <w:pPr>
              <w:rPr>
                <w:b/>
                <w:sz w:val="22"/>
                <w:szCs w:val="22"/>
              </w:rPr>
            </w:pPr>
            <w:r w:rsidRPr="00A65FA2">
              <w:rPr>
                <w:b/>
                <w:bCs/>
                <w:sz w:val="22"/>
                <w:szCs w:val="22"/>
              </w:rPr>
              <w:t>МДОУ Детский сад</w:t>
            </w:r>
          </w:p>
        </w:tc>
        <w:tc>
          <w:tcPr>
            <w:tcW w:w="919" w:type="pct"/>
            <w:shd w:val="clear" w:color="auto" w:fill="auto"/>
          </w:tcPr>
          <w:p w14:paraId="18DDAC51" w14:textId="61DD58BF" w:rsidR="002F7442" w:rsidRPr="00A65FA2" w:rsidRDefault="00385BC9" w:rsidP="00527495">
            <w:pPr>
              <w:autoSpaceDE w:val="0"/>
              <w:autoSpaceDN w:val="0"/>
              <w:adjustRightInd w:val="0"/>
              <w:jc w:val="left"/>
              <w:rPr>
                <w:sz w:val="22"/>
                <w:szCs w:val="22"/>
              </w:rPr>
            </w:pPr>
            <w:r w:rsidRPr="00A65FA2">
              <w:rPr>
                <w:rFonts w:eastAsia="Calibri"/>
                <w:iCs/>
                <w:sz w:val="22"/>
                <w:szCs w:val="22"/>
                <w:lang w:eastAsia="en-US" w:bidi="en-US"/>
              </w:rPr>
              <w:t>с. Кирза</w:t>
            </w:r>
          </w:p>
        </w:tc>
        <w:tc>
          <w:tcPr>
            <w:tcW w:w="1278" w:type="pct"/>
            <w:shd w:val="clear" w:color="auto" w:fill="auto"/>
          </w:tcPr>
          <w:p w14:paraId="0B284B90" w14:textId="76DE463F" w:rsidR="002F7442" w:rsidRPr="00A65FA2" w:rsidRDefault="002F7442" w:rsidP="002F7442">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Состояние удовлетворительное</w:t>
            </w:r>
          </w:p>
        </w:tc>
        <w:tc>
          <w:tcPr>
            <w:tcW w:w="866" w:type="pct"/>
            <w:shd w:val="clear" w:color="auto" w:fill="auto"/>
          </w:tcPr>
          <w:p w14:paraId="23E78644" w14:textId="259463F4" w:rsidR="002F7442" w:rsidRPr="00A65FA2" w:rsidRDefault="00C27FDB" w:rsidP="00C27FDB">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0416A5F7" w14:textId="6BC38E9F" w:rsidR="002F7442" w:rsidRPr="00A65FA2" w:rsidRDefault="002F7442" w:rsidP="002F7442">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местного значения муниципального района</w:t>
            </w:r>
          </w:p>
        </w:tc>
      </w:tr>
      <w:tr w:rsidR="002F7442" w:rsidRPr="00A65FA2" w14:paraId="7D4A0703" w14:textId="77777777" w:rsidTr="00A65FA2">
        <w:trPr>
          <w:cantSplit/>
          <w:trHeight w:val="157"/>
          <w:jc w:val="center"/>
        </w:trPr>
        <w:tc>
          <w:tcPr>
            <w:tcW w:w="5000" w:type="pct"/>
            <w:gridSpan w:val="5"/>
            <w:shd w:val="clear" w:color="auto" w:fill="auto"/>
          </w:tcPr>
          <w:p w14:paraId="3F1AAC1F" w14:textId="7BA0ED1F" w:rsidR="002F7442" w:rsidRPr="00A65FA2" w:rsidRDefault="002F7442" w:rsidP="002F7442">
            <w:pPr>
              <w:autoSpaceDE w:val="0"/>
              <w:autoSpaceDN w:val="0"/>
              <w:adjustRightInd w:val="0"/>
              <w:jc w:val="center"/>
              <w:rPr>
                <w:rFonts w:eastAsia="Calibri"/>
                <w:color w:val="000000"/>
                <w:sz w:val="22"/>
                <w:szCs w:val="22"/>
                <w:lang w:eastAsia="en-US"/>
              </w:rPr>
            </w:pPr>
            <w:r w:rsidRPr="00A65FA2">
              <w:rPr>
                <w:rFonts w:eastAsia="Calibri"/>
                <w:b/>
                <w:color w:val="000000"/>
                <w:sz w:val="22"/>
                <w:szCs w:val="22"/>
                <w:lang w:eastAsia="en-US"/>
              </w:rPr>
              <w:t>Объекты спорта и физической культуры</w:t>
            </w:r>
          </w:p>
        </w:tc>
      </w:tr>
      <w:tr w:rsidR="002F7442" w:rsidRPr="00A65FA2" w14:paraId="454B5166" w14:textId="77777777" w:rsidTr="00A65FA2">
        <w:trPr>
          <w:cantSplit/>
          <w:trHeight w:val="157"/>
          <w:jc w:val="center"/>
        </w:trPr>
        <w:tc>
          <w:tcPr>
            <w:tcW w:w="953" w:type="pct"/>
            <w:shd w:val="clear" w:color="auto" w:fill="auto"/>
          </w:tcPr>
          <w:p w14:paraId="2917DDB7" w14:textId="1226061D" w:rsidR="002F7442" w:rsidRPr="00A65FA2" w:rsidRDefault="005D2323" w:rsidP="002F7442">
            <w:pPr>
              <w:rPr>
                <w:b/>
                <w:sz w:val="22"/>
                <w:szCs w:val="22"/>
              </w:rPr>
            </w:pPr>
            <w:r w:rsidRPr="00A65FA2">
              <w:rPr>
                <w:b/>
                <w:sz w:val="22"/>
                <w:szCs w:val="22"/>
              </w:rPr>
              <w:t>Спортивное сооружение</w:t>
            </w:r>
          </w:p>
        </w:tc>
        <w:tc>
          <w:tcPr>
            <w:tcW w:w="919" w:type="pct"/>
            <w:shd w:val="clear" w:color="auto" w:fill="auto"/>
          </w:tcPr>
          <w:p w14:paraId="13A1764C" w14:textId="59C771E4" w:rsidR="002F7442" w:rsidRPr="00A65FA2" w:rsidRDefault="00A44120" w:rsidP="002F7442">
            <w:pPr>
              <w:autoSpaceDE w:val="0"/>
              <w:autoSpaceDN w:val="0"/>
              <w:adjustRightInd w:val="0"/>
              <w:rPr>
                <w:sz w:val="22"/>
                <w:szCs w:val="22"/>
              </w:rPr>
            </w:pPr>
            <w:r w:rsidRPr="00A65FA2">
              <w:rPr>
                <w:sz w:val="22"/>
                <w:szCs w:val="22"/>
              </w:rPr>
              <w:t>Кирзинский сельсовет</w:t>
            </w:r>
          </w:p>
        </w:tc>
        <w:tc>
          <w:tcPr>
            <w:tcW w:w="1278" w:type="pct"/>
            <w:shd w:val="clear" w:color="auto" w:fill="auto"/>
          </w:tcPr>
          <w:p w14:paraId="3443F9A8" w14:textId="0D0CD44A" w:rsidR="002F7442" w:rsidRPr="00A65FA2" w:rsidRDefault="001D4E47" w:rsidP="002F7442">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спортивный объект</w:t>
            </w:r>
            <w:r w:rsidR="002F7442" w:rsidRPr="00A65FA2">
              <w:rPr>
                <w:rFonts w:eastAsia="Calibri"/>
                <w:color w:val="000000"/>
                <w:sz w:val="22"/>
                <w:szCs w:val="22"/>
                <w:lang w:eastAsia="en-US"/>
              </w:rPr>
              <w:t xml:space="preserve"> </w:t>
            </w:r>
          </w:p>
        </w:tc>
        <w:tc>
          <w:tcPr>
            <w:tcW w:w="866" w:type="pct"/>
            <w:shd w:val="clear" w:color="auto" w:fill="auto"/>
          </w:tcPr>
          <w:p w14:paraId="2ECD76C7" w14:textId="52AD1C94" w:rsidR="002F7442" w:rsidRPr="00A65FA2" w:rsidRDefault="002F7442" w:rsidP="002F7442">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1B52747B" w14:textId="6FAA64CA" w:rsidR="002F7442" w:rsidRPr="00A65FA2" w:rsidRDefault="002F7442" w:rsidP="002F7442">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местного значения муниципального района</w:t>
            </w:r>
          </w:p>
        </w:tc>
      </w:tr>
      <w:tr w:rsidR="001D4E47" w:rsidRPr="00A65FA2" w14:paraId="548D6F6A" w14:textId="77777777" w:rsidTr="00A65FA2">
        <w:trPr>
          <w:cantSplit/>
          <w:trHeight w:val="157"/>
          <w:jc w:val="center"/>
        </w:trPr>
        <w:tc>
          <w:tcPr>
            <w:tcW w:w="953" w:type="pct"/>
            <w:shd w:val="clear" w:color="auto" w:fill="auto"/>
          </w:tcPr>
          <w:p w14:paraId="29D80BCA" w14:textId="3D260847" w:rsidR="001D4E47" w:rsidRPr="00A65FA2" w:rsidRDefault="005D2323" w:rsidP="001D4E47">
            <w:pPr>
              <w:rPr>
                <w:b/>
                <w:sz w:val="22"/>
                <w:szCs w:val="22"/>
              </w:rPr>
            </w:pPr>
            <w:r w:rsidRPr="00A65FA2">
              <w:rPr>
                <w:b/>
                <w:sz w:val="22"/>
                <w:szCs w:val="22"/>
              </w:rPr>
              <w:t>Спортивное сооружение</w:t>
            </w:r>
          </w:p>
        </w:tc>
        <w:tc>
          <w:tcPr>
            <w:tcW w:w="919" w:type="pct"/>
            <w:shd w:val="clear" w:color="auto" w:fill="auto"/>
          </w:tcPr>
          <w:p w14:paraId="6048FE3A" w14:textId="00F17DA2" w:rsidR="001D4E47" w:rsidRPr="00A65FA2" w:rsidRDefault="00A44120" w:rsidP="001D4E47">
            <w:pPr>
              <w:autoSpaceDE w:val="0"/>
              <w:autoSpaceDN w:val="0"/>
              <w:adjustRightInd w:val="0"/>
              <w:rPr>
                <w:sz w:val="22"/>
                <w:szCs w:val="22"/>
              </w:rPr>
            </w:pPr>
            <w:r w:rsidRPr="00A65FA2">
              <w:rPr>
                <w:sz w:val="22"/>
                <w:szCs w:val="22"/>
              </w:rPr>
              <w:t>Кирзинский сельсовет</w:t>
            </w:r>
          </w:p>
        </w:tc>
        <w:tc>
          <w:tcPr>
            <w:tcW w:w="1278" w:type="pct"/>
            <w:shd w:val="clear" w:color="auto" w:fill="auto"/>
          </w:tcPr>
          <w:p w14:paraId="6B4DD999" w14:textId="5D7F9A88" w:rsidR="001D4E47" w:rsidRPr="00A65FA2" w:rsidRDefault="001D4E47" w:rsidP="001D4E47">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спортивный объект</w:t>
            </w:r>
          </w:p>
        </w:tc>
        <w:tc>
          <w:tcPr>
            <w:tcW w:w="866" w:type="pct"/>
            <w:shd w:val="clear" w:color="auto" w:fill="auto"/>
          </w:tcPr>
          <w:p w14:paraId="24A1BD51" w14:textId="73DFC10D" w:rsidR="001D4E47" w:rsidRPr="00A65FA2" w:rsidRDefault="001D4E47" w:rsidP="001D4E47">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6BE89448" w14:textId="69FE019D" w:rsidR="001D4E47" w:rsidRPr="00A65FA2" w:rsidRDefault="001D4E47" w:rsidP="001D4E47">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местного значения муниципального района</w:t>
            </w:r>
          </w:p>
        </w:tc>
      </w:tr>
      <w:tr w:rsidR="001D4E47" w:rsidRPr="00A65FA2" w14:paraId="5EE79B52" w14:textId="77777777" w:rsidTr="00A65FA2">
        <w:trPr>
          <w:cantSplit/>
          <w:trHeight w:val="157"/>
          <w:jc w:val="center"/>
        </w:trPr>
        <w:tc>
          <w:tcPr>
            <w:tcW w:w="5000" w:type="pct"/>
            <w:gridSpan w:val="5"/>
            <w:shd w:val="clear" w:color="auto" w:fill="auto"/>
          </w:tcPr>
          <w:p w14:paraId="2FE42837" w14:textId="22534E44" w:rsidR="001D4E47" w:rsidRPr="00A65FA2" w:rsidRDefault="001D4E47" w:rsidP="001D4E47">
            <w:pPr>
              <w:autoSpaceDE w:val="0"/>
              <w:autoSpaceDN w:val="0"/>
              <w:adjustRightInd w:val="0"/>
              <w:jc w:val="center"/>
              <w:rPr>
                <w:rFonts w:eastAsia="Calibri"/>
                <w:color w:val="000000"/>
                <w:sz w:val="22"/>
                <w:szCs w:val="22"/>
                <w:lang w:eastAsia="en-US"/>
              </w:rPr>
            </w:pPr>
            <w:r w:rsidRPr="00A65FA2">
              <w:rPr>
                <w:rFonts w:eastAsia="Calibri"/>
                <w:b/>
                <w:color w:val="000000"/>
                <w:sz w:val="22"/>
                <w:szCs w:val="22"/>
                <w:lang w:eastAsia="en-US"/>
              </w:rPr>
              <w:t>Учреждения культуры</w:t>
            </w:r>
          </w:p>
        </w:tc>
      </w:tr>
      <w:tr w:rsidR="001D4E47" w:rsidRPr="00A65FA2" w14:paraId="0E473978" w14:textId="77777777" w:rsidTr="00A65FA2">
        <w:trPr>
          <w:cantSplit/>
          <w:trHeight w:val="157"/>
          <w:jc w:val="center"/>
        </w:trPr>
        <w:tc>
          <w:tcPr>
            <w:tcW w:w="953" w:type="pct"/>
            <w:shd w:val="clear" w:color="auto" w:fill="auto"/>
          </w:tcPr>
          <w:p w14:paraId="2CD58AB1" w14:textId="5D17BC9B" w:rsidR="001D4E47" w:rsidRPr="00A65FA2" w:rsidRDefault="00A44120" w:rsidP="001D4E47">
            <w:pPr>
              <w:rPr>
                <w:b/>
                <w:sz w:val="22"/>
                <w:szCs w:val="22"/>
              </w:rPr>
            </w:pPr>
            <w:r w:rsidRPr="00A65FA2">
              <w:rPr>
                <w:b/>
                <w:sz w:val="22"/>
                <w:szCs w:val="22"/>
              </w:rPr>
              <w:t>Дом культуры</w:t>
            </w:r>
          </w:p>
        </w:tc>
        <w:tc>
          <w:tcPr>
            <w:tcW w:w="919" w:type="pct"/>
            <w:shd w:val="clear" w:color="auto" w:fill="auto"/>
          </w:tcPr>
          <w:p w14:paraId="1736679E" w14:textId="685AAA35" w:rsidR="001D4E47" w:rsidRPr="00A65FA2" w:rsidRDefault="00A44120" w:rsidP="00A5492A">
            <w:pPr>
              <w:autoSpaceDE w:val="0"/>
              <w:autoSpaceDN w:val="0"/>
              <w:adjustRightInd w:val="0"/>
              <w:jc w:val="left"/>
              <w:rPr>
                <w:sz w:val="22"/>
                <w:szCs w:val="22"/>
              </w:rPr>
            </w:pPr>
            <w:r w:rsidRPr="00A65FA2">
              <w:rPr>
                <w:sz w:val="22"/>
                <w:szCs w:val="22"/>
              </w:rPr>
              <w:t>с. Кирза</w:t>
            </w:r>
          </w:p>
        </w:tc>
        <w:tc>
          <w:tcPr>
            <w:tcW w:w="1278" w:type="pct"/>
            <w:shd w:val="clear" w:color="auto" w:fill="auto"/>
          </w:tcPr>
          <w:p w14:paraId="1D31DE89" w14:textId="3DE9CD51" w:rsidR="001D4E47" w:rsidRPr="00A65FA2" w:rsidRDefault="006F7BA6" w:rsidP="001D4E47">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объект культуры</w:t>
            </w:r>
          </w:p>
        </w:tc>
        <w:tc>
          <w:tcPr>
            <w:tcW w:w="866" w:type="pct"/>
            <w:shd w:val="clear" w:color="auto" w:fill="auto"/>
          </w:tcPr>
          <w:p w14:paraId="1D32E1D9" w14:textId="7276F9B1" w:rsidR="001D4E47" w:rsidRPr="00A65FA2" w:rsidRDefault="00357E2E" w:rsidP="001D4E47">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440EFE86" w14:textId="4760334E" w:rsidR="001D4E47" w:rsidRPr="00A65FA2" w:rsidRDefault="001D4E47" w:rsidP="001D4E47">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местного значения муниципального района</w:t>
            </w:r>
          </w:p>
        </w:tc>
      </w:tr>
      <w:tr w:rsidR="00AC59F1" w:rsidRPr="00A65FA2" w14:paraId="478A31B0" w14:textId="77777777" w:rsidTr="00A65FA2">
        <w:trPr>
          <w:cantSplit/>
          <w:trHeight w:val="157"/>
          <w:jc w:val="center"/>
        </w:trPr>
        <w:tc>
          <w:tcPr>
            <w:tcW w:w="953" w:type="pct"/>
            <w:shd w:val="clear" w:color="auto" w:fill="auto"/>
          </w:tcPr>
          <w:p w14:paraId="1096B4CC" w14:textId="362AE27C" w:rsidR="00AC59F1" w:rsidRPr="00A65FA2" w:rsidRDefault="00357E2E" w:rsidP="00AC59F1">
            <w:pPr>
              <w:rPr>
                <w:b/>
                <w:sz w:val="22"/>
                <w:szCs w:val="22"/>
              </w:rPr>
            </w:pPr>
            <w:r w:rsidRPr="00A65FA2">
              <w:rPr>
                <w:b/>
                <w:sz w:val="22"/>
                <w:szCs w:val="22"/>
              </w:rPr>
              <w:t>Музыкальная школа</w:t>
            </w:r>
          </w:p>
        </w:tc>
        <w:tc>
          <w:tcPr>
            <w:tcW w:w="919" w:type="pct"/>
            <w:shd w:val="clear" w:color="auto" w:fill="auto"/>
          </w:tcPr>
          <w:p w14:paraId="00A2A59E" w14:textId="43316292" w:rsidR="00AC59F1" w:rsidRPr="00A65FA2" w:rsidRDefault="00357E2E" w:rsidP="00AC59F1">
            <w:pPr>
              <w:autoSpaceDE w:val="0"/>
              <w:autoSpaceDN w:val="0"/>
              <w:adjustRightInd w:val="0"/>
              <w:jc w:val="left"/>
              <w:rPr>
                <w:sz w:val="22"/>
                <w:szCs w:val="22"/>
              </w:rPr>
            </w:pPr>
            <w:r w:rsidRPr="00A65FA2">
              <w:rPr>
                <w:sz w:val="22"/>
                <w:szCs w:val="22"/>
              </w:rPr>
              <w:t>с. Кирза</w:t>
            </w:r>
          </w:p>
        </w:tc>
        <w:tc>
          <w:tcPr>
            <w:tcW w:w="1278" w:type="pct"/>
            <w:shd w:val="clear" w:color="auto" w:fill="auto"/>
          </w:tcPr>
          <w:p w14:paraId="7AB85804" w14:textId="656BE238" w:rsidR="00AC59F1" w:rsidRPr="00A65FA2" w:rsidRDefault="00AC59F1" w:rsidP="00AC59F1">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объект культуры</w:t>
            </w:r>
          </w:p>
        </w:tc>
        <w:tc>
          <w:tcPr>
            <w:tcW w:w="866" w:type="pct"/>
            <w:shd w:val="clear" w:color="auto" w:fill="auto"/>
          </w:tcPr>
          <w:p w14:paraId="0D158572" w14:textId="76D26A2A" w:rsidR="00AC59F1" w:rsidRPr="00A65FA2" w:rsidRDefault="00AC59F1" w:rsidP="00AC59F1">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0DAD2C53" w14:textId="77F39191" w:rsidR="00AC59F1" w:rsidRPr="00A65FA2" w:rsidRDefault="00AC59F1" w:rsidP="00AC59F1">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местного значения муниципального района</w:t>
            </w:r>
          </w:p>
        </w:tc>
      </w:tr>
      <w:tr w:rsidR="00305C1F" w:rsidRPr="00A65FA2" w14:paraId="028BB7B7" w14:textId="77777777" w:rsidTr="00A65FA2">
        <w:trPr>
          <w:cantSplit/>
          <w:trHeight w:val="157"/>
          <w:jc w:val="center"/>
        </w:trPr>
        <w:tc>
          <w:tcPr>
            <w:tcW w:w="5000" w:type="pct"/>
            <w:gridSpan w:val="5"/>
            <w:shd w:val="clear" w:color="auto" w:fill="auto"/>
          </w:tcPr>
          <w:p w14:paraId="46749BD9" w14:textId="23F0BBB7" w:rsidR="00305C1F" w:rsidRPr="00A65FA2" w:rsidRDefault="00A370A0" w:rsidP="00305C1F">
            <w:pPr>
              <w:keepNext/>
              <w:autoSpaceDE w:val="0"/>
              <w:autoSpaceDN w:val="0"/>
              <w:adjustRightInd w:val="0"/>
              <w:jc w:val="center"/>
              <w:rPr>
                <w:rFonts w:eastAsia="Calibri"/>
                <w:b/>
                <w:color w:val="000000"/>
                <w:sz w:val="22"/>
                <w:szCs w:val="22"/>
                <w:lang w:eastAsia="en-US"/>
              </w:rPr>
            </w:pPr>
            <w:r w:rsidRPr="00A65FA2">
              <w:rPr>
                <w:rFonts w:eastAsia="Calibri"/>
                <w:b/>
                <w:color w:val="000000"/>
                <w:sz w:val="22"/>
                <w:szCs w:val="22"/>
                <w:lang w:eastAsia="en-US"/>
              </w:rPr>
              <w:t>Учреждения</w:t>
            </w:r>
            <w:r w:rsidR="00305C1F" w:rsidRPr="00A65FA2">
              <w:rPr>
                <w:rFonts w:eastAsia="Calibri"/>
                <w:b/>
                <w:color w:val="000000"/>
                <w:sz w:val="22"/>
                <w:szCs w:val="22"/>
                <w:lang w:eastAsia="en-US"/>
              </w:rPr>
              <w:t xml:space="preserve"> здравоохранения</w:t>
            </w:r>
          </w:p>
        </w:tc>
      </w:tr>
      <w:tr w:rsidR="00264C88" w:rsidRPr="00A65FA2" w14:paraId="7675308A" w14:textId="77777777" w:rsidTr="00A65FA2">
        <w:trPr>
          <w:cantSplit/>
          <w:trHeight w:val="157"/>
          <w:jc w:val="center"/>
        </w:trPr>
        <w:tc>
          <w:tcPr>
            <w:tcW w:w="953" w:type="pct"/>
            <w:shd w:val="clear" w:color="auto" w:fill="auto"/>
          </w:tcPr>
          <w:p w14:paraId="5A5A1AF5" w14:textId="46532750" w:rsidR="00264C88" w:rsidRPr="00A65FA2" w:rsidRDefault="00264C88" w:rsidP="00264C88">
            <w:pPr>
              <w:rPr>
                <w:b/>
                <w:sz w:val="22"/>
                <w:szCs w:val="22"/>
              </w:rPr>
            </w:pPr>
            <w:r w:rsidRPr="00A65FA2">
              <w:rPr>
                <w:b/>
                <w:sz w:val="22"/>
                <w:szCs w:val="22"/>
              </w:rPr>
              <w:t>ФАП</w:t>
            </w:r>
          </w:p>
        </w:tc>
        <w:tc>
          <w:tcPr>
            <w:tcW w:w="919" w:type="pct"/>
            <w:shd w:val="clear" w:color="auto" w:fill="auto"/>
          </w:tcPr>
          <w:p w14:paraId="4DC91400" w14:textId="765F1BE9" w:rsidR="00264C88" w:rsidRPr="00A65FA2" w:rsidRDefault="00101852" w:rsidP="00264C88">
            <w:pPr>
              <w:autoSpaceDE w:val="0"/>
              <w:autoSpaceDN w:val="0"/>
              <w:adjustRightInd w:val="0"/>
              <w:rPr>
                <w:sz w:val="22"/>
                <w:szCs w:val="22"/>
              </w:rPr>
            </w:pPr>
            <w:r w:rsidRPr="00A65FA2">
              <w:rPr>
                <w:rFonts w:eastAsia="Calibri"/>
                <w:iCs/>
                <w:sz w:val="22"/>
                <w:szCs w:val="22"/>
                <w:lang w:eastAsia="en-US" w:bidi="en-US"/>
              </w:rPr>
              <w:t>д. Черемшанка</w:t>
            </w:r>
          </w:p>
        </w:tc>
        <w:tc>
          <w:tcPr>
            <w:tcW w:w="1278" w:type="pct"/>
            <w:shd w:val="clear" w:color="auto" w:fill="auto"/>
          </w:tcPr>
          <w:p w14:paraId="36112C87" w14:textId="1C3A5B9D" w:rsidR="00264C88" w:rsidRPr="00A65FA2" w:rsidRDefault="00264C88" w:rsidP="00264C88">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объект здравоохранения</w:t>
            </w:r>
          </w:p>
        </w:tc>
        <w:tc>
          <w:tcPr>
            <w:tcW w:w="866" w:type="pct"/>
            <w:shd w:val="clear" w:color="auto" w:fill="auto"/>
          </w:tcPr>
          <w:p w14:paraId="4BE5F96E" w14:textId="51A0B13B" w:rsidR="00264C88" w:rsidRPr="00A65FA2" w:rsidRDefault="008A279A" w:rsidP="00264C88">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509EC840" w14:textId="57FB43E5" w:rsidR="00264C88" w:rsidRPr="00A65FA2" w:rsidRDefault="00264C88" w:rsidP="008A279A">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 xml:space="preserve">Объект </w:t>
            </w:r>
            <w:r w:rsidR="008A279A" w:rsidRPr="00A65FA2">
              <w:rPr>
                <w:rFonts w:eastAsia="Calibri"/>
                <w:color w:val="000000"/>
                <w:sz w:val="22"/>
                <w:szCs w:val="22"/>
                <w:lang w:eastAsia="en-US"/>
              </w:rPr>
              <w:t>регионального</w:t>
            </w:r>
            <w:r w:rsidRPr="00A65FA2">
              <w:rPr>
                <w:rFonts w:eastAsia="Calibri"/>
                <w:color w:val="000000"/>
                <w:sz w:val="22"/>
                <w:szCs w:val="22"/>
                <w:lang w:eastAsia="en-US"/>
              </w:rPr>
              <w:t xml:space="preserve"> значения </w:t>
            </w:r>
          </w:p>
        </w:tc>
      </w:tr>
      <w:tr w:rsidR="00101852" w:rsidRPr="00A65FA2" w14:paraId="1063F287" w14:textId="77777777" w:rsidTr="00A65FA2">
        <w:trPr>
          <w:cantSplit/>
          <w:trHeight w:val="157"/>
          <w:jc w:val="center"/>
        </w:trPr>
        <w:tc>
          <w:tcPr>
            <w:tcW w:w="953" w:type="pct"/>
            <w:shd w:val="clear" w:color="auto" w:fill="auto"/>
          </w:tcPr>
          <w:p w14:paraId="0D51F637" w14:textId="655BF0A5" w:rsidR="00101852" w:rsidRPr="00A65FA2" w:rsidRDefault="00101852" w:rsidP="00264C88">
            <w:pPr>
              <w:rPr>
                <w:b/>
                <w:sz w:val="22"/>
                <w:szCs w:val="22"/>
              </w:rPr>
            </w:pPr>
            <w:r w:rsidRPr="00A65FA2">
              <w:rPr>
                <w:b/>
                <w:sz w:val="22"/>
                <w:szCs w:val="22"/>
              </w:rPr>
              <w:t>Врачебная амбулатория</w:t>
            </w:r>
          </w:p>
        </w:tc>
        <w:tc>
          <w:tcPr>
            <w:tcW w:w="919" w:type="pct"/>
            <w:shd w:val="clear" w:color="auto" w:fill="auto"/>
          </w:tcPr>
          <w:p w14:paraId="1C5F44BE" w14:textId="69BC3F7D" w:rsidR="00101852" w:rsidRPr="00A65FA2" w:rsidRDefault="00101852" w:rsidP="00264C88">
            <w:pPr>
              <w:autoSpaceDE w:val="0"/>
              <w:autoSpaceDN w:val="0"/>
              <w:adjustRightInd w:val="0"/>
              <w:rPr>
                <w:rFonts w:eastAsia="Calibri"/>
                <w:iCs/>
                <w:sz w:val="22"/>
                <w:szCs w:val="22"/>
                <w:lang w:eastAsia="en-US" w:bidi="en-US"/>
              </w:rPr>
            </w:pPr>
            <w:r w:rsidRPr="00A65FA2">
              <w:rPr>
                <w:sz w:val="22"/>
                <w:szCs w:val="22"/>
              </w:rPr>
              <w:t>с. Кирза</w:t>
            </w:r>
          </w:p>
        </w:tc>
        <w:tc>
          <w:tcPr>
            <w:tcW w:w="1278" w:type="pct"/>
            <w:shd w:val="clear" w:color="auto" w:fill="auto"/>
          </w:tcPr>
          <w:p w14:paraId="0DDCFFAC" w14:textId="7AE9EEF7" w:rsidR="00101852" w:rsidRPr="00A65FA2" w:rsidRDefault="00101852" w:rsidP="00264C88">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объект здравоохранения</w:t>
            </w:r>
          </w:p>
        </w:tc>
        <w:tc>
          <w:tcPr>
            <w:tcW w:w="866" w:type="pct"/>
            <w:shd w:val="clear" w:color="auto" w:fill="auto"/>
          </w:tcPr>
          <w:p w14:paraId="72492A5F" w14:textId="0D1AA10A" w:rsidR="00101852" w:rsidRPr="00A65FA2" w:rsidRDefault="008A279A" w:rsidP="00264C88">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7BEB63E3" w14:textId="5D68809B" w:rsidR="00101852" w:rsidRPr="00A65FA2" w:rsidRDefault="008A279A" w:rsidP="00264C88">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регионального значения</w:t>
            </w:r>
          </w:p>
        </w:tc>
      </w:tr>
      <w:tr w:rsidR="00B5003E" w:rsidRPr="00A65FA2" w14:paraId="7EEC960A" w14:textId="77777777" w:rsidTr="00A65FA2">
        <w:trPr>
          <w:cantSplit/>
          <w:trHeight w:val="157"/>
          <w:jc w:val="center"/>
        </w:trPr>
        <w:tc>
          <w:tcPr>
            <w:tcW w:w="5000" w:type="pct"/>
            <w:gridSpan w:val="5"/>
            <w:shd w:val="clear" w:color="auto" w:fill="auto"/>
          </w:tcPr>
          <w:p w14:paraId="16E58A05" w14:textId="6EE0E1B1" w:rsidR="00B5003E" w:rsidRPr="00A65FA2" w:rsidRDefault="00B5003E" w:rsidP="00B5003E">
            <w:pPr>
              <w:autoSpaceDE w:val="0"/>
              <w:autoSpaceDN w:val="0"/>
              <w:adjustRightInd w:val="0"/>
              <w:jc w:val="center"/>
              <w:rPr>
                <w:rFonts w:eastAsia="Calibri"/>
                <w:color w:val="000000"/>
                <w:sz w:val="22"/>
                <w:szCs w:val="22"/>
                <w:lang w:eastAsia="en-US"/>
              </w:rPr>
            </w:pPr>
            <w:r w:rsidRPr="00A65FA2">
              <w:rPr>
                <w:rFonts w:eastAsia="Calibri"/>
                <w:b/>
                <w:color w:val="000000"/>
                <w:sz w:val="22"/>
                <w:szCs w:val="22"/>
                <w:lang w:eastAsia="en-US"/>
              </w:rPr>
              <w:t>Объекты общественного питания</w:t>
            </w:r>
          </w:p>
        </w:tc>
      </w:tr>
      <w:tr w:rsidR="00B5003E" w:rsidRPr="00A65FA2" w14:paraId="66A9C02F" w14:textId="77777777" w:rsidTr="00A65FA2">
        <w:trPr>
          <w:cantSplit/>
          <w:trHeight w:val="157"/>
          <w:jc w:val="center"/>
        </w:trPr>
        <w:tc>
          <w:tcPr>
            <w:tcW w:w="953" w:type="pct"/>
            <w:shd w:val="clear" w:color="auto" w:fill="auto"/>
          </w:tcPr>
          <w:p w14:paraId="58FE0454" w14:textId="67A625EB" w:rsidR="00B5003E" w:rsidRPr="00A65FA2" w:rsidRDefault="00D7631A" w:rsidP="00B5003E">
            <w:pPr>
              <w:rPr>
                <w:b/>
                <w:sz w:val="22"/>
                <w:szCs w:val="22"/>
              </w:rPr>
            </w:pPr>
            <w:r>
              <w:rPr>
                <w:b/>
                <w:sz w:val="22"/>
                <w:szCs w:val="22"/>
              </w:rPr>
              <w:t>О</w:t>
            </w:r>
            <w:r w:rsidRPr="00DF5D29">
              <w:rPr>
                <w:b/>
                <w:sz w:val="22"/>
                <w:szCs w:val="22"/>
              </w:rPr>
              <w:t>бщедоступные столовые, кафе</w:t>
            </w:r>
          </w:p>
        </w:tc>
        <w:tc>
          <w:tcPr>
            <w:tcW w:w="919" w:type="pct"/>
            <w:shd w:val="clear" w:color="auto" w:fill="auto"/>
          </w:tcPr>
          <w:p w14:paraId="23F8EFF8" w14:textId="36EB95D1" w:rsidR="00B5003E" w:rsidRPr="00A65FA2" w:rsidRDefault="00B5003E" w:rsidP="00B5003E">
            <w:pPr>
              <w:autoSpaceDE w:val="0"/>
              <w:autoSpaceDN w:val="0"/>
              <w:adjustRightInd w:val="0"/>
              <w:rPr>
                <w:sz w:val="22"/>
                <w:szCs w:val="22"/>
              </w:rPr>
            </w:pPr>
            <w:r w:rsidRPr="00A65FA2">
              <w:rPr>
                <w:sz w:val="22"/>
                <w:szCs w:val="22"/>
              </w:rPr>
              <w:t>Кирзинский сельсовет</w:t>
            </w:r>
          </w:p>
        </w:tc>
        <w:tc>
          <w:tcPr>
            <w:tcW w:w="1278" w:type="pct"/>
            <w:shd w:val="clear" w:color="auto" w:fill="auto"/>
          </w:tcPr>
          <w:p w14:paraId="201AD4B0" w14:textId="7DC37966" w:rsidR="00B5003E" w:rsidRPr="00A65FA2" w:rsidRDefault="00B5003E" w:rsidP="00B5003E">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Общественное питание</w:t>
            </w:r>
            <w:r w:rsidR="00EF0AF1">
              <w:rPr>
                <w:rFonts w:eastAsia="Calibri"/>
                <w:color w:val="000000"/>
                <w:sz w:val="22"/>
                <w:szCs w:val="22"/>
                <w:lang w:eastAsia="en-US"/>
              </w:rPr>
              <w:t xml:space="preserve"> </w:t>
            </w:r>
          </w:p>
        </w:tc>
        <w:tc>
          <w:tcPr>
            <w:tcW w:w="866" w:type="pct"/>
            <w:shd w:val="clear" w:color="auto" w:fill="auto"/>
          </w:tcPr>
          <w:p w14:paraId="405E2460" w14:textId="4F152FF2" w:rsidR="00B5003E" w:rsidRPr="00A65FA2" w:rsidRDefault="00EF0AF1" w:rsidP="00B5003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По данным ФСГС 2 ед.</w:t>
            </w:r>
          </w:p>
        </w:tc>
        <w:tc>
          <w:tcPr>
            <w:tcW w:w="984" w:type="pct"/>
            <w:shd w:val="clear" w:color="auto" w:fill="auto"/>
          </w:tcPr>
          <w:p w14:paraId="76A658CE" w14:textId="7165934B" w:rsidR="00B5003E" w:rsidRPr="00A65FA2" w:rsidRDefault="00643ABD" w:rsidP="00B5003E">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местного значения муниципального района</w:t>
            </w:r>
          </w:p>
        </w:tc>
      </w:tr>
      <w:tr w:rsidR="00643ABD" w:rsidRPr="00A65FA2" w14:paraId="6D1673B8" w14:textId="77777777" w:rsidTr="00A65FA2">
        <w:trPr>
          <w:cantSplit/>
          <w:trHeight w:val="157"/>
          <w:jc w:val="center"/>
        </w:trPr>
        <w:tc>
          <w:tcPr>
            <w:tcW w:w="5000" w:type="pct"/>
            <w:gridSpan w:val="5"/>
            <w:shd w:val="clear" w:color="auto" w:fill="auto"/>
          </w:tcPr>
          <w:p w14:paraId="203A0675" w14:textId="23A7C06D" w:rsidR="00643ABD" w:rsidRPr="00A65FA2" w:rsidRDefault="00643ABD" w:rsidP="00643ABD">
            <w:pPr>
              <w:autoSpaceDE w:val="0"/>
              <w:autoSpaceDN w:val="0"/>
              <w:adjustRightInd w:val="0"/>
              <w:jc w:val="center"/>
              <w:rPr>
                <w:rFonts w:eastAsia="Calibri"/>
                <w:color w:val="000000"/>
                <w:sz w:val="22"/>
                <w:szCs w:val="22"/>
                <w:lang w:eastAsia="en-US"/>
              </w:rPr>
            </w:pPr>
            <w:r w:rsidRPr="00A65FA2">
              <w:rPr>
                <w:rFonts w:eastAsia="Calibri"/>
                <w:b/>
                <w:color w:val="000000"/>
                <w:sz w:val="22"/>
                <w:szCs w:val="22"/>
                <w:lang w:eastAsia="en-US"/>
              </w:rPr>
              <w:t>Объекты торговли</w:t>
            </w:r>
          </w:p>
        </w:tc>
      </w:tr>
      <w:tr w:rsidR="00643ABD" w:rsidRPr="00A65FA2" w14:paraId="1CD4E323" w14:textId="77777777" w:rsidTr="00A65FA2">
        <w:trPr>
          <w:cantSplit/>
          <w:trHeight w:val="157"/>
          <w:jc w:val="center"/>
        </w:trPr>
        <w:tc>
          <w:tcPr>
            <w:tcW w:w="953" w:type="pct"/>
            <w:shd w:val="clear" w:color="auto" w:fill="auto"/>
          </w:tcPr>
          <w:p w14:paraId="2E7BA894" w14:textId="5C1A3A8F" w:rsidR="00643ABD" w:rsidRPr="00A65FA2" w:rsidRDefault="00643ABD" w:rsidP="00B5003E">
            <w:pPr>
              <w:rPr>
                <w:b/>
                <w:sz w:val="22"/>
                <w:szCs w:val="22"/>
              </w:rPr>
            </w:pPr>
            <w:r w:rsidRPr="00A65FA2">
              <w:rPr>
                <w:b/>
                <w:sz w:val="22"/>
                <w:szCs w:val="22"/>
              </w:rPr>
              <w:t>Магазины</w:t>
            </w:r>
          </w:p>
        </w:tc>
        <w:tc>
          <w:tcPr>
            <w:tcW w:w="919" w:type="pct"/>
            <w:shd w:val="clear" w:color="auto" w:fill="auto"/>
          </w:tcPr>
          <w:p w14:paraId="58FF0F61" w14:textId="5F5A08C9" w:rsidR="00643ABD" w:rsidRPr="00A65FA2" w:rsidRDefault="00D71F30" w:rsidP="00B5003E">
            <w:pPr>
              <w:autoSpaceDE w:val="0"/>
              <w:autoSpaceDN w:val="0"/>
              <w:adjustRightInd w:val="0"/>
              <w:rPr>
                <w:sz w:val="22"/>
                <w:szCs w:val="22"/>
              </w:rPr>
            </w:pPr>
            <w:r w:rsidRPr="00A65FA2">
              <w:rPr>
                <w:sz w:val="22"/>
                <w:szCs w:val="22"/>
              </w:rPr>
              <w:t>Кирзинский сельсовет</w:t>
            </w:r>
          </w:p>
        </w:tc>
        <w:tc>
          <w:tcPr>
            <w:tcW w:w="1278" w:type="pct"/>
            <w:shd w:val="clear" w:color="auto" w:fill="auto"/>
          </w:tcPr>
          <w:p w14:paraId="4BFDDF5E" w14:textId="1C0FEA14" w:rsidR="00643ABD" w:rsidRPr="00A65FA2" w:rsidRDefault="00D71F30" w:rsidP="00B5003E">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Торговля</w:t>
            </w:r>
          </w:p>
        </w:tc>
        <w:tc>
          <w:tcPr>
            <w:tcW w:w="866" w:type="pct"/>
            <w:shd w:val="clear" w:color="auto" w:fill="auto"/>
          </w:tcPr>
          <w:p w14:paraId="656EFEE6" w14:textId="0D2DB41D" w:rsidR="00643ABD" w:rsidRPr="00A65FA2" w:rsidRDefault="00E01C36" w:rsidP="00B5003E">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По данным ФСГС 15 ед.</w:t>
            </w:r>
          </w:p>
        </w:tc>
        <w:tc>
          <w:tcPr>
            <w:tcW w:w="984" w:type="pct"/>
            <w:shd w:val="clear" w:color="auto" w:fill="auto"/>
          </w:tcPr>
          <w:p w14:paraId="6E35B104" w14:textId="4E4420A8" w:rsidR="00643ABD" w:rsidRPr="00A65FA2" w:rsidRDefault="00FC712D" w:rsidP="00B5003E">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местного значения муниципального района</w:t>
            </w:r>
          </w:p>
        </w:tc>
      </w:tr>
      <w:tr w:rsidR="00B5003E" w:rsidRPr="00A65FA2" w14:paraId="08CB323B" w14:textId="77777777" w:rsidTr="00A65FA2">
        <w:trPr>
          <w:cantSplit/>
          <w:trHeight w:val="157"/>
          <w:jc w:val="center"/>
        </w:trPr>
        <w:tc>
          <w:tcPr>
            <w:tcW w:w="5000" w:type="pct"/>
            <w:gridSpan w:val="5"/>
            <w:shd w:val="clear" w:color="auto" w:fill="auto"/>
          </w:tcPr>
          <w:p w14:paraId="30AA1A99" w14:textId="31F73282" w:rsidR="00B5003E" w:rsidRPr="00A65FA2" w:rsidRDefault="00B5003E" w:rsidP="00B5003E">
            <w:pPr>
              <w:keepNext/>
              <w:autoSpaceDE w:val="0"/>
              <w:autoSpaceDN w:val="0"/>
              <w:adjustRightInd w:val="0"/>
              <w:jc w:val="center"/>
              <w:rPr>
                <w:rFonts w:eastAsia="Calibri"/>
                <w:b/>
                <w:color w:val="000000"/>
                <w:sz w:val="22"/>
                <w:szCs w:val="22"/>
                <w:lang w:eastAsia="en-US"/>
              </w:rPr>
            </w:pPr>
            <w:r w:rsidRPr="00A65FA2">
              <w:rPr>
                <w:rFonts w:eastAsia="Calibri"/>
                <w:b/>
                <w:color w:val="000000"/>
                <w:sz w:val="22"/>
                <w:szCs w:val="22"/>
                <w:lang w:eastAsia="en-US"/>
              </w:rPr>
              <w:t>Отделения связи</w:t>
            </w:r>
          </w:p>
        </w:tc>
      </w:tr>
      <w:tr w:rsidR="00B5003E" w:rsidRPr="00A65FA2" w14:paraId="6E267A09" w14:textId="77777777" w:rsidTr="00A65FA2">
        <w:trPr>
          <w:cantSplit/>
          <w:trHeight w:val="157"/>
          <w:jc w:val="center"/>
        </w:trPr>
        <w:tc>
          <w:tcPr>
            <w:tcW w:w="953" w:type="pct"/>
            <w:shd w:val="clear" w:color="auto" w:fill="auto"/>
          </w:tcPr>
          <w:p w14:paraId="66F3A52A" w14:textId="6DB41148" w:rsidR="00B5003E" w:rsidRPr="00A65FA2" w:rsidRDefault="00B5003E" w:rsidP="00B5003E">
            <w:pPr>
              <w:rPr>
                <w:b/>
                <w:sz w:val="22"/>
                <w:szCs w:val="22"/>
              </w:rPr>
            </w:pPr>
            <w:r w:rsidRPr="00A65FA2">
              <w:rPr>
                <w:b/>
                <w:sz w:val="22"/>
                <w:szCs w:val="22"/>
              </w:rPr>
              <w:t>Почта России</w:t>
            </w:r>
          </w:p>
        </w:tc>
        <w:tc>
          <w:tcPr>
            <w:tcW w:w="919" w:type="pct"/>
            <w:shd w:val="clear" w:color="auto" w:fill="auto"/>
          </w:tcPr>
          <w:p w14:paraId="2C14362B" w14:textId="4D7D1E3B" w:rsidR="00B5003E" w:rsidRPr="00A65FA2" w:rsidRDefault="00B5003E" w:rsidP="00B5003E">
            <w:pPr>
              <w:autoSpaceDE w:val="0"/>
              <w:autoSpaceDN w:val="0"/>
              <w:adjustRightInd w:val="0"/>
              <w:rPr>
                <w:sz w:val="22"/>
                <w:szCs w:val="22"/>
              </w:rPr>
            </w:pPr>
            <w:r w:rsidRPr="00A65FA2">
              <w:rPr>
                <w:sz w:val="22"/>
                <w:szCs w:val="22"/>
              </w:rPr>
              <w:t>с. Кирза</w:t>
            </w:r>
          </w:p>
        </w:tc>
        <w:tc>
          <w:tcPr>
            <w:tcW w:w="1278" w:type="pct"/>
            <w:shd w:val="clear" w:color="auto" w:fill="auto"/>
          </w:tcPr>
          <w:p w14:paraId="1E6ED768" w14:textId="7D1B7B00" w:rsidR="00B5003E" w:rsidRPr="00A65FA2" w:rsidRDefault="00B5003E" w:rsidP="00B5003E">
            <w:pPr>
              <w:autoSpaceDE w:val="0"/>
              <w:autoSpaceDN w:val="0"/>
              <w:adjustRightInd w:val="0"/>
              <w:jc w:val="center"/>
              <w:rPr>
                <w:sz w:val="22"/>
                <w:szCs w:val="22"/>
              </w:rPr>
            </w:pPr>
            <w:r w:rsidRPr="00A65FA2">
              <w:rPr>
                <w:rFonts w:eastAsia="Calibri"/>
                <w:color w:val="000000"/>
                <w:sz w:val="22"/>
                <w:szCs w:val="22"/>
                <w:lang w:eastAsia="en-US"/>
              </w:rPr>
              <w:t>Количество работников – 2 чел.</w:t>
            </w:r>
          </w:p>
        </w:tc>
        <w:tc>
          <w:tcPr>
            <w:tcW w:w="866" w:type="pct"/>
            <w:shd w:val="clear" w:color="auto" w:fill="auto"/>
          </w:tcPr>
          <w:p w14:paraId="1D4A64B6" w14:textId="44EF7A14" w:rsidR="00B5003E" w:rsidRPr="00A65FA2" w:rsidRDefault="00B5003E" w:rsidP="00B5003E">
            <w:pPr>
              <w:autoSpaceDE w:val="0"/>
              <w:autoSpaceDN w:val="0"/>
              <w:adjustRightInd w:val="0"/>
              <w:jc w:val="center"/>
              <w:rPr>
                <w:rFonts w:eastAsia="Calibri"/>
                <w:color w:val="000000"/>
                <w:sz w:val="22"/>
                <w:szCs w:val="22"/>
                <w:lang w:eastAsia="en-US"/>
              </w:rPr>
            </w:pPr>
            <w:r w:rsidRPr="00A65FA2">
              <w:rPr>
                <w:rFonts w:eastAsia="Calibri"/>
                <w:color w:val="000000"/>
                <w:sz w:val="22"/>
                <w:szCs w:val="22"/>
                <w:lang w:eastAsia="en-US"/>
              </w:rPr>
              <w:t>–</w:t>
            </w:r>
          </w:p>
        </w:tc>
        <w:tc>
          <w:tcPr>
            <w:tcW w:w="984" w:type="pct"/>
            <w:shd w:val="clear" w:color="auto" w:fill="auto"/>
          </w:tcPr>
          <w:p w14:paraId="4A0648DF" w14:textId="425C8786" w:rsidR="00B5003E" w:rsidRPr="00A65FA2" w:rsidRDefault="00B5003E" w:rsidP="00B5003E">
            <w:pPr>
              <w:autoSpaceDE w:val="0"/>
              <w:autoSpaceDN w:val="0"/>
              <w:adjustRightInd w:val="0"/>
              <w:rPr>
                <w:rFonts w:eastAsia="Calibri"/>
                <w:color w:val="000000"/>
                <w:sz w:val="22"/>
                <w:szCs w:val="22"/>
                <w:lang w:eastAsia="en-US"/>
              </w:rPr>
            </w:pPr>
            <w:r w:rsidRPr="00A65FA2">
              <w:rPr>
                <w:rFonts w:eastAsia="Calibri"/>
                <w:color w:val="000000"/>
                <w:sz w:val="22"/>
                <w:szCs w:val="22"/>
                <w:lang w:eastAsia="en-US"/>
              </w:rPr>
              <w:t>Объект федерального значения</w:t>
            </w:r>
          </w:p>
        </w:tc>
      </w:tr>
    </w:tbl>
    <w:p w14:paraId="0A44A28D" w14:textId="0EC8CFB6" w:rsidR="006046A9" w:rsidRDefault="006046A9" w:rsidP="005D7702">
      <w:pPr>
        <w:spacing w:before="120"/>
        <w:ind w:firstLine="709"/>
        <w:rPr>
          <w:ins w:id="66" w:author="Елисова" w:date="2020-07-29T16:42:00Z"/>
          <w:sz w:val="28"/>
          <w:szCs w:val="28"/>
          <w:lang w:eastAsia="ar-SA" w:bidi="en-US"/>
        </w:rPr>
      </w:pPr>
      <w:bookmarkStart w:id="67" w:name="_Toc522808445"/>
      <w:ins w:id="68" w:author="Елисова" w:date="2020-07-29T16:42:00Z">
        <w:r w:rsidRPr="006046A9">
          <w:rPr>
            <w:sz w:val="28"/>
            <w:szCs w:val="28"/>
            <w:lang w:eastAsia="ar-SA" w:bidi="en-US"/>
          </w:rPr>
          <w:lastRenderedPageBreak/>
          <w:t>Не заполнена графа мощность объекта. Как проведен анализ достаточно ли объектов на территории???</w:t>
        </w:r>
      </w:ins>
    </w:p>
    <w:p w14:paraId="23DCE8BC" w14:textId="77777777" w:rsidR="005D7702" w:rsidRDefault="001A7007" w:rsidP="005D7702">
      <w:pPr>
        <w:spacing w:before="120"/>
        <w:ind w:firstLine="709"/>
        <w:rPr>
          <w:lang w:eastAsia="ar-SA" w:bidi="en-US"/>
        </w:rPr>
      </w:pPr>
      <w:r w:rsidRPr="00E7324E">
        <w:rPr>
          <w:sz w:val="28"/>
          <w:szCs w:val="28"/>
          <w:lang w:eastAsia="ar-SA" w:bidi="en-US"/>
        </w:rPr>
        <w:t>Анализ объектов</w:t>
      </w:r>
      <w:r w:rsidRPr="00E7324E">
        <w:rPr>
          <w:sz w:val="28"/>
          <w:szCs w:val="28"/>
        </w:rPr>
        <w:t xml:space="preserve"> социальной инфраструктуры</w:t>
      </w:r>
      <w:r w:rsidRPr="00E7324E">
        <w:rPr>
          <w:sz w:val="28"/>
          <w:szCs w:val="28"/>
          <w:lang w:eastAsia="ar-SA" w:bidi="en-US"/>
        </w:rPr>
        <w:t>, относящихся к объектам местного значения сельского поселения, представлен в таблице 2.</w:t>
      </w:r>
      <w:r w:rsidR="004479C0" w:rsidRPr="00E7324E">
        <w:rPr>
          <w:sz w:val="28"/>
          <w:szCs w:val="28"/>
          <w:lang w:eastAsia="ar-SA" w:bidi="en-US"/>
        </w:rPr>
        <w:t>3</w:t>
      </w:r>
      <w:r w:rsidRPr="00E7324E">
        <w:rPr>
          <w:sz w:val="28"/>
          <w:szCs w:val="28"/>
          <w:lang w:eastAsia="ar-SA" w:bidi="en-US"/>
        </w:rPr>
        <w:t>.</w:t>
      </w:r>
      <w:r w:rsidR="00D71F30" w:rsidRPr="00E7324E">
        <w:rPr>
          <w:lang w:eastAsia="ar-SA" w:bidi="en-US"/>
        </w:rPr>
        <w:t xml:space="preserve"> </w:t>
      </w:r>
    </w:p>
    <w:p w14:paraId="20C2B182" w14:textId="6CD94B23" w:rsidR="001A7007" w:rsidRPr="00A65FA2" w:rsidRDefault="001A7007" w:rsidP="005D7702">
      <w:pPr>
        <w:spacing w:before="120"/>
        <w:ind w:firstLine="709"/>
        <w:jc w:val="right"/>
        <w:rPr>
          <w:b/>
          <w:sz w:val="28"/>
          <w:szCs w:val="28"/>
        </w:rPr>
      </w:pPr>
      <w:r w:rsidRPr="00A65FA2">
        <w:rPr>
          <w:b/>
          <w:sz w:val="28"/>
          <w:szCs w:val="28"/>
        </w:rPr>
        <w:t>Таблица 2.</w:t>
      </w:r>
      <w:r w:rsidR="004479C0" w:rsidRPr="00A65FA2">
        <w:rPr>
          <w:b/>
          <w:sz w:val="28"/>
          <w:szCs w:val="28"/>
        </w:rPr>
        <w:t>3</w:t>
      </w:r>
    </w:p>
    <w:p w14:paraId="68209A7F" w14:textId="0D4A7445" w:rsidR="001A7007" w:rsidRPr="00A65FA2" w:rsidRDefault="001A7007" w:rsidP="002224F1">
      <w:pPr>
        <w:pStyle w:val="a0"/>
        <w:keepNext/>
        <w:spacing w:after="120"/>
        <w:ind w:firstLine="0"/>
        <w:jc w:val="center"/>
        <w:rPr>
          <w:b/>
          <w:sz w:val="28"/>
          <w:szCs w:val="28"/>
          <w:lang w:val="ru-RU"/>
        </w:rPr>
      </w:pPr>
      <w:r w:rsidRPr="00A65FA2">
        <w:rPr>
          <w:b/>
          <w:sz w:val="28"/>
          <w:szCs w:val="28"/>
          <w:lang w:val="ru-RU"/>
        </w:rPr>
        <w:t xml:space="preserve">Объекты социальной инфраструктуры </w:t>
      </w:r>
      <w:r w:rsidR="00C56EFA" w:rsidRPr="00A65FA2">
        <w:rPr>
          <w:b/>
          <w:sz w:val="28"/>
          <w:szCs w:val="28"/>
          <w:lang w:val="ru-RU"/>
        </w:rPr>
        <w:t>Кирзинского</w:t>
      </w:r>
      <w:r w:rsidR="002748AA" w:rsidRPr="00A65FA2">
        <w:rPr>
          <w:b/>
          <w:sz w:val="28"/>
          <w:szCs w:val="28"/>
          <w:lang w:val="ru-RU"/>
        </w:rPr>
        <w:t xml:space="preserve"> </w:t>
      </w:r>
      <w:r w:rsidR="00104727" w:rsidRPr="00A65FA2">
        <w:rPr>
          <w:b/>
          <w:sz w:val="28"/>
          <w:szCs w:val="28"/>
          <w:lang w:val="ru-RU"/>
        </w:rPr>
        <w:t>сельсовета</w:t>
      </w:r>
      <w:r w:rsidRPr="00A65FA2">
        <w:rPr>
          <w:b/>
          <w:sz w:val="28"/>
          <w:szCs w:val="28"/>
          <w:lang w:val="ru-RU"/>
        </w:rPr>
        <w:t>, относящиеся к объектам местного значения сельского поселения</w:t>
      </w:r>
    </w:p>
    <w:tbl>
      <w:tblPr>
        <w:tblW w:w="5059"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1E0" w:firstRow="1" w:lastRow="1" w:firstColumn="1" w:lastColumn="1" w:noHBand="0" w:noVBand="0"/>
      </w:tblPr>
      <w:tblGrid>
        <w:gridCol w:w="1344"/>
        <w:gridCol w:w="1141"/>
        <w:gridCol w:w="1258"/>
        <w:gridCol w:w="1130"/>
        <w:gridCol w:w="1828"/>
        <w:gridCol w:w="1375"/>
        <w:gridCol w:w="1358"/>
      </w:tblGrid>
      <w:tr w:rsidR="00443312" w:rsidRPr="00E7324E" w14:paraId="407FDC00" w14:textId="2B2F236C" w:rsidTr="007565B3">
        <w:trPr>
          <w:cantSplit/>
          <w:trHeight w:val="146"/>
          <w:tblHeader/>
          <w:jc w:val="center"/>
        </w:trPr>
        <w:tc>
          <w:tcPr>
            <w:tcW w:w="712" w:type="pct"/>
            <w:vMerge w:val="restart"/>
            <w:shd w:val="clear" w:color="auto" w:fill="auto"/>
          </w:tcPr>
          <w:p w14:paraId="4E62837A" w14:textId="77777777" w:rsidR="00443312" w:rsidRPr="00E7324E" w:rsidRDefault="00443312" w:rsidP="002224F1">
            <w:pPr>
              <w:keepNext/>
              <w:jc w:val="center"/>
              <w:rPr>
                <w:b/>
                <w:sz w:val="22"/>
                <w:szCs w:val="22"/>
              </w:rPr>
            </w:pPr>
            <w:r w:rsidRPr="00E7324E">
              <w:rPr>
                <w:b/>
                <w:sz w:val="22"/>
                <w:szCs w:val="22"/>
              </w:rPr>
              <w:t>Наименование объекта</w:t>
            </w:r>
          </w:p>
        </w:tc>
        <w:tc>
          <w:tcPr>
            <w:tcW w:w="604" w:type="pct"/>
            <w:vMerge w:val="restart"/>
            <w:shd w:val="clear" w:color="auto" w:fill="auto"/>
          </w:tcPr>
          <w:p w14:paraId="345ABE68" w14:textId="77777777" w:rsidR="00443312" w:rsidRPr="00E7324E" w:rsidRDefault="00443312" w:rsidP="002224F1">
            <w:pPr>
              <w:keepNext/>
              <w:jc w:val="center"/>
              <w:rPr>
                <w:b/>
                <w:sz w:val="22"/>
                <w:szCs w:val="22"/>
              </w:rPr>
            </w:pPr>
            <w:r w:rsidRPr="00E7324E">
              <w:rPr>
                <w:b/>
                <w:sz w:val="22"/>
                <w:szCs w:val="22"/>
              </w:rPr>
              <w:t>Адрес</w:t>
            </w:r>
          </w:p>
        </w:tc>
        <w:tc>
          <w:tcPr>
            <w:tcW w:w="667" w:type="pct"/>
            <w:vMerge w:val="restart"/>
            <w:shd w:val="clear" w:color="auto" w:fill="auto"/>
          </w:tcPr>
          <w:p w14:paraId="18476284" w14:textId="77777777" w:rsidR="00443312" w:rsidRPr="00E7324E" w:rsidRDefault="00443312" w:rsidP="002224F1">
            <w:pPr>
              <w:keepNext/>
              <w:jc w:val="center"/>
              <w:rPr>
                <w:b/>
                <w:sz w:val="22"/>
                <w:szCs w:val="22"/>
              </w:rPr>
            </w:pPr>
            <w:r w:rsidRPr="00E7324E">
              <w:rPr>
                <w:b/>
                <w:sz w:val="22"/>
                <w:szCs w:val="22"/>
              </w:rPr>
              <w:t>Общая характеристика</w:t>
            </w:r>
          </w:p>
        </w:tc>
        <w:tc>
          <w:tcPr>
            <w:tcW w:w="599" w:type="pct"/>
            <w:vMerge w:val="restart"/>
            <w:shd w:val="clear" w:color="auto" w:fill="auto"/>
          </w:tcPr>
          <w:p w14:paraId="059B276A" w14:textId="77777777" w:rsidR="00443312" w:rsidRPr="00E7324E" w:rsidRDefault="00443312" w:rsidP="002224F1">
            <w:pPr>
              <w:keepNext/>
              <w:jc w:val="center"/>
              <w:rPr>
                <w:b/>
                <w:sz w:val="22"/>
                <w:szCs w:val="22"/>
              </w:rPr>
            </w:pPr>
            <w:r w:rsidRPr="00E7324E">
              <w:rPr>
                <w:b/>
                <w:sz w:val="22"/>
                <w:szCs w:val="22"/>
              </w:rPr>
              <w:t>Мощность объекта с указанием единиц измерения</w:t>
            </w:r>
          </w:p>
        </w:tc>
        <w:tc>
          <w:tcPr>
            <w:tcW w:w="1698" w:type="pct"/>
            <w:gridSpan w:val="2"/>
            <w:shd w:val="clear" w:color="auto" w:fill="auto"/>
          </w:tcPr>
          <w:p w14:paraId="5DBF89C0" w14:textId="54C96F10" w:rsidR="00443312" w:rsidRPr="00E7324E" w:rsidRDefault="00443312" w:rsidP="00104727">
            <w:pPr>
              <w:keepNext/>
              <w:jc w:val="center"/>
              <w:rPr>
                <w:b/>
                <w:sz w:val="22"/>
                <w:szCs w:val="22"/>
              </w:rPr>
            </w:pPr>
            <w:r w:rsidRPr="00E7324E">
              <w:rPr>
                <w:b/>
                <w:sz w:val="22"/>
                <w:szCs w:val="22"/>
              </w:rPr>
              <w:t xml:space="preserve">Расчетные показатели </w:t>
            </w:r>
            <w:ins w:id="69" w:author="Елисова" w:date="2020-07-29T16:42:00Z">
              <w:r w:rsidR="006046A9">
                <w:rPr>
                  <w:b/>
                  <w:sz w:val="22"/>
                  <w:szCs w:val="22"/>
                </w:rPr>
                <w:t>М</w:t>
              </w:r>
            </w:ins>
            <w:r w:rsidRPr="00E7324E">
              <w:rPr>
                <w:b/>
                <w:sz w:val="22"/>
                <w:szCs w:val="22"/>
              </w:rPr>
              <w:t xml:space="preserve">НГП </w:t>
            </w:r>
            <w:r w:rsidR="00C56EFA" w:rsidRPr="00E7324E">
              <w:rPr>
                <w:b/>
                <w:sz w:val="22"/>
                <w:szCs w:val="22"/>
              </w:rPr>
              <w:t>Кирзинского</w:t>
            </w:r>
            <w:r w:rsidR="00D40EFD" w:rsidRPr="00E7324E">
              <w:rPr>
                <w:b/>
                <w:sz w:val="22"/>
                <w:szCs w:val="22"/>
              </w:rPr>
              <w:t xml:space="preserve"> </w:t>
            </w:r>
            <w:r w:rsidR="00104727" w:rsidRPr="00E7324E">
              <w:rPr>
                <w:b/>
                <w:sz w:val="22"/>
                <w:szCs w:val="22"/>
              </w:rPr>
              <w:t>сельс</w:t>
            </w:r>
            <w:r w:rsidR="00CD2B4B" w:rsidRPr="00E7324E">
              <w:rPr>
                <w:b/>
                <w:sz w:val="22"/>
                <w:szCs w:val="22"/>
              </w:rPr>
              <w:t>о</w:t>
            </w:r>
            <w:r w:rsidR="00104727" w:rsidRPr="00E7324E">
              <w:rPr>
                <w:b/>
                <w:sz w:val="22"/>
                <w:szCs w:val="22"/>
              </w:rPr>
              <w:t>вета</w:t>
            </w:r>
          </w:p>
        </w:tc>
        <w:tc>
          <w:tcPr>
            <w:tcW w:w="721" w:type="pct"/>
            <w:vMerge w:val="restart"/>
            <w:shd w:val="clear" w:color="auto" w:fill="auto"/>
          </w:tcPr>
          <w:p w14:paraId="4A6EB8E1" w14:textId="78688B93" w:rsidR="00443312" w:rsidRPr="00E7324E" w:rsidRDefault="00443312" w:rsidP="002224F1">
            <w:pPr>
              <w:keepNext/>
              <w:jc w:val="center"/>
              <w:rPr>
                <w:b/>
                <w:sz w:val="22"/>
                <w:szCs w:val="22"/>
              </w:rPr>
            </w:pPr>
            <w:r w:rsidRPr="00E7324E">
              <w:rPr>
                <w:b/>
                <w:sz w:val="22"/>
                <w:szCs w:val="22"/>
              </w:rPr>
              <w:t>Вывод о необходимости размещения объектов местного значения сельского поселения</w:t>
            </w:r>
          </w:p>
        </w:tc>
      </w:tr>
      <w:tr w:rsidR="00443312" w:rsidRPr="00E7324E" w14:paraId="70AE4E11" w14:textId="77777777" w:rsidTr="007565B3">
        <w:trPr>
          <w:cantSplit/>
          <w:trHeight w:val="146"/>
          <w:tblHeader/>
          <w:jc w:val="center"/>
        </w:trPr>
        <w:tc>
          <w:tcPr>
            <w:tcW w:w="712" w:type="pct"/>
            <w:vMerge/>
            <w:shd w:val="clear" w:color="auto" w:fill="auto"/>
          </w:tcPr>
          <w:p w14:paraId="1D69403B" w14:textId="77777777" w:rsidR="00443312" w:rsidRPr="00E7324E" w:rsidRDefault="00443312" w:rsidP="002224F1">
            <w:pPr>
              <w:keepNext/>
              <w:jc w:val="center"/>
              <w:rPr>
                <w:b/>
                <w:sz w:val="22"/>
                <w:szCs w:val="22"/>
              </w:rPr>
            </w:pPr>
          </w:p>
        </w:tc>
        <w:tc>
          <w:tcPr>
            <w:tcW w:w="604" w:type="pct"/>
            <w:vMerge/>
            <w:shd w:val="clear" w:color="auto" w:fill="auto"/>
          </w:tcPr>
          <w:p w14:paraId="69D1DCE4" w14:textId="77777777" w:rsidR="00443312" w:rsidRPr="00E7324E" w:rsidRDefault="00443312" w:rsidP="002224F1">
            <w:pPr>
              <w:keepNext/>
              <w:jc w:val="center"/>
              <w:rPr>
                <w:b/>
                <w:sz w:val="22"/>
                <w:szCs w:val="22"/>
              </w:rPr>
            </w:pPr>
          </w:p>
        </w:tc>
        <w:tc>
          <w:tcPr>
            <w:tcW w:w="667" w:type="pct"/>
            <w:vMerge/>
            <w:shd w:val="clear" w:color="auto" w:fill="auto"/>
          </w:tcPr>
          <w:p w14:paraId="3313FF47" w14:textId="77777777" w:rsidR="00443312" w:rsidRPr="00E7324E" w:rsidRDefault="00443312" w:rsidP="002224F1">
            <w:pPr>
              <w:keepNext/>
              <w:jc w:val="center"/>
              <w:rPr>
                <w:b/>
                <w:sz w:val="22"/>
                <w:szCs w:val="22"/>
              </w:rPr>
            </w:pPr>
          </w:p>
        </w:tc>
        <w:tc>
          <w:tcPr>
            <w:tcW w:w="599" w:type="pct"/>
            <w:vMerge/>
            <w:shd w:val="clear" w:color="auto" w:fill="auto"/>
          </w:tcPr>
          <w:p w14:paraId="21352894" w14:textId="77777777" w:rsidR="00443312" w:rsidRPr="00E7324E" w:rsidRDefault="00443312" w:rsidP="002224F1">
            <w:pPr>
              <w:keepNext/>
              <w:jc w:val="center"/>
              <w:rPr>
                <w:b/>
                <w:sz w:val="22"/>
                <w:szCs w:val="22"/>
              </w:rPr>
            </w:pPr>
          </w:p>
        </w:tc>
        <w:tc>
          <w:tcPr>
            <w:tcW w:w="969" w:type="pct"/>
            <w:shd w:val="clear" w:color="auto" w:fill="auto"/>
          </w:tcPr>
          <w:p w14:paraId="0F626AD1" w14:textId="786CF776" w:rsidR="00443312" w:rsidRPr="00E7324E" w:rsidRDefault="00443312" w:rsidP="002224F1">
            <w:pPr>
              <w:keepNext/>
              <w:jc w:val="center"/>
              <w:rPr>
                <w:b/>
                <w:sz w:val="22"/>
                <w:szCs w:val="22"/>
              </w:rPr>
            </w:pPr>
            <w:r w:rsidRPr="00E7324E">
              <w:rPr>
                <w:b/>
                <w:sz w:val="22"/>
                <w:szCs w:val="22"/>
              </w:rPr>
              <w:t>минимальной обеспеченности</w:t>
            </w:r>
          </w:p>
        </w:tc>
        <w:tc>
          <w:tcPr>
            <w:tcW w:w="729" w:type="pct"/>
            <w:shd w:val="clear" w:color="auto" w:fill="auto"/>
          </w:tcPr>
          <w:p w14:paraId="4DA89E7B" w14:textId="723F095E" w:rsidR="00443312" w:rsidRPr="00E7324E" w:rsidRDefault="00443312" w:rsidP="002224F1">
            <w:pPr>
              <w:keepNext/>
              <w:jc w:val="center"/>
              <w:rPr>
                <w:b/>
                <w:sz w:val="22"/>
                <w:szCs w:val="22"/>
              </w:rPr>
            </w:pPr>
            <w:r w:rsidRPr="00E7324E">
              <w:rPr>
                <w:b/>
                <w:sz w:val="22"/>
                <w:szCs w:val="22"/>
              </w:rPr>
              <w:t>максимальной территориальной доступности</w:t>
            </w:r>
          </w:p>
        </w:tc>
        <w:tc>
          <w:tcPr>
            <w:tcW w:w="721" w:type="pct"/>
            <w:vMerge/>
            <w:shd w:val="clear" w:color="auto" w:fill="auto"/>
          </w:tcPr>
          <w:p w14:paraId="58D4A442" w14:textId="77777777" w:rsidR="00443312" w:rsidRPr="00E7324E" w:rsidRDefault="00443312" w:rsidP="002224F1">
            <w:pPr>
              <w:keepNext/>
              <w:jc w:val="center"/>
              <w:rPr>
                <w:b/>
                <w:sz w:val="22"/>
                <w:szCs w:val="22"/>
              </w:rPr>
            </w:pPr>
          </w:p>
        </w:tc>
      </w:tr>
      <w:tr w:rsidR="007E6BC6" w:rsidRPr="00E7324E" w14:paraId="00F90055" w14:textId="77777777" w:rsidTr="00A65FA2">
        <w:trPr>
          <w:cantSplit/>
          <w:trHeight w:val="157"/>
          <w:jc w:val="center"/>
        </w:trPr>
        <w:tc>
          <w:tcPr>
            <w:tcW w:w="5000" w:type="pct"/>
            <w:gridSpan w:val="7"/>
            <w:shd w:val="clear" w:color="auto" w:fill="auto"/>
          </w:tcPr>
          <w:p w14:paraId="3D36F8F1" w14:textId="1505DC72" w:rsidR="007E6BC6" w:rsidRPr="00E7324E" w:rsidRDefault="007E6BC6" w:rsidP="00C02E31">
            <w:pPr>
              <w:keepNext/>
              <w:autoSpaceDE w:val="0"/>
              <w:autoSpaceDN w:val="0"/>
              <w:adjustRightInd w:val="0"/>
              <w:jc w:val="center"/>
              <w:rPr>
                <w:rFonts w:eastAsia="Calibri"/>
                <w:b/>
                <w:color w:val="000000"/>
                <w:sz w:val="22"/>
                <w:szCs w:val="22"/>
                <w:lang w:eastAsia="en-US"/>
              </w:rPr>
            </w:pPr>
            <w:r w:rsidRPr="00E7324E">
              <w:rPr>
                <w:rFonts w:eastAsia="Calibri"/>
                <w:b/>
                <w:color w:val="000000"/>
                <w:sz w:val="22"/>
                <w:szCs w:val="22"/>
                <w:lang w:eastAsia="en-US"/>
              </w:rPr>
              <w:t>Объекты спорта и физической культуры</w:t>
            </w:r>
          </w:p>
        </w:tc>
      </w:tr>
      <w:tr w:rsidR="007E6BC6" w:rsidRPr="00E7324E" w14:paraId="00482571" w14:textId="77777777" w:rsidTr="007565B3">
        <w:trPr>
          <w:cantSplit/>
          <w:trHeight w:val="157"/>
          <w:jc w:val="center"/>
        </w:trPr>
        <w:tc>
          <w:tcPr>
            <w:tcW w:w="712" w:type="pct"/>
            <w:shd w:val="clear" w:color="auto" w:fill="auto"/>
          </w:tcPr>
          <w:p w14:paraId="6B8E7AFE" w14:textId="4F4B3A92" w:rsidR="007E6BC6" w:rsidRPr="00E7324E" w:rsidRDefault="007E6BC6" w:rsidP="007E6BC6">
            <w:pPr>
              <w:rPr>
                <w:b/>
                <w:sz w:val="22"/>
                <w:szCs w:val="22"/>
              </w:rPr>
            </w:pPr>
            <w:r w:rsidRPr="00E7324E">
              <w:rPr>
                <w:b/>
                <w:sz w:val="22"/>
                <w:szCs w:val="22"/>
              </w:rPr>
              <w:t>Плоскостные спортивные сооружения</w:t>
            </w:r>
          </w:p>
        </w:tc>
        <w:tc>
          <w:tcPr>
            <w:tcW w:w="604" w:type="pct"/>
            <w:shd w:val="clear" w:color="auto" w:fill="auto"/>
          </w:tcPr>
          <w:p w14:paraId="5411525E" w14:textId="35BFA9F8" w:rsidR="007E6BC6" w:rsidRPr="00E7324E" w:rsidRDefault="00341D3C" w:rsidP="007E6BC6">
            <w:pPr>
              <w:autoSpaceDE w:val="0"/>
              <w:autoSpaceDN w:val="0"/>
              <w:adjustRightInd w:val="0"/>
              <w:jc w:val="center"/>
              <w:rPr>
                <w:sz w:val="22"/>
                <w:szCs w:val="22"/>
              </w:rPr>
            </w:pPr>
            <w:r w:rsidRPr="00E7324E">
              <w:rPr>
                <w:sz w:val="22"/>
                <w:szCs w:val="22"/>
              </w:rPr>
              <w:t>Кирзинский сельсовет</w:t>
            </w:r>
          </w:p>
        </w:tc>
        <w:tc>
          <w:tcPr>
            <w:tcW w:w="667" w:type="pct"/>
            <w:shd w:val="clear" w:color="auto" w:fill="auto"/>
          </w:tcPr>
          <w:p w14:paraId="3791BB56" w14:textId="27751EC3" w:rsidR="007E6BC6" w:rsidRPr="00E7324E" w:rsidRDefault="007E6BC6" w:rsidP="00A27AD3">
            <w:pPr>
              <w:autoSpaceDE w:val="0"/>
              <w:autoSpaceDN w:val="0"/>
              <w:adjustRightInd w:val="0"/>
              <w:jc w:val="center"/>
              <w:rPr>
                <w:rFonts w:eastAsia="Calibri"/>
                <w:color w:val="000000"/>
                <w:sz w:val="22"/>
                <w:szCs w:val="22"/>
                <w:lang w:eastAsia="en-US"/>
              </w:rPr>
            </w:pPr>
            <w:r w:rsidRPr="00E7324E">
              <w:rPr>
                <w:rFonts w:eastAsia="Calibri"/>
                <w:color w:val="000000"/>
                <w:sz w:val="22"/>
                <w:szCs w:val="22"/>
                <w:lang w:eastAsia="en-US"/>
              </w:rPr>
              <w:t xml:space="preserve">Количество объектов – </w:t>
            </w:r>
            <w:r w:rsidR="00712817" w:rsidRPr="00E7324E">
              <w:rPr>
                <w:rFonts w:eastAsia="Calibri"/>
                <w:color w:val="000000"/>
                <w:sz w:val="22"/>
                <w:szCs w:val="22"/>
                <w:lang w:eastAsia="en-US"/>
              </w:rPr>
              <w:t>2</w:t>
            </w:r>
            <w:r w:rsidRPr="00E7324E">
              <w:rPr>
                <w:rFonts w:eastAsia="Calibri"/>
                <w:color w:val="000000"/>
                <w:sz w:val="22"/>
                <w:szCs w:val="22"/>
                <w:lang w:eastAsia="en-US"/>
              </w:rPr>
              <w:t xml:space="preserve"> ед. (по данным Росстата)</w:t>
            </w:r>
          </w:p>
        </w:tc>
        <w:tc>
          <w:tcPr>
            <w:tcW w:w="599" w:type="pct"/>
            <w:shd w:val="clear" w:color="auto" w:fill="auto"/>
          </w:tcPr>
          <w:p w14:paraId="6CCCAE40" w14:textId="7B082295" w:rsidR="007E6BC6" w:rsidRPr="00E7324E" w:rsidRDefault="007E6BC6" w:rsidP="007E6BC6">
            <w:pPr>
              <w:autoSpaceDE w:val="0"/>
              <w:autoSpaceDN w:val="0"/>
              <w:adjustRightInd w:val="0"/>
              <w:jc w:val="center"/>
              <w:rPr>
                <w:rFonts w:eastAsia="Calibri"/>
                <w:color w:val="000000"/>
                <w:sz w:val="22"/>
                <w:szCs w:val="22"/>
                <w:lang w:eastAsia="en-US"/>
              </w:rPr>
            </w:pPr>
            <w:r w:rsidRPr="00E7324E">
              <w:rPr>
                <w:rFonts w:eastAsia="Calibri"/>
                <w:color w:val="000000"/>
                <w:sz w:val="22"/>
                <w:szCs w:val="22"/>
                <w:lang w:eastAsia="en-US"/>
              </w:rPr>
              <w:t>нет данных</w:t>
            </w:r>
          </w:p>
        </w:tc>
        <w:tc>
          <w:tcPr>
            <w:tcW w:w="969" w:type="pct"/>
            <w:shd w:val="clear" w:color="auto" w:fill="auto"/>
          </w:tcPr>
          <w:p w14:paraId="0345CF8E" w14:textId="06D51AD5" w:rsidR="007E6BC6" w:rsidRPr="00E7324E" w:rsidRDefault="00712817" w:rsidP="007E6BC6">
            <w:pPr>
              <w:autoSpaceDE w:val="0"/>
              <w:autoSpaceDN w:val="0"/>
              <w:adjustRightInd w:val="0"/>
              <w:jc w:val="center"/>
              <w:rPr>
                <w:rFonts w:eastAsia="Calibri"/>
                <w:color w:val="000000"/>
                <w:sz w:val="22"/>
                <w:szCs w:val="22"/>
                <w:lang w:eastAsia="en-US"/>
              </w:rPr>
            </w:pPr>
            <w:r w:rsidRPr="00E7324E">
              <w:rPr>
                <w:rFonts w:eastAsia="Calibri"/>
                <w:color w:val="000000"/>
                <w:sz w:val="22"/>
                <w:szCs w:val="22"/>
                <w:lang w:eastAsia="en-US"/>
              </w:rPr>
              <w:t>-</w:t>
            </w:r>
          </w:p>
        </w:tc>
        <w:tc>
          <w:tcPr>
            <w:tcW w:w="729" w:type="pct"/>
            <w:shd w:val="clear" w:color="auto" w:fill="auto"/>
          </w:tcPr>
          <w:p w14:paraId="28382945" w14:textId="239CAC6F" w:rsidR="007E6BC6" w:rsidRPr="00E7324E" w:rsidRDefault="00104727" w:rsidP="00104727">
            <w:pPr>
              <w:autoSpaceDE w:val="0"/>
              <w:autoSpaceDN w:val="0"/>
              <w:adjustRightInd w:val="0"/>
              <w:jc w:val="center"/>
              <w:rPr>
                <w:rFonts w:eastAsia="Calibri"/>
                <w:color w:val="000000"/>
                <w:sz w:val="22"/>
                <w:szCs w:val="22"/>
                <w:lang w:eastAsia="en-US"/>
              </w:rPr>
            </w:pPr>
            <w:r w:rsidRPr="00E7324E">
              <w:rPr>
                <w:sz w:val="22"/>
                <w:szCs w:val="22"/>
              </w:rPr>
              <w:t>размещение в пределах транспортной доступности</w:t>
            </w:r>
          </w:p>
        </w:tc>
        <w:tc>
          <w:tcPr>
            <w:tcW w:w="721" w:type="pct"/>
            <w:shd w:val="clear" w:color="auto" w:fill="auto"/>
          </w:tcPr>
          <w:p w14:paraId="0D93F5C4" w14:textId="596C3D83" w:rsidR="007E6BC6" w:rsidRPr="00E7324E" w:rsidRDefault="00FC712D" w:rsidP="00712817">
            <w:pPr>
              <w:autoSpaceDE w:val="0"/>
              <w:autoSpaceDN w:val="0"/>
              <w:adjustRightInd w:val="0"/>
              <w:jc w:val="center"/>
              <w:rPr>
                <w:rFonts w:eastAsia="Calibri"/>
                <w:color w:val="000000"/>
                <w:sz w:val="22"/>
                <w:szCs w:val="22"/>
                <w:lang w:eastAsia="en-US"/>
              </w:rPr>
            </w:pPr>
            <w:r w:rsidRPr="00E7324E">
              <w:rPr>
                <w:rFonts w:eastAsia="Calibri"/>
                <w:color w:val="000000"/>
                <w:sz w:val="22"/>
                <w:szCs w:val="22"/>
                <w:lang w:eastAsia="en-US"/>
              </w:rPr>
              <w:t>Р</w:t>
            </w:r>
            <w:r w:rsidR="00CD2B4B" w:rsidRPr="00E7324E">
              <w:rPr>
                <w:rFonts w:eastAsia="Calibri"/>
                <w:color w:val="000000"/>
                <w:sz w:val="22"/>
                <w:szCs w:val="22"/>
                <w:lang w:eastAsia="en-US"/>
              </w:rPr>
              <w:t xml:space="preserve">азмещение </w:t>
            </w:r>
            <w:r w:rsidRPr="00E7324E">
              <w:rPr>
                <w:rFonts w:eastAsia="Calibri"/>
                <w:color w:val="000000"/>
                <w:sz w:val="22"/>
                <w:szCs w:val="22"/>
                <w:lang w:eastAsia="en-US"/>
              </w:rPr>
              <w:t>не требуется</w:t>
            </w:r>
          </w:p>
        </w:tc>
      </w:tr>
    </w:tbl>
    <w:p w14:paraId="660023AA" w14:textId="77777777" w:rsidR="007565B3" w:rsidRDefault="007565B3" w:rsidP="007565B3">
      <w:pPr>
        <w:pStyle w:val="a0"/>
        <w:rPr>
          <w:sz w:val="28"/>
          <w:szCs w:val="28"/>
          <w:lang w:val="ru-RU"/>
        </w:rPr>
      </w:pPr>
      <w:r w:rsidRPr="001A316F">
        <w:rPr>
          <w:sz w:val="28"/>
          <w:szCs w:val="28"/>
          <w:lang w:val="ru-RU"/>
        </w:rPr>
        <w:t xml:space="preserve">Нормативная потребность населения </w:t>
      </w:r>
      <w:r>
        <w:rPr>
          <w:sz w:val="28"/>
          <w:szCs w:val="28"/>
          <w:lang w:val="ru-RU"/>
        </w:rPr>
        <w:t>сельсовета</w:t>
      </w:r>
      <w:r w:rsidRPr="001A316F">
        <w:rPr>
          <w:sz w:val="28"/>
          <w:szCs w:val="28"/>
          <w:lang w:val="ru-RU"/>
        </w:rPr>
        <w:t xml:space="preserve"> в</w:t>
      </w:r>
      <w:r>
        <w:rPr>
          <w:sz w:val="28"/>
          <w:szCs w:val="28"/>
          <w:lang w:val="ru-RU"/>
        </w:rPr>
        <w:t xml:space="preserve"> объектах культуры рассчитана в </w:t>
      </w:r>
      <w:r w:rsidRPr="001A316F">
        <w:rPr>
          <w:sz w:val="28"/>
          <w:szCs w:val="28"/>
          <w:lang w:val="ru-RU"/>
        </w:rPr>
        <w:t>соответствии с распоряжением Министерства культуры Российской Федерации от</w:t>
      </w:r>
      <w:r>
        <w:rPr>
          <w:sz w:val="28"/>
          <w:szCs w:val="28"/>
          <w:lang w:val="ru-RU"/>
        </w:rPr>
        <w:t xml:space="preserve"> </w:t>
      </w:r>
      <w:r w:rsidRPr="001A316F">
        <w:rPr>
          <w:sz w:val="28"/>
          <w:szCs w:val="28"/>
          <w:lang w:val="ru-RU"/>
        </w:rPr>
        <w:t>02.08.2017 № Р-965</w:t>
      </w:r>
      <w:r>
        <w:rPr>
          <w:sz w:val="28"/>
          <w:szCs w:val="28"/>
          <w:lang w:val="ru-RU"/>
        </w:rPr>
        <w:t>.</w:t>
      </w:r>
    </w:p>
    <w:p w14:paraId="2E65232D" w14:textId="77777777" w:rsidR="007565B3" w:rsidRDefault="007565B3" w:rsidP="007565B3">
      <w:pPr>
        <w:pStyle w:val="a0"/>
        <w:rPr>
          <w:sz w:val="28"/>
          <w:szCs w:val="28"/>
          <w:lang w:val="ru-RU"/>
        </w:rPr>
      </w:pPr>
      <w:r w:rsidRPr="001A316F">
        <w:rPr>
          <w:sz w:val="28"/>
          <w:szCs w:val="28"/>
          <w:lang w:val="ru-RU"/>
        </w:rPr>
        <w:t>В настоящее время для обеспечения мин</w:t>
      </w:r>
      <w:r>
        <w:rPr>
          <w:sz w:val="28"/>
          <w:szCs w:val="28"/>
          <w:lang w:val="ru-RU"/>
        </w:rPr>
        <w:t xml:space="preserve">имальной потребности населения сельсовета </w:t>
      </w:r>
      <w:r w:rsidRPr="001A316F">
        <w:rPr>
          <w:sz w:val="28"/>
          <w:szCs w:val="28"/>
          <w:lang w:val="ru-RU"/>
        </w:rPr>
        <w:t>в объектах культуры требуется:</w:t>
      </w:r>
    </w:p>
    <w:p w14:paraId="790336D5" w14:textId="77777777" w:rsidR="007565B3" w:rsidRDefault="007565B3" w:rsidP="007565B3">
      <w:pPr>
        <w:pStyle w:val="a0"/>
        <w:numPr>
          <w:ilvl w:val="0"/>
          <w:numId w:val="13"/>
        </w:numPr>
        <w:rPr>
          <w:sz w:val="28"/>
          <w:szCs w:val="28"/>
          <w:lang w:val="ru-RU"/>
        </w:rPr>
      </w:pPr>
      <w:r w:rsidRPr="001A316F">
        <w:rPr>
          <w:sz w:val="28"/>
          <w:szCs w:val="28"/>
          <w:lang w:val="ru-RU"/>
        </w:rPr>
        <w:t>минимальное рекомендуемое количество учреждений клубного типа – 1 Дом культуры</w:t>
      </w:r>
      <w:r>
        <w:rPr>
          <w:sz w:val="28"/>
          <w:szCs w:val="28"/>
          <w:lang w:val="ru-RU"/>
        </w:rPr>
        <w:t xml:space="preserve"> и 1 филиал сельского дома культуры</w:t>
      </w:r>
      <w:r w:rsidRPr="001A316F">
        <w:rPr>
          <w:sz w:val="28"/>
          <w:szCs w:val="28"/>
          <w:lang w:val="ru-RU"/>
        </w:rPr>
        <w:t>;</w:t>
      </w:r>
    </w:p>
    <w:p w14:paraId="0B5B8025" w14:textId="6748FD32" w:rsidR="007565B3" w:rsidRPr="001A316F" w:rsidRDefault="007565B3" w:rsidP="007565B3">
      <w:pPr>
        <w:pStyle w:val="a0"/>
        <w:numPr>
          <w:ilvl w:val="0"/>
          <w:numId w:val="13"/>
        </w:numPr>
        <w:rPr>
          <w:sz w:val="28"/>
          <w:szCs w:val="28"/>
          <w:lang w:val="ru-RU"/>
        </w:rPr>
      </w:pPr>
      <w:r w:rsidRPr="001A316F">
        <w:rPr>
          <w:sz w:val="28"/>
          <w:szCs w:val="28"/>
          <w:lang w:val="ru-RU"/>
        </w:rPr>
        <w:t xml:space="preserve">минимальное рекомендуемое количество посадочных мест в культурно досуговых учреждениях – </w:t>
      </w:r>
      <w:r w:rsidR="007D4A18">
        <w:rPr>
          <w:sz w:val="28"/>
          <w:szCs w:val="28"/>
          <w:lang w:val="ru-RU"/>
        </w:rPr>
        <w:t>301</w:t>
      </w:r>
      <w:r>
        <w:rPr>
          <w:sz w:val="28"/>
          <w:szCs w:val="28"/>
          <w:lang w:val="ru-RU"/>
        </w:rPr>
        <w:t xml:space="preserve"> мест</w:t>
      </w:r>
      <w:r w:rsidR="007D4A18">
        <w:rPr>
          <w:sz w:val="28"/>
          <w:szCs w:val="28"/>
          <w:lang w:val="ru-RU"/>
        </w:rPr>
        <w:t>о</w:t>
      </w:r>
      <w:r w:rsidRPr="001A316F">
        <w:rPr>
          <w:sz w:val="28"/>
          <w:szCs w:val="28"/>
          <w:lang w:val="ru-RU"/>
        </w:rPr>
        <w:t>;</w:t>
      </w:r>
    </w:p>
    <w:p w14:paraId="504FBB2C" w14:textId="77777777" w:rsidR="007565B3" w:rsidRDefault="007565B3" w:rsidP="007565B3">
      <w:pPr>
        <w:pStyle w:val="a0"/>
        <w:numPr>
          <w:ilvl w:val="0"/>
          <w:numId w:val="13"/>
        </w:numPr>
        <w:rPr>
          <w:sz w:val="28"/>
          <w:szCs w:val="28"/>
          <w:lang w:val="ru-RU"/>
        </w:rPr>
      </w:pPr>
      <w:r w:rsidRPr="001A316F">
        <w:rPr>
          <w:sz w:val="28"/>
          <w:szCs w:val="28"/>
          <w:lang w:val="ru-RU"/>
        </w:rPr>
        <w:t>минимальное рекомендуемое количество кинозалов – 1 кинозал;</w:t>
      </w:r>
    </w:p>
    <w:p w14:paraId="1DCC5583" w14:textId="77777777" w:rsidR="007565B3" w:rsidRDefault="007565B3" w:rsidP="007565B3">
      <w:pPr>
        <w:pStyle w:val="a0"/>
        <w:numPr>
          <w:ilvl w:val="0"/>
          <w:numId w:val="13"/>
        </w:numPr>
        <w:rPr>
          <w:sz w:val="28"/>
          <w:szCs w:val="28"/>
          <w:lang w:val="ru-RU"/>
        </w:rPr>
      </w:pPr>
      <w:r w:rsidRPr="001A316F">
        <w:rPr>
          <w:sz w:val="28"/>
          <w:szCs w:val="28"/>
          <w:lang w:val="ru-RU"/>
        </w:rPr>
        <w:t>минимальное рекомендуемое количество об</w:t>
      </w:r>
      <w:r>
        <w:rPr>
          <w:sz w:val="28"/>
          <w:szCs w:val="28"/>
          <w:lang w:val="ru-RU"/>
        </w:rPr>
        <w:t>щедоступных библиотек - 1 общедоступная библиотека</w:t>
      </w:r>
      <w:r w:rsidRPr="001A316F">
        <w:rPr>
          <w:sz w:val="28"/>
          <w:szCs w:val="28"/>
          <w:lang w:val="ru-RU"/>
        </w:rPr>
        <w:t xml:space="preserve"> с детским отделением;</w:t>
      </w:r>
    </w:p>
    <w:p w14:paraId="42F943DA" w14:textId="77777777" w:rsidR="007565B3" w:rsidRDefault="007565B3" w:rsidP="007565B3">
      <w:pPr>
        <w:pStyle w:val="a0"/>
        <w:numPr>
          <w:ilvl w:val="0"/>
          <w:numId w:val="13"/>
        </w:numPr>
        <w:rPr>
          <w:sz w:val="28"/>
          <w:szCs w:val="28"/>
          <w:lang w:val="ru-RU"/>
        </w:rPr>
      </w:pPr>
      <w:r w:rsidRPr="0022025B">
        <w:rPr>
          <w:sz w:val="28"/>
          <w:szCs w:val="28"/>
          <w:lang w:val="ru-RU"/>
        </w:rPr>
        <w:t>минимальное рекомендуемое количество точек доступа к полнотекст</w:t>
      </w:r>
      <w:r>
        <w:rPr>
          <w:sz w:val="28"/>
          <w:szCs w:val="28"/>
          <w:lang w:val="ru-RU"/>
        </w:rPr>
        <w:t>овым информационным ресурсам – 1 точка</w:t>
      </w:r>
      <w:r w:rsidRPr="0022025B">
        <w:rPr>
          <w:sz w:val="28"/>
          <w:szCs w:val="28"/>
          <w:lang w:val="ru-RU"/>
        </w:rPr>
        <w:t>;</w:t>
      </w:r>
    </w:p>
    <w:p w14:paraId="6FACE40D" w14:textId="36977DC2" w:rsidR="007565B3" w:rsidRDefault="007565B3" w:rsidP="007565B3">
      <w:pPr>
        <w:pStyle w:val="a0"/>
        <w:numPr>
          <w:ilvl w:val="0"/>
          <w:numId w:val="13"/>
        </w:numPr>
        <w:rPr>
          <w:sz w:val="28"/>
          <w:szCs w:val="28"/>
          <w:lang w:val="ru-RU"/>
        </w:rPr>
      </w:pPr>
      <w:r w:rsidRPr="0022025B">
        <w:rPr>
          <w:sz w:val="28"/>
          <w:szCs w:val="28"/>
          <w:lang w:val="ru-RU"/>
        </w:rPr>
        <w:t xml:space="preserve">минимальный рекомендуемый библиотечный фонд – </w:t>
      </w:r>
      <w:r w:rsidR="000D6127">
        <w:rPr>
          <w:sz w:val="28"/>
          <w:szCs w:val="28"/>
          <w:lang w:val="ru-RU"/>
        </w:rPr>
        <w:t>12,7</w:t>
      </w:r>
      <w:r w:rsidRPr="0022025B">
        <w:rPr>
          <w:sz w:val="28"/>
          <w:szCs w:val="28"/>
          <w:lang w:val="ru-RU"/>
        </w:rPr>
        <w:t xml:space="preserve"> тыс. экз.;</w:t>
      </w:r>
    </w:p>
    <w:p w14:paraId="56B5A91A" w14:textId="77777777" w:rsidR="007565B3" w:rsidRPr="0022025B" w:rsidRDefault="007565B3" w:rsidP="007565B3">
      <w:pPr>
        <w:pStyle w:val="a0"/>
        <w:numPr>
          <w:ilvl w:val="0"/>
          <w:numId w:val="13"/>
        </w:numPr>
        <w:rPr>
          <w:sz w:val="28"/>
          <w:szCs w:val="28"/>
          <w:lang w:val="ru-RU"/>
        </w:rPr>
      </w:pPr>
      <w:r w:rsidRPr="0022025B">
        <w:rPr>
          <w:sz w:val="28"/>
          <w:szCs w:val="28"/>
          <w:lang w:val="ru-RU"/>
        </w:rPr>
        <w:t xml:space="preserve">минимальное рекомендуемое количество ученических мест в образовательном учреждении дополнительного образования детей в сфере культуры – </w:t>
      </w:r>
      <w:r>
        <w:rPr>
          <w:sz w:val="28"/>
          <w:szCs w:val="28"/>
          <w:lang w:val="ru-RU"/>
        </w:rPr>
        <w:t>20</w:t>
      </w:r>
      <w:r w:rsidRPr="0022025B">
        <w:rPr>
          <w:sz w:val="28"/>
          <w:szCs w:val="28"/>
          <w:lang w:val="ru-RU"/>
        </w:rPr>
        <w:t xml:space="preserve"> мест;</w:t>
      </w:r>
    </w:p>
    <w:p w14:paraId="12253752" w14:textId="09564C96" w:rsidR="007565B3" w:rsidRDefault="007565B3" w:rsidP="007565B3">
      <w:pPr>
        <w:pStyle w:val="a0"/>
        <w:rPr>
          <w:sz w:val="28"/>
          <w:szCs w:val="28"/>
          <w:lang w:val="ru-RU"/>
        </w:rPr>
      </w:pPr>
      <w:r>
        <w:rPr>
          <w:sz w:val="28"/>
          <w:szCs w:val="28"/>
          <w:lang w:val="ru-RU"/>
        </w:rPr>
        <w:lastRenderedPageBreak/>
        <w:t>При условии роста численности населения к 2040</w:t>
      </w:r>
      <w:r w:rsidRPr="0022025B">
        <w:rPr>
          <w:sz w:val="28"/>
          <w:szCs w:val="28"/>
          <w:lang w:val="ru-RU"/>
        </w:rPr>
        <w:t xml:space="preserve"> г. до </w:t>
      </w:r>
      <w:r w:rsidR="000D6127" w:rsidRPr="000D6127">
        <w:rPr>
          <w:sz w:val="28"/>
          <w:szCs w:val="28"/>
          <w:lang w:val="ru-RU"/>
        </w:rPr>
        <w:t>1967</w:t>
      </w:r>
      <w:r w:rsidRPr="0022025B">
        <w:rPr>
          <w:sz w:val="28"/>
          <w:szCs w:val="28"/>
          <w:lang w:val="ru-RU"/>
        </w:rPr>
        <w:t xml:space="preserve"> чел. для обеспечения минимальной потребност</w:t>
      </w:r>
      <w:r>
        <w:rPr>
          <w:sz w:val="28"/>
          <w:szCs w:val="28"/>
          <w:lang w:val="ru-RU"/>
        </w:rPr>
        <w:t xml:space="preserve">и населения в объектах культуры </w:t>
      </w:r>
      <w:r w:rsidRPr="0022025B">
        <w:rPr>
          <w:sz w:val="28"/>
          <w:szCs w:val="28"/>
          <w:lang w:val="ru-RU"/>
        </w:rPr>
        <w:t>потребуется:</w:t>
      </w:r>
    </w:p>
    <w:p w14:paraId="38C7F558" w14:textId="77777777" w:rsidR="007565B3" w:rsidRDefault="007565B3" w:rsidP="007565B3">
      <w:pPr>
        <w:pStyle w:val="a0"/>
        <w:numPr>
          <w:ilvl w:val="0"/>
          <w:numId w:val="13"/>
        </w:numPr>
        <w:rPr>
          <w:sz w:val="28"/>
          <w:szCs w:val="28"/>
          <w:lang w:val="ru-RU"/>
        </w:rPr>
      </w:pPr>
      <w:r w:rsidRPr="0022025B">
        <w:rPr>
          <w:sz w:val="28"/>
          <w:szCs w:val="28"/>
          <w:lang w:val="ru-RU"/>
        </w:rPr>
        <w:t>минимальное рекомендуемое количество учреждений клубного типа – 1 Дом культуры;</w:t>
      </w:r>
    </w:p>
    <w:p w14:paraId="6A1BFF6B" w14:textId="7050EC12" w:rsidR="007565B3" w:rsidRPr="0022025B" w:rsidRDefault="007565B3" w:rsidP="007565B3">
      <w:pPr>
        <w:pStyle w:val="a0"/>
        <w:numPr>
          <w:ilvl w:val="0"/>
          <w:numId w:val="13"/>
        </w:numPr>
        <w:rPr>
          <w:sz w:val="28"/>
          <w:szCs w:val="28"/>
          <w:lang w:val="ru-RU"/>
        </w:rPr>
      </w:pPr>
      <w:r w:rsidRPr="0022025B">
        <w:rPr>
          <w:sz w:val="28"/>
          <w:szCs w:val="28"/>
          <w:lang w:val="ru-RU"/>
        </w:rPr>
        <w:t xml:space="preserve">минимальное рекомендуемое количество посадочных мест в культурно досуговых учреждениях – </w:t>
      </w:r>
      <w:r>
        <w:rPr>
          <w:sz w:val="28"/>
          <w:szCs w:val="28"/>
          <w:lang w:val="ru-RU"/>
        </w:rPr>
        <w:t>3</w:t>
      </w:r>
      <w:r w:rsidR="000D6127">
        <w:rPr>
          <w:sz w:val="28"/>
          <w:szCs w:val="28"/>
          <w:lang w:val="ru-RU"/>
        </w:rPr>
        <w:t>00</w:t>
      </w:r>
      <w:r>
        <w:rPr>
          <w:sz w:val="28"/>
          <w:szCs w:val="28"/>
          <w:lang w:val="ru-RU"/>
        </w:rPr>
        <w:t xml:space="preserve"> мест</w:t>
      </w:r>
      <w:r w:rsidRPr="0022025B">
        <w:rPr>
          <w:sz w:val="28"/>
          <w:szCs w:val="28"/>
          <w:lang w:val="ru-RU"/>
        </w:rPr>
        <w:t>;</w:t>
      </w:r>
    </w:p>
    <w:p w14:paraId="4F228C87" w14:textId="77777777" w:rsidR="007565B3" w:rsidRPr="0022025B" w:rsidRDefault="007565B3" w:rsidP="007565B3">
      <w:pPr>
        <w:pStyle w:val="a0"/>
        <w:numPr>
          <w:ilvl w:val="0"/>
          <w:numId w:val="13"/>
        </w:numPr>
        <w:rPr>
          <w:sz w:val="28"/>
          <w:szCs w:val="28"/>
          <w:lang w:val="ru-RU"/>
        </w:rPr>
      </w:pPr>
      <w:r w:rsidRPr="0022025B">
        <w:rPr>
          <w:sz w:val="28"/>
          <w:szCs w:val="28"/>
          <w:lang w:val="ru-RU"/>
        </w:rPr>
        <w:t>минимальное рекомендуемое количество общедоступных библиотек –</w:t>
      </w:r>
      <w:r>
        <w:rPr>
          <w:sz w:val="28"/>
          <w:szCs w:val="28"/>
          <w:lang w:val="ru-RU"/>
        </w:rPr>
        <w:t>1 общедоступная библиотека</w:t>
      </w:r>
      <w:r w:rsidRPr="0022025B">
        <w:rPr>
          <w:sz w:val="28"/>
          <w:szCs w:val="28"/>
          <w:lang w:val="ru-RU"/>
        </w:rPr>
        <w:t xml:space="preserve"> с детским отделением;</w:t>
      </w:r>
    </w:p>
    <w:p w14:paraId="7B75FD04" w14:textId="77777777" w:rsidR="007565B3" w:rsidRPr="0022025B" w:rsidRDefault="007565B3" w:rsidP="007565B3">
      <w:pPr>
        <w:pStyle w:val="a0"/>
        <w:numPr>
          <w:ilvl w:val="0"/>
          <w:numId w:val="13"/>
        </w:numPr>
        <w:rPr>
          <w:sz w:val="28"/>
          <w:szCs w:val="28"/>
          <w:lang w:val="ru-RU"/>
        </w:rPr>
      </w:pPr>
      <w:r w:rsidRPr="0022025B">
        <w:rPr>
          <w:sz w:val="28"/>
          <w:szCs w:val="28"/>
          <w:lang w:val="ru-RU"/>
        </w:rPr>
        <w:t>минимальное рекомендуемое количество точек доступа к полнотекст</w:t>
      </w:r>
      <w:r>
        <w:rPr>
          <w:sz w:val="28"/>
          <w:szCs w:val="28"/>
          <w:lang w:val="ru-RU"/>
        </w:rPr>
        <w:t>овым информационным ресурсам – 1 точка</w:t>
      </w:r>
      <w:r w:rsidRPr="0022025B">
        <w:rPr>
          <w:sz w:val="28"/>
          <w:szCs w:val="28"/>
          <w:lang w:val="ru-RU"/>
        </w:rPr>
        <w:t>;</w:t>
      </w:r>
    </w:p>
    <w:p w14:paraId="78788AD2" w14:textId="3AA02A64" w:rsidR="007565B3" w:rsidRPr="0022025B" w:rsidRDefault="007565B3" w:rsidP="007565B3">
      <w:pPr>
        <w:pStyle w:val="a0"/>
        <w:numPr>
          <w:ilvl w:val="0"/>
          <w:numId w:val="13"/>
        </w:numPr>
        <w:rPr>
          <w:sz w:val="28"/>
          <w:szCs w:val="28"/>
          <w:lang w:val="ru-RU"/>
        </w:rPr>
      </w:pPr>
      <w:r w:rsidRPr="0022025B">
        <w:rPr>
          <w:sz w:val="28"/>
          <w:szCs w:val="28"/>
          <w:lang w:val="ru-RU"/>
        </w:rPr>
        <w:t xml:space="preserve">минимальный рекомендуемый библиотечный фонд – </w:t>
      </w:r>
      <w:r w:rsidR="000D6127">
        <w:rPr>
          <w:sz w:val="28"/>
          <w:szCs w:val="28"/>
          <w:lang w:val="ru-RU"/>
        </w:rPr>
        <w:t>12,7</w:t>
      </w:r>
      <w:r w:rsidR="000D6127" w:rsidRPr="0022025B">
        <w:rPr>
          <w:sz w:val="28"/>
          <w:szCs w:val="28"/>
          <w:lang w:val="ru-RU"/>
        </w:rPr>
        <w:t xml:space="preserve"> </w:t>
      </w:r>
      <w:r w:rsidRPr="0022025B">
        <w:rPr>
          <w:sz w:val="28"/>
          <w:szCs w:val="28"/>
          <w:lang w:val="ru-RU"/>
        </w:rPr>
        <w:t>тыс. экз.;</w:t>
      </w:r>
    </w:p>
    <w:p w14:paraId="43728A9B" w14:textId="33D84ABC" w:rsidR="007565B3" w:rsidRPr="0022025B" w:rsidRDefault="007565B3" w:rsidP="007565B3">
      <w:pPr>
        <w:pStyle w:val="a0"/>
        <w:numPr>
          <w:ilvl w:val="0"/>
          <w:numId w:val="13"/>
        </w:numPr>
        <w:rPr>
          <w:sz w:val="28"/>
          <w:szCs w:val="28"/>
          <w:lang w:val="ru-RU"/>
        </w:rPr>
      </w:pPr>
      <w:r w:rsidRPr="0022025B">
        <w:rPr>
          <w:sz w:val="28"/>
          <w:szCs w:val="28"/>
          <w:lang w:val="ru-RU"/>
        </w:rPr>
        <w:t xml:space="preserve">минимальное рекомендуемое количество ученических мест в филиале образовательного учреждения дополнительного образования детей в сфере культуры (экспертная оценка) – </w:t>
      </w:r>
      <w:r>
        <w:rPr>
          <w:sz w:val="28"/>
          <w:szCs w:val="28"/>
          <w:lang w:val="ru-RU"/>
        </w:rPr>
        <w:t>2</w:t>
      </w:r>
      <w:r w:rsidR="00105831">
        <w:rPr>
          <w:sz w:val="28"/>
          <w:szCs w:val="28"/>
          <w:lang w:val="ru-RU"/>
        </w:rPr>
        <w:t xml:space="preserve">5 </w:t>
      </w:r>
      <w:r w:rsidRPr="0022025B">
        <w:rPr>
          <w:sz w:val="28"/>
          <w:szCs w:val="28"/>
          <w:lang w:val="ru-RU"/>
        </w:rPr>
        <w:t>мест;</w:t>
      </w:r>
    </w:p>
    <w:p w14:paraId="1C3C40F1" w14:textId="4ED64C50" w:rsidR="007565B3" w:rsidRPr="00B30428" w:rsidRDefault="007565B3" w:rsidP="007565B3">
      <w:pPr>
        <w:pStyle w:val="a0"/>
        <w:rPr>
          <w:sz w:val="28"/>
          <w:szCs w:val="28"/>
          <w:lang w:val="ru-RU"/>
        </w:rPr>
      </w:pPr>
      <w:r w:rsidRPr="00B30428">
        <w:rPr>
          <w:sz w:val="28"/>
          <w:szCs w:val="28"/>
          <w:lang w:val="ru-RU"/>
        </w:rPr>
        <w:t xml:space="preserve">В соответствии с Постановлением Правительства Новосибирской </w:t>
      </w:r>
      <w:r>
        <w:rPr>
          <w:sz w:val="28"/>
          <w:szCs w:val="28"/>
          <w:lang w:val="ru-RU"/>
        </w:rPr>
        <w:t>области от 26 апреля 2017 года №</w:t>
      </w:r>
      <w:r w:rsidRPr="00B30428">
        <w:rPr>
          <w:sz w:val="28"/>
          <w:szCs w:val="28"/>
          <w:lang w:val="ru-RU"/>
        </w:rPr>
        <w:t xml:space="preserve"> 158-п «Об установлении нормативов минимальной обеспеченности населения площадью торговых объектов для Новосибирской области» (с изменениями на 26 сентября 2017 года) для </w:t>
      </w:r>
      <w:r w:rsidR="00AB528F">
        <w:rPr>
          <w:sz w:val="28"/>
          <w:szCs w:val="28"/>
          <w:lang w:val="ru-RU"/>
        </w:rPr>
        <w:t>Ордынского</w:t>
      </w:r>
      <w:r w:rsidRPr="00B30428">
        <w:rPr>
          <w:sz w:val="28"/>
          <w:szCs w:val="28"/>
          <w:lang w:val="ru-RU"/>
        </w:rPr>
        <w:t xml:space="preserve"> района установлены следующие нормативы обеспеченности населения торговыми объектами:</w:t>
      </w:r>
    </w:p>
    <w:p w14:paraId="4E940EDA" w14:textId="65149D8D" w:rsidR="007565B3" w:rsidRDefault="007565B3" w:rsidP="007565B3">
      <w:pPr>
        <w:pStyle w:val="afff1"/>
        <w:numPr>
          <w:ilvl w:val="0"/>
          <w:numId w:val="17"/>
        </w:numPr>
        <w:ind w:left="1050"/>
        <w:rPr>
          <w:sz w:val="28"/>
          <w:lang w:eastAsia="ar-SA" w:bidi="en-US"/>
        </w:rPr>
      </w:pPr>
      <w:r>
        <w:rPr>
          <w:sz w:val="28"/>
          <w:lang w:eastAsia="ar-SA" w:bidi="en-US"/>
        </w:rPr>
        <w:t xml:space="preserve">норматив минимальной обеспеченности населения площадью стационарных торговых объектов, на которой осуществляется продажа продовольственных товаров, для </w:t>
      </w:r>
      <w:r w:rsidR="00105831">
        <w:rPr>
          <w:sz w:val="28"/>
          <w:lang w:eastAsia="ar-SA" w:bidi="en-US"/>
        </w:rPr>
        <w:t>Ордынского</w:t>
      </w:r>
      <w:r>
        <w:rPr>
          <w:sz w:val="28"/>
          <w:lang w:eastAsia="ar-SA" w:bidi="en-US"/>
        </w:rPr>
        <w:t xml:space="preserve"> района составляет </w:t>
      </w:r>
      <w:r w:rsidR="00105831">
        <w:rPr>
          <w:sz w:val="28"/>
          <w:lang w:eastAsia="ar-SA" w:bidi="en-US"/>
        </w:rPr>
        <w:t>164,0</w:t>
      </w:r>
      <w:r>
        <w:rPr>
          <w:sz w:val="28"/>
          <w:lang w:eastAsia="ar-SA" w:bidi="en-US"/>
        </w:rPr>
        <w:t xml:space="preserve"> кв.м на 1000 чел.;</w:t>
      </w:r>
    </w:p>
    <w:p w14:paraId="210AAEF8" w14:textId="03A3217E" w:rsidR="007565B3" w:rsidRDefault="007565B3" w:rsidP="007565B3">
      <w:pPr>
        <w:pStyle w:val="afff1"/>
        <w:numPr>
          <w:ilvl w:val="0"/>
          <w:numId w:val="17"/>
        </w:numPr>
        <w:ind w:left="1050"/>
        <w:rPr>
          <w:sz w:val="28"/>
          <w:lang w:eastAsia="ar-SA" w:bidi="en-US"/>
        </w:rPr>
      </w:pPr>
      <w:r>
        <w:rPr>
          <w:sz w:val="28"/>
          <w:lang w:eastAsia="ar-SA" w:bidi="en-US"/>
        </w:rPr>
        <w:t xml:space="preserve">норматив минимальной обеспеченности населения площадью стационарных торговых объектов, на которой осуществляется продажа непродовольственных товаров, для </w:t>
      </w:r>
      <w:r w:rsidR="0062440D">
        <w:rPr>
          <w:sz w:val="28"/>
          <w:lang w:eastAsia="ar-SA" w:bidi="en-US"/>
        </w:rPr>
        <w:t xml:space="preserve">Ордынского </w:t>
      </w:r>
      <w:r>
        <w:rPr>
          <w:sz w:val="28"/>
          <w:lang w:eastAsia="ar-SA" w:bidi="en-US"/>
        </w:rPr>
        <w:t>района составляет 3</w:t>
      </w:r>
      <w:r w:rsidR="00992DDF">
        <w:rPr>
          <w:sz w:val="28"/>
          <w:lang w:eastAsia="ar-SA" w:bidi="en-US"/>
        </w:rPr>
        <w:t>31</w:t>
      </w:r>
      <w:r>
        <w:rPr>
          <w:sz w:val="28"/>
          <w:lang w:eastAsia="ar-SA" w:bidi="en-US"/>
        </w:rPr>
        <w:t>,0 кв.м на 1000 чел.;</w:t>
      </w:r>
    </w:p>
    <w:p w14:paraId="31E7178B" w14:textId="0DBDE2D5" w:rsidR="007565B3" w:rsidRDefault="007565B3" w:rsidP="007565B3">
      <w:pPr>
        <w:pStyle w:val="afff1"/>
        <w:numPr>
          <w:ilvl w:val="0"/>
          <w:numId w:val="17"/>
        </w:numPr>
        <w:ind w:left="1050"/>
        <w:rPr>
          <w:sz w:val="28"/>
          <w:lang w:eastAsia="ar-SA" w:bidi="en-US"/>
        </w:rPr>
      </w:pPr>
      <w:r>
        <w:rPr>
          <w:sz w:val="28"/>
          <w:lang w:eastAsia="ar-SA" w:bidi="en-US"/>
        </w:rPr>
        <w:t xml:space="preserve">норматив минимальной обеспеченности населения площадью торговых мест, используемых для осуществления деятельности по продаже продовольственных товаров на розничных рынках, для </w:t>
      </w:r>
      <w:r w:rsidR="0062440D">
        <w:rPr>
          <w:sz w:val="28"/>
          <w:lang w:eastAsia="ar-SA" w:bidi="en-US"/>
        </w:rPr>
        <w:t xml:space="preserve">Ордынского района составляет 0,7 </w:t>
      </w:r>
      <w:r>
        <w:rPr>
          <w:sz w:val="28"/>
          <w:lang w:eastAsia="ar-SA" w:bidi="en-US"/>
        </w:rPr>
        <w:t>торгового места на 1000 чел.;</w:t>
      </w:r>
    </w:p>
    <w:p w14:paraId="097EF2DC" w14:textId="779D54DC" w:rsidR="007565B3" w:rsidRDefault="007565B3" w:rsidP="007565B3">
      <w:pPr>
        <w:pStyle w:val="afff1"/>
        <w:numPr>
          <w:ilvl w:val="0"/>
          <w:numId w:val="17"/>
        </w:numPr>
        <w:ind w:left="1050"/>
        <w:rPr>
          <w:sz w:val="28"/>
          <w:lang w:eastAsia="ar-SA" w:bidi="en-US"/>
        </w:rPr>
      </w:pPr>
      <w:r>
        <w:rPr>
          <w:sz w:val="28"/>
          <w:lang w:eastAsia="ar-SA" w:bidi="en-US"/>
        </w:rPr>
        <w:t xml:space="preserve">норматив минимальной обеспеченности населения площадью торговых объектов местного значения для </w:t>
      </w:r>
      <w:r w:rsidR="0062440D">
        <w:rPr>
          <w:sz w:val="28"/>
          <w:lang w:eastAsia="ar-SA" w:bidi="en-US"/>
        </w:rPr>
        <w:t>Кирзинского</w:t>
      </w:r>
      <w:r>
        <w:rPr>
          <w:sz w:val="28"/>
          <w:lang w:eastAsia="ar-SA" w:bidi="en-US"/>
        </w:rPr>
        <w:t xml:space="preserve"> сельсовета – </w:t>
      </w:r>
      <w:r w:rsidR="008D0C1F">
        <w:rPr>
          <w:sz w:val="28"/>
          <w:lang w:eastAsia="ar-SA" w:bidi="en-US"/>
        </w:rPr>
        <w:t>7</w:t>
      </w:r>
      <w:r>
        <w:rPr>
          <w:sz w:val="28"/>
          <w:lang w:eastAsia="ar-SA" w:bidi="en-US"/>
        </w:rPr>
        <w:t xml:space="preserve"> торговых объектов;</w:t>
      </w:r>
    </w:p>
    <w:p w14:paraId="6637A0B6" w14:textId="0B08AA69" w:rsidR="007565B3" w:rsidRDefault="007565B3" w:rsidP="007565B3">
      <w:pPr>
        <w:pStyle w:val="afff1"/>
        <w:numPr>
          <w:ilvl w:val="0"/>
          <w:numId w:val="17"/>
        </w:numPr>
        <w:ind w:left="1050"/>
        <w:rPr>
          <w:sz w:val="28"/>
          <w:lang w:eastAsia="ar-SA" w:bidi="en-US"/>
        </w:rPr>
      </w:pPr>
      <w:r>
        <w:rPr>
          <w:sz w:val="28"/>
          <w:lang w:eastAsia="ar-SA" w:bidi="en-US"/>
        </w:rPr>
        <w:t xml:space="preserve">норматив минимальной обеспеченности населения торговыми павильонами и киосками по продаже продовольственных товаров и сельскохозяйственной продукции составляет </w:t>
      </w:r>
      <w:r w:rsidR="008D0C1F">
        <w:rPr>
          <w:sz w:val="28"/>
          <w:lang w:eastAsia="ar-SA" w:bidi="en-US"/>
        </w:rPr>
        <w:t>5,5</w:t>
      </w:r>
      <w:r>
        <w:rPr>
          <w:sz w:val="28"/>
          <w:lang w:eastAsia="ar-SA" w:bidi="en-US"/>
        </w:rPr>
        <w:t xml:space="preserve"> торговых объектов на 10000 чел.;</w:t>
      </w:r>
    </w:p>
    <w:p w14:paraId="7F1D4832" w14:textId="2187851C" w:rsidR="007565B3" w:rsidRDefault="007565B3" w:rsidP="007565B3">
      <w:pPr>
        <w:pStyle w:val="afff1"/>
        <w:numPr>
          <w:ilvl w:val="0"/>
          <w:numId w:val="17"/>
        </w:numPr>
        <w:ind w:left="1050"/>
        <w:rPr>
          <w:sz w:val="28"/>
          <w:lang w:eastAsia="ar-SA" w:bidi="en-US"/>
        </w:rPr>
      </w:pPr>
      <w:r>
        <w:rPr>
          <w:sz w:val="28"/>
          <w:lang w:eastAsia="ar-SA" w:bidi="en-US"/>
        </w:rPr>
        <w:lastRenderedPageBreak/>
        <w:t>норматив минимальной обеспеченности населения торговыми павильонами и киосками по продаже продукции обще</w:t>
      </w:r>
      <w:r w:rsidR="001A4186">
        <w:rPr>
          <w:sz w:val="28"/>
          <w:lang w:eastAsia="ar-SA" w:bidi="en-US"/>
        </w:rPr>
        <w:t>ственного питания составляет 0,6</w:t>
      </w:r>
      <w:r>
        <w:rPr>
          <w:sz w:val="28"/>
          <w:lang w:eastAsia="ar-SA" w:bidi="en-US"/>
        </w:rPr>
        <w:t xml:space="preserve"> торгового объекта на 10000 чел.;</w:t>
      </w:r>
    </w:p>
    <w:p w14:paraId="21679D74" w14:textId="02A9144B" w:rsidR="007565B3" w:rsidRDefault="007565B3" w:rsidP="007565B3">
      <w:pPr>
        <w:pStyle w:val="afff1"/>
        <w:numPr>
          <w:ilvl w:val="0"/>
          <w:numId w:val="17"/>
        </w:numPr>
        <w:ind w:left="1050"/>
        <w:rPr>
          <w:sz w:val="28"/>
          <w:lang w:eastAsia="ar-SA" w:bidi="en-US"/>
        </w:rPr>
      </w:pPr>
      <w:r>
        <w:rPr>
          <w:sz w:val="28"/>
          <w:lang w:eastAsia="ar-SA" w:bidi="en-US"/>
        </w:rPr>
        <w:t xml:space="preserve">норматив минимальной обеспеченности населения торговыми павильонами и киосками по продаже печатной продукции для </w:t>
      </w:r>
      <w:r w:rsidR="00AB528F">
        <w:rPr>
          <w:sz w:val="28"/>
          <w:lang w:eastAsia="ar-SA" w:bidi="en-US"/>
        </w:rPr>
        <w:t xml:space="preserve">Ордынского </w:t>
      </w:r>
      <w:r w:rsidR="001A4186">
        <w:rPr>
          <w:sz w:val="28"/>
          <w:lang w:eastAsia="ar-SA" w:bidi="en-US"/>
        </w:rPr>
        <w:t>района составляет 1,0</w:t>
      </w:r>
      <w:r>
        <w:rPr>
          <w:sz w:val="28"/>
          <w:lang w:eastAsia="ar-SA" w:bidi="en-US"/>
        </w:rPr>
        <w:t xml:space="preserve"> торгового объекта на 10000 чел.</w:t>
      </w:r>
    </w:p>
    <w:p w14:paraId="1F102536" w14:textId="34365DE1" w:rsidR="007565B3" w:rsidRDefault="007565B3" w:rsidP="007565B3">
      <w:pPr>
        <w:pStyle w:val="a0"/>
        <w:rPr>
          <w:sz w:val="28"/>
          <w:szCs w:val="28"/>
          <w:lang w:val="ru-RU"/>
        </w:rPr>
      </w:pPr>
      <w:r w:rsidRPr="00D87BA4">
        <w:rPr>
          <w:sz w:val="28"/>
          <w:szCs w:val="28"/>
          <w:lang w:val="ru-RU"/>
        </w:rPr>
        <w:t xml:space="preserve">Норматив минимальной обеспеченности населения </w:t>
      </w:r>
      <w:r w:rsidR="00E01C36">
        <w:rPr>
          <w:sz w:val="28"/>
          <w:szCs w:val="28"/>
          <w:lang w:val="ru-RU"/>
        </w:rPr>
        <w:t>Кирзинского</w:t>
      </w:r>
      <w:r w:rsidRPr="00D87BA4">
        <w:rPr>
          <w:sz w:val="28"/>
          <w:szCs w:val="28"/>
          <w:lang w:val="ru-RU"/>
        </w:rPr>
        <w:t xml:space="preserve"> сельсовета торговыми объектами местного значения поселения в соответствии с Постановлением Правительства Новосибирской </w:t>
      </w:r>
      <w:r>
        <w:rPr>
          <w:sz w:val="28"/>
          <w:szCs w:val="28"/>
          <w:lang w:val="ru-RU"/>
        </w:rPr>
        <w:t>области от 26 апреля 2017 года №</w:t>
      </w:r>
      <w:r w:rsidRPr="00D87BA4">
        <w:rPr>
          <w:sz w:val="28"/>
          <w:szCs w:val="28"/>
          <w:lang w:val="ru-RU"/>
        </w:rPr>
        <w:t xml:space="preserve"> 158-п «Об установлении нормативов минимальной обеспеченности населения площадью торговых объектов для Новосибирской области» составляет </w:t>
      </w:r>
      <w:r w:rsidR="00E01C36">
        <w:rPr>
          <w:sz w:val="28"/>
          <w:szCs w:val="28"/>
          <w:lang w:val="ru-RU"/>
        </w:rPr>
        <w:t>7</w:t>
      </w:r>
      <w:r w:rsidRPr="00D87BA4">
        <w:rPr>
          <w:sz w:val="28"/>
          <w:szCs w:val="28"/>
          <w:lang w:val="ru-RU"/>
        </w:rPr>
        <w:t xml:space="preserve"> торговых объектов.</w:t>
      </w:r>
    </w:p>
    <w:p w14:paraId="497059B0" w14:textId="7E46EEDF" w:rsidR="007565B3" w:rsidRPr="00D87BA4" w:rsidRDefault="007565B3" w:rsidP="007565B3">
      <w:pPr>
        <w:pStyle w:val="a0"/>
        <w:rPr>
          <w:sz w:val="28"/>
          <w:szCs w:val="28"/>
          <w:lang w:val="ru-RU"/>
        </w:rPr>
      </w:pPr>
      <w:r>
        <w:rPr>
          <w:sz w:val="28"/>
          <w:szCs w:val="28"/>
          <w:lang w:val="ru-RU"/>
        </w:rPr>
        <w:t xml:space="preserve">В настоящий момент на территории </w:t>
      </w:r>
      <w:r w:rsidR="0064319C">
        <w:rPr>
          <w:sz w:val="28"/>
          <w:szCs w:val="28"/>
          <w:lang w:val="ru-RU"/>
        </w:rPr>
        <w:t>Кирзинского</w:t>
      </w:r>
      <w:r w:rsidR="0064319C" w:rsidRPr="00D87BA4">
        <w:rPr>
          <w:sz w:val="28"/>
          <w:szCs w:val="28"/>
          <w:lang w:val="ru-RU"/>
        </w:rPr>
        <w:t xml:space="preserve"> </w:t>
      </w:r>
      <w:r>
        <w:rPr>
          <w:sz w:val="28"/>
          <w:szCs w:val="28"/>
          <w:lang w:val="ru-RU"/>
        </w:rPr>
        <w:t xml:space="preserve">сельсовета до данным </w:t>
      </w:r>
      <w:r w:rsidRPr="00E162B4">
        <w:rPr>
          <w:sz w:val="28"/>
          <w:szCs w:val="28"/>
          <w:lang w:val="ru-RU"/>
        </w:rPr>
        <w:t>Росстата</w:t>
      </w:r>
      <w:r w:rsidR="004A797F">
        <w:rPr>
          <w:sz w:val="28"/>
          <w:szCs w:val="28"/>
          <w:lang w:val="ru-RU"/>
        </w:rPr>
        <w:t xml:space="preserve"> расположено 15</w:t>
      </w:r>
      <w:r>
        <w:rPr>
          <w:sz w:val="28"/>
          <w:szCs w:val="28"/>
          <w:lang w:val="ru-RU"/>
        </w:rPr>
        <w:t xml:space="preserve"> объектов торговли.</w:t>
      </w:r>
    </w:p>
    <w:p w14:paraId="11EFB3AA" w14:textId="77777777" w:rsidR="004A797F" w:rsidRDefault="004A797F" w:rsidP="004A797F">
      <w:pPr>
        <w:ind w:firstLine="709"/>
        <w:rPr>
          <w:sz w:val="28"/>
          <w:lang w:eastAsia="ar-SA" w:bidi="en-US"/>
        </w:rPr>
      </w:pPr>
      <w:r>
        <w:rPr>
          <w:sz w:val="28"/>
          <w:lang w:eastAsia="ar-SA" w:bidi="en-US"/>
        </w:rPr>
        <w:t>Размещение торговых объектов не предусмотрено.</w:t>
      </w:r>
    </w:p>
    <w:p w14:paraId="450E567C" w14:textId="77777777" w:rsidR="00CA003F" w:rsidRPr="00E7324E" w:rsidRDefault="00CA003F">
      <w:pPr>
        <w:spacing w:before="120" w:after="120"/>
        <w:ind w:left="221"/>
        <w:rPr>
          <w:lang w:eastAsia="ar-SA" w:bidi="en-US"/>
        </w:rPr>
      </w:pPr>
      <w:r w:rsidRPr="00E7324E">
        <w:br w:type="page"/>
      </w:r>
    </w:p>
    <w:p w14:paraId="5BC5161E" w14:textId="77777777" w:rsidR="00CA003F" w:rsidRPr="00E7324E" w:rsidRDefault="00CA003F" w:rsidP="002224F1">
      <w:pPr>
        <w:pStyle w:val="a0"/>
        <w:spacing w:before="120"/>
        <w:rPr>
          <w:lang w:val="ru-RU"/>
        </w:rPr>
        <w:sectPr w:rsidR="00CA003F" w:rsidRPr="00E7324E" w:rsidSect="005D7702">
          <w:headerReference w:type="default" r:id="rId14"/>
          <w:footerReference w:type="default" r:id="rId15"/>
          <w:pgSz w:w="11906" w:h="16838"/>
          <w:pgMar w:top="1701" w:right="851" w:bottom="1134" w:left="1701" w:header="680" w:footer="1077" w:gutter="0"/>
          <w:cols w:space="708"/>
          <w:docGrid w:linePitch="360"/>
        </w:sectPr>
      </w:pPr>
    </w:p>
    <w:p w14:paraId="114A0492" w14:textId="2C313A08" w:rsidR="008C6D4D" w:rsidRPr="00E7324E" w:rsidRDefault="0051575B" w:rsidP="006834A7">
      <w:pPr>
        <w:pStyle w:val="3"/>
        <w:numPr>
          <w:ilvl w:val="2"/>
          <w:numId w:val="4"/>
        </w:numPr>
        <w:ind w:left="1077" w:firstLine="0"/>
        <w:rPr>
          <w:i w:val="0"/>
          <w:sz w:val="28"/>
          <w:szCs w:val="28"/>
        </w:rPr>
      </w:pPr>
      <w:bookmarkStart w:id="70" w:name="_Toc45115270"/>
      <w:r w:rsidRPr="00E7324E">
        <w:rPr>
          <w:i w:val="0"/>
          <w:sz w:val="28"/>
          <w:szCs w:val="28"/>
        </w:rPr>
        <w:lastRenderedPageBreak/>
        <w:t xml:space="preserve">Объекты транспортной </w:t>
      </w:r>
      <w:r w:rsidR="008C6D4D" w:rsidRPr="00E7324E">
        <w:rPr>
          <w:i w:val="0"/>
          <w:sz w:val="28"/>
          <w:szCs w:val="28"/>
        </w:rPr>
        <w:t>инфраструктур</w:t>
      </w:r>
      <w:bookmarkEnd w:id="67"/>
      <w:r w:rsidRPr="00E7324E">
        <w:rPr>
          <w:i w:val="0"/>
          <w:sz w:val="28"/>
          <w:szCs w:val="28"/>
        </w:rPr>
        <w:t>ы</w:t>
      </w:r>
      <w:bookmarkEnd w:id="70"/>
    </w:p>
    <w:p w14:paraId="5F9E2237" w14:textId="5D092993" w:rsidR="001D0A7C" w:rsidRPr="00E7324E" w:rsidRDefault="001D0A7C" w:rsidP="001D0A7C">
      <w:pPr>
        <w:pStyle w:val="a0"/>
        <w:rPr>
          <w:sz w:val="28"/>
          <w:szCs w:val="28"/>
          <w:lang w:val="ru-RU"/>
        </w:rPr>
      </w:pPr>
      <w:r w:rsidRPr="00E7324E">
        <w:rPr>
          <w:sz w:val="28"/>
          <w:szCs w:val="28"/>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а также, наличием и возможностями имеющихся производительных сил. </w:t>
      </w:r>
    </w:p>
    <w:p w14:paraId="3A6A8058" w14:textId="5945DAB3" w:rsidR="00AF2647" w:rsidRPr="00E7324E" w:rsidRDefault="001D0A7C" w:rsidP="00AF2647">
      <w:pPr>
        <w:pStyle w:val="a0"/>
        <w:rPr>
          <w:b/>
          <w:sz w:val="28"/>
          <w:szCs w:val="28"/>
          <w:lang w:val="ru-RU"/>
        </w:rPr>
      </w:pPr>
      <w:r w:rsidRPr="00E7324E">
        <w:rPr>
          <w:b/>
          <w:sz w:val="28"/>
          <w:szCs w:val="28"/>
          <w:lang w:val="ru-RU"/>
        </w:rPr>
        <w:t>Автомобильный транспорт</w:t>
      </w:r>
    </w:p>
    <w:p w14:paraId="0517D3F8" w14:textId="1A4F3587" w:rsidR="008D028F" w:rsidRPr="00E7324E" w:rsidRDefault="00876AB0" w:rsidP="008D028F">
      <w:pPr>
        <w:pStyle w:val="a0"/>
        <w:rPr>
          <w:sz w:val="28"/>
          <w:szCs w:val="28"/>
          <w:lang w:val="ru-RU"/>
        </w:rPr>
      </w:pPr>
      <w:r w:rsidRPr="00E7324E">
        <w:rPr>
          <w:sz w:val="28"/>
          <w:szCs w:val="28"/>
          <w:lang w:val="ru-RU"/>
        </w:rPr>
        <w:t xml:space="preserve">Кирзинский сельсовет </w:t>
      </w:r>
      <w:r w:rsidR="008D028F" w:rsidRPr="00E7324E">
        <w:rPr>
          <w:sz w:val="28"/>
          <w:szCs w:val="28"/>
          <w:lang w:val="ru-RU"/>
        </w:rPr>
        <w:t xml:space="preserve">играет первостепенную роль в жизнеобеспечении населения. Имеющиеся автодороги неразрывно связаны с соседними муниципальными образованиями, районным и </w:t>
      </w:r>
      <w:r w:rsidRPr="00E7324E">
        <w:rPr>
          <w:sz w:val="28"/>
          <w:szCs w:val="28"/>
          <w:lang w:val="ru-RU"/>
        </w:rPr>
        <w:t>областным</w:t>
      </w:r>
      <w:r w:rsidR="008D028F" w:rsidRPr="00E7324E">
        <w:rPr>
          <w:sz w:val="28"/>
          <w:szCs w:val="28"/>
          <w:lang w:val="ru-RU"/>
        </w:rPr>
        <w:t xml:space="preserve"> центром, обеспечивают транспортную доступность внутри района. </w:t>
      </w:r>
    </w:p>
    <w:p w14:paraId="63696A65" w14:textId="178B4728" w:rsidR="00AF2647" w:rsidRPr="00E7324E" w:rsidRDefault="00AF2647" w:rsidP="00AF2647">
      <w:pPr>
        <w:pStyle w:val="a0"/>
        <w:rPr>
          <w:sz w:val="28"/>
          <w:szCs w:val="28"/>
          <w:lang w:val="ru-RU"/>
        </w:rPr>
      </w:pPr>
      <w:r w:rsidRPr="00E7324E">
        <w:rPr>
          <w:sz w:val="28"/>
          <w:szCs w:val="28"/>
          <w:lang w:val="ru-RU"/>
        </w:rPr>
        <w:t xml:space="preserve">Основой дорожной сети </w:t>
      </w:r>
      <w:r w:rsidR="00C56EFA" w:rsidRPr="00E7324E">
        <w:rPr>
          <w:sz w:val="28"/>
          <w:szCs w:val="28"/>
          <w:lang w:val="ru-RU"/>
        </w:rPr>
        <w:t>Кирзинского</w:t>
      </w:r>
      <w:r w:rsidR="002E0FB5" w:rsidRPr="00E7324E">
        <w:rPr>
          <w:sz w:val="28"/>
          <w:szCs w:val="28"/>
          <w:lang w:val="ru-RU"/>
        </w:rPr>
        <w:t xml:space="preserve"> </w:t>
      </w:r>
      <w:r w:rsidR="00A26C16" w:rsidRPr="00E7324E">
        <w:rPr>
          <w:sz w:val="28"/>
          <w:szCs w:val="28"/>
          <w:lang w:val="ru-RU"/>
        </w:rPr>
        <w:t>сельсовета</w:t>
      </w:r>
      <w:r w:rsidRPr="00E7324E">
        <w:rPr>
          <w:sz w:val="28"/>
          <w:szCs w:val="28"/>
          <w:lang w:val="ru-RU"/>
        </w:rPr>
        <w:t xml:space="preserve"> 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14:paraId="709911C4" w14:textId="3B5639F3" w:rsidR="00367F78" w:rsidRPr="00E7324E" w:rsidDel="006046A9" w:rsidRDefault="00367F78" w:rsidP="006046A9">
      <w:pPr>
        <w:pStyle w:val="a0"/>
        <w:rPr>
          <w:del w:id="71" w:author="Елисова" w:date="2020-07-29T16:46:00Z"/>
          <w:sz w:val="28"/>
          <w:szCs w:val="28"/>
          <w:lang w:val="ru-RU"/>
        </w:rPr>
        <w:pPrChange w:id="72" w:author="Елисова" w:date="2020-07-29T16:46:00Z">
          <w:pPr>
            <w:pStyle w:val="a0"/>
          </w:pPr>
        </w:pPrChange>
      </w:pPr>
      <w:r w:rsidRPr="00E7324E">
        <w:rPr>
          <w:sz w:val="28"/>
          <w:szCs w:val="28"/>
          <w:lang w:val="ru-RU"/>
        </w:rPr>
        <w:t>Перечень автомобильных дорог общего пользования регионального и</w:t>
      </w:r>
      <w:del w:id="73" w:author="Елисова" w:date="2020-07-29T16:44:00Z">
        <w:r w:rsidRPr="00E7324E" w:rsidDel="006046A9">
          <w:rPr>
            <w:sz w:val="28"/>
            <w:szCs w:val="28"/>
            <w:lang w:val="ru-RU"/>
          </w:rPr>
          <w:delText>ли</w:delText>
        </w:r>
      </w:del>
      <w:r w:rsidRPr="00E7324E">
        <w:rPr>
          <w:sz w:val="28"/>
          <w:szCs w:val="28"/>
          <w:lang w:val="ru-RU"/>
        </w:rPr>
        <w:t xml:space="preserve"> межмуниципального значения, относящихся к государственной собственности </w:t>
      </w:r>
      <w:r w:rsidR="002A54C4" w:rsidRPr="00E7324E">
        <w:rPr>
          <w:sz w:val="28"/>
          <w:szCs w:val="28"/>
          <w:lang w:val="ru-RU"/>
        </w:rPr>
        <w:t>Новосибирской области</w:t>
      </w:r>
      <w:r w:rsidRPr="00E7324E">
        <w:rPr>
          <w:sz w:val="28"/>
          <w:szCs w:val="28"/>
          <w:lang w:val="ru-RU"/>
        </w:rPr>
        <w:t>, расположенных на территории</w:t>
      </w:r>
      <w:r w:rsidR="00B803C8" w:rsidRPr="00E7324E">
        <w:rPr>
          <w:sz w:val="28"/>
          <w:szCs w:val="28"/>
          <w:lang w:val="ru-RU"/>
        </w:rPr>
        <w:t xml:space="preserve"> </w:t>
      </w:r>
      <w:r w:rsidR="00C56EFA" w:rsidRPr="00E7324E">
        <w:rPr>
          <w:sz w:val="28"/>
          <w:szCs w:val="28"/>
          <w:lang w:val="ru-RU"/>
        </w:rPr>
        <w:t>Кирзинского</w:t>
      </w:r>
      <w:r w:rsidR="002E0FB5" w:rsidRPr="00E7324E">
        <w:rPr>
          <w:sz w:val="28"/>
          <w:szCs w:val="28"/>
          <w:lang w:val="ru-RU"/>
        </w:rPr>
        <w:t xml:space="preserve"> </w:t>
      </w:r>
      <w:r w:rsidR="002A54C4" w:rsidRPr="00E7324E">
        <w:rPr>
          <w:sz w:val="28"/>
          <w:szCs w:val="28"/>
          <w:lang w:val="ru-RU"/>
        </w:rPr>
        <w:t>сельсовета</w:t>
      </w:r>
      <w:r w:rsidR="00B803C8" w:rsidRPr="00E7324E">
        <w:rPr>
          <w:sz w:val="28"/>
          <w:szCs w:val="28"/>
          <w:lang w:val="ru-RU"/>
        </w:rPr>
        <w:t xml:space="preserve"> </w:t>
      </w:r>
      <w:r w:rsidR="002A54C4" w:rsidRPr="00E7324E">
        <w:rPr>
          <w:sz w:val="28"/>
          <w:szCs w:val="28"/>
          <w:lang w:val="ru-RU"/>
        </w:rPr>
        <w:t xml:space="preserve">установлен </w:t>
      </w:r>
      <w:r w:rsidR="00B803C8" w:rsidRPr="00E7324E">
        <w:rPr>
          <w:sz w:val="28"/>
          <w:szCs w:val="28"/>
          <w:lang w:val="ru-RU"/>
        </w:rPr>
        <w:t xml:space="preserve">согласно </w:t>
      </w:r>
      <w:r w:rsidR="002A54C4" w:rsidRPr="00E7324E">
        <w:rPr>
          <w:sz w:val="28"/>
          <w:szCs w:val="28"/>
          <w:lang w:val="ru-RU"/>
        </w:rPr>
        <w:t>постановлению</w:t>
      </w:r>
      <w:r w:rsidR="00B803C8" w:rsidRPr="00E7324E">
        <w:rPr>
          <w:sz w:val="28"/>
          <w:szCs w:val="28"/>
          <w:lang w:val="ru-RU"/>
        </w:rPr>
        <w:t xml:space="preserve"> </w:t>
      </w:r>
      <w:r w:rsidR="002A54C4" w:rsidRPr="00E7324E">
        <w:rPr>
          <w:sz w:val="28"/>
          <w:szCs w:val="28"/>
          <w:lang w:val="ru-RU"/>
        </w:rPr>
        <w:t>Администрации Новосибирской области от 18</w:t>
      </w:r>
      <w:r w:rsidR="00B803C8" w:rsidRPr="00E7324E">
        <w:rPr>
          <w:sz w:val="28"/>
          <w:szCs w:val="28"/>
          <w:lang w:val="ru-RU"/>
        </w:rPr>
        <w:t>.</w:t>
      </w:r>
      <w:r w:rsidR="002A54C4" w:rsidRPr="00E7324E">
        <w:rPr>
          <w:sz w:val="28"/>
          <w:szCs w:val="28"/>
          <w:lang w:val="ru-RU"/>
        </w:rPr>
        <w:t>02</w:t>
      </w:r>
      <w:r w:rsidR="00B803C8" w:rsidRPr="00E7324E">
        <w:rPr>
          <w:sz w:val="28"/>
          <w:szCs w:val="28"/>
          <w:lang w:val="ru-RU"/>
        </w:rPr>
        <w:t>.</w:t>
      </w:r>
      <w:r w:rsidR="002A54C4" w:rsidRPr="00E7324E">
        <w:rPr>
          <w:sz w:val="28"/>
          <w:szCs w:val="28"/>
          <w:lang w:val="ru-RU"/>
        </w:rPr>
        <w:t>2010г.</w:t>
      </w:r>
      <w:r w:rsidR="00B803C8" w:rsidRPr="00E7324E">
        <w:rPr>
          <w:sz w:val="28"/>
          <w:szCs w:val="28"/>
          <w:lang w:val="ru-RU"/>
        </w:rPr>
        <w:t xml:space="preserve"> № </w:t>
      </w:r>
      <w:r w:rsidR="002A54C4" w:rsidRPr="00E7324E">
        <w:rPr>
          <w:sz w:val="28"/>
          <w:szCs w:val="28"/>
          <w:lang w:val="ru-RU"/>
        </w:rPr>
        <w:t>65-па</w:t>
      </w:r>
      <w:r w:rsidR="00B803C8" w:rsidRPr="00E7324E">
        <w:rPr>
          <w:sz w:val="28"/>
          <w:szCs w:val="28"/>
          <w:lang w:val="ru-RU"/>
        </w:rPr>
        <w:t xml:space="preserve"> «</w:t>
      </w:r>
      <w:r w:rsidR="002A54C4" w:rsidRPr="00E7324E">
        <w:rPr>
          <w:sz w:val="28"/>
          <w:szCs w:val="28"/>
          <w:lang w:val="ru-RU"/>
        </w:rPr>
        <w:t>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rsidR="00B803C8" w:rsidRPr="00E7324E">
        <w:rPr>
          <w:sz w:val="28"/>
          <w:szCs w:val="28"/>
          <w:lang w:val="ru-RU"/>
        </w:rPr>
        <w:t xml:space="preserve">» </w:t>
      </w:r>
      <w:commentRangeStart w:id="74"/>
      <w:r w:rsidR="00B803C8" w:rsidRPr="00E7324E">
        <w:rPr>
          <w:sz w:val="28"/>
          <w:szCs w:val="28"/>
          <w:lang w:val="ru-RU"/>
        </w:rPr>
        <w:t>(</w:t>
      </w:r>
      <w:r w:rsidR="002A54C4" w:rsidRPr="00E7324E">
        <w:rPr>
          <w:sz w:val="28"/>
          <w:szCs w:val="28"/>
          <w:lang w:val="ru-RU"/>
        </w:rPr>
        <w:t>с изменениями на 3 октября 2017 года</w:t>
      </w:r>
      <w:r w:rsidR="00B803C8" w:rsidRPr="00E7324E">
        <w:rPr>
          <w:sz w:val="28"/>
          <w:szCs w:val="28"/>
          <w:lang w:val="ru-RU"/>
        </w:rPr>
        <w:t>)</w:t>
      </w:r>
      <w:commentRangeEnd w:id="74"/>
      <w:r w:rsidR="006046A9">
        <w:rPr>
          <w:rStyle w:val="afff9"/>
          <w:lang w:val="ru-RU" w:eastAsia="ru-RU" w:bidi="ar-SA"/>
        </w:rPr>
        <w:commentReference w:id="74"/>
      </w:r>
      <w:r w:rsidR="00B803C8" w:rsidRPr="00E7324E">
        <w:rPr>
          <w:sz w:val="28"/>
          <w:szCs w:val="28"/>
          <w:lang w:val="ru-RU"/>
        </w:rPr>
        <w:t>.</w:t>
      </w:r>
      <w:r w:rsidR="002A54C4" w:rsidRPr="00E7324E">
        <w:rPr>
          <w:sz w:val="28"/>
          <w:szCs w:val="28"/>
          <w:lang w:val="ru-RU"/>
        </w:rPr>
        <w:t xml:space="preserve"> Согласно перечню автомобильных дорог общего пользования по территории </w:t>
      </w:r>
      <w:r w:rsidR="00C56EFA" w:rsidRPr="00E7324E">
        <w:rPr>
          <w:sz w:val="28"/>
          <w:szCs w:val="28"/>
          <w:lang w:val="ru-RU"/>
        </w:rPr>
        <w:t>Кирзинского</w:t>
      </w:r>
      <w:r w:rsidR="002E0FB5" w:rsidRPr="00E7324E">
        <w:rPr>
          <w:sz w:val="28"/>
          <w:szCs w:val="28"/>
          <w:lang w:val="ru-RU"/>
        </w:rPr>
        <w:t xml:space="preserve"> </w:t>
      </w:r>
      <w:r w:rsidR="002A54C4" w:rsidRPr="00E7324E">
        <w:rPr>
          <w:sz w:val="28"/>
          <w:szCs w:val="28"/>
          <w:lang w:val="ru-RU"/>
        </w:rPr>
        <w:t>сельсовета проходят автомобильные дороги регионального и межмуниципального значения, относящиеся к государственной собственности Новосибирской области</w:t>
      </w:r>
      <w:del w:id="75" w:author="Елисова" w:date="2020-07-29T16:46:00Z">
        <w:r w:rsidR="002A54C4" w:rsidRPr="00E7324E" w:rsidDel="006046A9">
          <w:rPr>
            <w:sz w:val="28"/>
            <w:szCs w:val="28"/>
            <w:lang w:val="ru-RU"/>
          </w:rPr>
          <w:delText>.</w:delText>
        </w:r>
      </w:del>
    </w:p>
    <w:p w14:paraId="13017AA3" w14:textId="1383124E" w:rsidR="002A54C4" w:rsidRPr="00E7324E" w:rsidRDefault="002A54C4" w:rsidP="006046A9">
      <w:pPr>
        <w:pStyle w:val="a0"/>
        <w:rPr>
          <w:sz w:val="28"/>
          <w:szCs w:val="28"/>
          <w:lang w:val="ru-RU"/>
        </w:rPr>
      </w:pPr>
      <w:del w:id="76" w:author="Елисова" w:date="2020-07-29T16:46:00Z">
        <w:r w:rsidRPr="00E7324E" w:rsidDel="006046A9">
          <w:rPr>
            <w:sz w:val="28"/>
            <w:szCs w:val="28"/>
            <w:lang w:val="ru-RU"/>
          </w:rPr>
          <w:delText xml:space="preserve">По территории поселения проходят автомобильные дороги общего пользования </w:delText>
        </w:r>
        <w:r w:rsidR="0071699D" w:rsidRPr="00E7324E" w:rsidDel="006046A9">
          <w:rPr>
            <w:sz w:val="28"/>
            <w:szCs w:val="28"/>
            <w:lang w:val="ru-RU"/>
          </w:rPr>
          <w:delText>регионального и межмуниципального значения</w:delText>
        </w:r>
      </w:del>
      <w:r w:rsidR="004479C0" w:rsidRPr="00E7324E">
        <w:rPr>
          <w:sz w:val="28"/>
          <w:szCs w:val="28"/>
          <w:lang w:val="ru-RU"/>
        </w:rPr>
        <w:t>, представленные в таблице 2.4</w:t>
      </w:r>
      <w:r w:rsidRPr="00E7324E">
        <w:rPr>
          <w:sz w:val="28"/>
          <w:szCs w:val="28"/>
          <w:lang w:val="ru-RU"/>
        </w:rPr>
        <w:t>.</w:t>
      </w:r>
    </w:p>
    <w:p w14:paraId="074389C2" w14:textId="4952AF4F" w:rsidR="00454531" w:rsidRPr="00A65FA2" w:rsidRDefault="00A87A78" w:rsidP="0010531A">
      <w:pPr>
        <w:pStyle w:val="a0"/>
        <w:keepNext/>
        <w:spacing w:before="120"/>
        <w:jc w:val="right"/>
        <w:rPr>
          <w:b/>
          <w:sz w:val="28"/>
          <w:szCs w:val="28"/>
          <w:lang w:val="ru-RU"/>
        </w:rPr>
      </w:pPr>
      <w:r w:rsidRPr="00A65FA2">
        <w:rPr>
          <w:b/>
          <w:sz w:val="28"/>
          <w:szCs w:val="28"/>
          <w:lang w:val="ru-RU"/>
        </w:rPr>
        <w:t xml:space="preserve">Таблица </w:t>
      </w:r>
      <w:r w:rsidR="009A0EB1" w:rsidRPr="00A65FA2">
        <w:rPr>
          <w:b/>
          <w:sz w:val="28"/>
          <w:szCs w:val="28"/>
          <w:lang w:val="ru-RU"/>
        </w:rPr>
        <w:t>2</w:t>
      </w:r>
      <w:r w:rsidR="0010531A" w:rsidRPr="00A65FA2">
        <w:rPr>
          <w:b/>
          <w:sz w:val="28"/>
          <w:szCs w:val="28"/>
          <w:lang w:val="ru-RU"/>
        </w:rPr>
        <w:t>.</w:t>
      </w:r>
      <w:r w:rsidR="004479C0" w:rsidRPr="00A65FA2">
        <w:rPr>
          <w:b/>
          <w:sz w:val="28"/>
          <w:szCs w:val="28"/>
          <w:lang w:val="ru-RU"/>
        </w:rPr>
        <w:t>4</w:t>
      </w:r>
    </w:p>
    <w:p w14:paraId="45089092" w14:textId="1F89FACD" w:rsidR="001D0A7C" w:rsidRPr="00A65FA2" w:rsidRDefault="001D0A7C" w:rsidP="0010531A">
      <w:pPr>
        <w:pStyle w:val="a0"/>
        <w:keepNext/>
        <w:suppressAutoHyphens/>
        <w:spacing w:after="120"/>
        <w:ind w:firstLine="0"/>
        <w:jc w:val="center"/>
        <w:rPr>
          <w:b/>
          <w:sz w:val="28"/>
          <w:szCs w:val="28"/>
          <w:lang w:val="ru-RU"/>
        </w:rPr>
      </w:pPr>
      <w:r w:rsidRPr="00A65FA2">
        <w:rPr>
          <w:b/>
          <w:sz w:val="28"/>
          <w:szCs w:val="28"/>
          <w:lang w:val="ru-RU"/>
        </w:rPr>
        <w:t xml:space="preserve">Перечень </w:t>
      </w:r>
      <w:r w:rsidR="002A54C4" w:rsidRPr="00A65FA2">
        <w:rPr>
          <w:b/>
          <w:sz w:val="28"/>
          <w:szCs w:val="28"/>
          <w:lang w:val="ru-RU"/>
        </w:rPr>
        <w:t xml:space="preserve">автомобильных дорог общего пользования </w:t>
      </w:r>
      <w:r w:rsidR="005C603E" w:rsidRPr="00A65FA2">
        <w:rPr>
          <w:b/>
          <w:sz w:val="28"/>
          <w:szCs w:val="28"/>
          <w:lang w:val="ru-RU"/>
        </w:rPr>
        <w:t>регионального и межмуниципального</w:t>
      </w:r>
      <w:r w:rsidR="002A54C4" w:rsidRPr="00A65FA2">
        <w:rPr>
          <w:b/>
          <w:sz w:val="28"/>
          <w:szCs w:val="28"/>
          <w:lang w:val="ru-RU"/>
        </w:rPr>
        <w:t xml:space="preserve"> значения </w:t>
      </w:r>
      <w:r w:rsidR="00C56EFA" w:rsidRPr="00A65FA2">
        <w:rPr>
          <w:b/>
          <w:sz w:val="28"/>
          <w:szCs w:val="28"/>
          <w:lang w:val="ru-RU"/>
        </w:rPr>
        <w:t>Кирзинского</w:t>
      </w:r>
      <w:r w:rsidR="004939C9" w:rsidRPr="00A65FA2">
        <w:rPr>
          <w:b/>
          <w:sz w:val="28"/>
          <w:szCs w:val="28"/>
          <w:lang w:val="ru-RU"/>
        </w:rPr>
        <w:t xml:space="preserve"> </w:t>
      </w:r>
      <w:r w:rsidR="002A54C4" w:rsidRPr="00A65FA2">
        <w:rPr>
          <w:b/>
          <w:sz w:val="28"/>
          <w:szCs w:val="28"/>
          <w:lang w:val="ru-RU"/>
        </w:rPr>
        <w:t>сельсовета</w:t>
      </w:r>
    </w:p>
    <w:tbl>
      <w:tblPr>
        <w:tblW w:w="4936" w:type="pct"/>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534"/>
        <w:gridCol w:w="2134"/>
        <w:gridCol w:w="2125"/>
        <w:gridCol w:w="2412"/>
      </w:tblGrid>
      <w:tr w:rsidR="009656CD" w:rsidRPr="00E7324E" w14:paraId="477462E9" w14:textId="23623787" w:rsidTr="00A65FA2">
        <w:trPr>
          <w:trHeight w:val="687"/>
        </w:trPr>
        <w:tc>
          <w:tcPr>
            <w:tcW w:w="1376" w:type="pct"/>
            <w:shd w:val="clear" w:color="auto" w:fill="auto"/>
          </w:tcPr>
          <w:p w14:paraId="28CF39FE" w14:textId="0FDC12AE" w:rsidR="009656CD" w:rsidRPr="00E7324E" w:rsidRDefault="009656CD" w:rsidP="002A54C4">
            <w:pPr>
              <w:jc w:val="center"/>
              <w:rPr>
                <w:b/>
                <w:snapToGrid w:val="0"/>
                <w:sz w:val="22"/>
                <w:szCs w:val="22"/>
              </w:rPr>
            </w:pPr>
            <w:r w:rsidRPr="00E7324E">
              <w:rPr>
                <w:b/>
                <w:sz w:val="22"/>
                <w:szCs w:val="22"/>
              </w:rPr>
              <w:t>Идентификационный номер</w:t>
            </w:r>
          </w:p>
        </w:tc>
        <w:tc>
          <w:tcPr>
            <w:tcW w:w="1159" w:type="pct"/>
            <w:shd w:val="clear" w:color="auto" w:fill="auto"/>
          </w:tcPr>
          <w:p w14:paraId="3E89D687" w14:textId="41064699" w:rsidR="009656CD" w:rsidRPr="00E7324E" w:rsidRDefault="009656CD" w:rsidP="002A54C4">
            <w:pPr>
              <w:jc w:val="center"/>
              <w:rPr>
                <w:b/>
                <w:sz w:val="22"/>
                <w:szCs w:val="22"/>
              </w:rPr>
            </w:pPr>
            <w:r w:rsidRPr="00E7324E">
              <w:rPr>
                <w:b/>
                <w:snapToGrid w:val="0"/>
                <w:sz w:val="22"/>
                <w:szCs w:val="22"/>
              </w:rPr>
              <w:t>Наименование направления</w:t>
            </w:r>
          </w:p>
        </w:tc>
        <w:tc>
          <w:tcPr>
            <w:tcW w:w="1154" w:type="pct"/>
            <w:shd w:val="clear" w:color="auto" w:fill="auto"/>
          </w:tcPr>
          <w:p w14:paraId="6ACD60DF" w14:textId="5CCCC005" w:rsidR="009656CD" w:rsidRPr="00E7324E" w:rsidRDefault="009656CD" w:rsidP="002A54C4">
            <w:pPr>
              <w:jc w:val="center"/>
              <w:rPr>
                <w:b/>
                <w:snapToGrid w:val="0"/>
                <w:sz w:val="22"/>
                <w:szCs w:val="22"/>
              </w:rPr>
            </w:pPr>
            <w:r w:rsidRPr="00E7324E">
              <w:rPr>
                <w:b/>
                <w:snapToGrid w:val="0"/>
                <w:sz w:val="22"/>
                <w:szCs w:val="22"/>
              </w:rPr>
              <w:t>Протяженность (км)</w:t>
            </w:r>
          </w:p>
        </w:tc>
        <w:tc>
          <w:tcPr>
            <w:tcW w:w="1310" w:type="pct"/>
            <w:shd w:val="clear" w:color="auto" w:fill="auto"/>
          </w:tcPr>
          <w:p w14:paraId="09F8F3A3" w14:textId="5D589463" w:rsidR="009656CD" w:rsidRPr="00E7324E" w:rsidRDefault="009656CD" w:rsidP="002A54C4">
            <w:pPr>
              <w:jc w:val="center"/>
              <w:rPr>
                <w:b/>
                <w:snapToGrid w:val="0"/>
                <w:sz w:val="22"/>
                <w:szCs w:val="22"/>
              </w:rPr>
            </w:pPr>
            <w:r w:rsidRPr="00E7324E">
              <w:rPr>
                <w:b/>
                <w:snapToGrid w:val="0"/>
                <w:sz w:val="22"/>
                <w:szCs w:val="22"/>
              </w:rPr>
              <w:t>Значение</w:t>
            </w:r>
          </w:p>
        </w:tc>
      </w:tr>
      <w:tr w:rsidR="006046A9" w:rsidRPr="00E7324E" w14:paraId="55F3668D" w14:textId="2EA77388" w:rsidTr="00A65FA2">
        <w:trPr>
          <w:trHeight w:val="566"/>
        </w:trPr>
        <w:tc>
          <w:tcPr>
            <w:tcW w:w="1376" w:type="pct"/>
            <w:shd w:val="clear" w:color="auto" w:fill="auto"/>
            <w:vAlign w:val="center"/>
          </w:tcPr>
          <w:p w14:paraId="19517601" w14:textId="7EE6772B" w:rsidR="006046A9" w:rsidRPr="00E7324E" w:rsidRDefault="006046A9" w:rsidP="006046A9">
            <w:pPr>
              <w:rPr>
                <w:sz w:val="22"/>
                <w:szCs w:val="22"/>
              </w:rPr>
            </w:pPr>
            <w:r w:rsidRPr="00E7324E">
              <w:rPr>
                <w:sz w:val="22"/>
                <w:szCs w:val="22"/>
              </w:rPr>
              <w:t>50-ОП МЗ 50К-18рп1</w:t>
            </w:r>
          </w:p>
        </w:tc>
        <w:tc>
          <w:tcPr>
            <w:tcW w:w="1159" w:type="pct"/>
            <w:shd w:val="clear" w:color="auto" w:fill="auto"/>
            <w:vAlign w:val="center"/>
          </w:tcPr>
          <w:p w14:paraId="57035DE2" w14:textId="7695EC8F" w:rsidR="006046A9" w:rsidRPr="00E7324E" w:rsidRDefault="006046A9" w:rsidP="006046A9">
            <w:pPr>
              <w:rPr>
                <w:snapToGrid w:val="0"/>
                <w:sz w:val="22"/>
                <w:szCs w:val="22"/>
              </w:rPr>
            </w:pPr>
            <w:r w:rsidRPr="00E7324E">
              <w:rPr>
                <w:bCs/>
                <w:sz w:val="22"/>
                <w:szCs w:val="22"/>
              </w:rPr>
              <w:t>подъезд к с. Кирза</w:t>
            </w:r>
            <w:ins w:id="77" w:author="Елисова" w:date="2020-07-29T16:47:00Z">
              <w:r>
                <w:rPr>
                  <w:bCs/>
                  <w:sz w:val="22"/>
                  <w:szCs w:val="22"/>
                </w:rPr>
                <w:t xml:space="preserve"> </w:t>
              </w:r>
              <w:r w:rsidRPr="006046A9">
                <w:rPr>
                  <w:bCs/>
                  <w:sz w:val="22"/>
                  <w:szCs w:val="22"/>
                </w:rPr>
                <w:t>/17 км/</w:t>
              </w:r>
            </w:ins>
          </w:p>
        </w:tc>
        <w:tc>
          <w:tcPr>
            <w:tcW w:w="1154" w:type="pct"/>
            <w:shd w:val="clear" w:color="auto" w:fill="auto"/>
          </w:tcPr>
          <w:p w14:paraId="37358DC1" w14:textId="27F3D062" w:rsidR="006046A9" w:rsidRPr="00E7324E" w:rsidRDefault="006046A9" w:rsidP="006046A9">
            <w:pPr>
              <w:jc w:val="center"/>
              <w:rPr>
                <w:snapToGrid w:val="0"/>
                <w:sz w:val="22"/>
                <w:szCs w:val="22"/>
              </w:rPr>
            </w:pPr>
            <w:ins w:id="78" w:author="Елисова" w:date="2020-07-29T16:47:00Z">
              <w:r w:rsidRPr="00AC69FE">
                <w:t>5,422</w:t>
              </w:r>
            </w:ins>
            <w:del w:id="79" w:author="Елисова" w:date="2020-07-29T16:47:00Z">
              <w:r w:rsidDel="00817D8C">
                <w:rPr>
                  <w:snapToGrid w:val="0"/>
                  <w:sz w:val="22"/>
                  <w:szCs w:val="22"/>
                </w:rPr>
                <w:delText>9,05</w:delText>
              </w:r>
            </w:del>
          </w:p>
        </w:tc>
        <w:tc>
          <w:tcPr>
            <w:tcW w:w="1310" w:type="pct"/>
            <w:shd w:val="clear" w:color="auto" w:fill="auto"/>
          </w:tcPr>
          <w:p w14:paraId="6907EE89" w14:textId="7B7D8C0A" w:rsidR="006046A9" w:rsidRPr="00E7324E" w:rsidRDefault="006046A9" w:rsidP="006046A9">
            <w:pPr>
              <w:jc w:val="center"/>
              <w:rPr>
                <w:snapToGrid w:val="0"/>
                <w:sz w:val="22"/>
                <w:szCs w:val="22"/>
              </w:rPr>
            </w:pPr>
            <w:r w:rsidRPr="00E7324E">
              <w:rPr>
                <w:snapToGrid w:val="0"/>
                <w:sz w:val="22"/>
                <w:szCs w:val="22"/>
              </w:rPr>
              <w:t>межмуниципальное</w:t>
            </w:r>
          </w:p>
        </w:tc>
      </w:tr>
      <w:tr w:rsidR="006046A9" w:rsidRPr="00E7324E" w14:paraId="4AE404D0" w14:textId="77777777" w:rsidTr="00A65FA2">
        <w:trPr>
          <w:trHeight w:val="566"/>
        </w:trPr>
        <w:tc>
          <w:tcPr>
            <w:tcW w:w="1376" w:type="pct"/>
            <w:shd w:val="clear" w:color="auto" w:fill="auto"/>
            <w:vAlign w:val="center"/>
          </w:tcPr>
          <w:p w14:paraId="6A18F45B" w14:textId="57441A61" w:rsidR="006046A9" w:rsidRPr="00E7324E" w:rsidRDefault="006046A9" w:rsidP="006046A9">
            <w:pPr>
              <w:rPr>
                <w:sz w:val="22"/>
                <w:szCs w:val="22"/>
              </w:rPr>
            </w:pPr>
            <w:r w:rsidRPr="00E7324E">
              <w:rPr>
                <w:sz w:val="22"/>
                <w:szCs w:val="22"/>
              </w:rPr>
              <w:t>50-ОП РЗ 50К-18р</w:t>
            </w:r>
          </w:p>
        </w:tc>
        <w:tc>
          <w:tcPr>
            <w:tcW w:w="1159" w:type="pct"/>
            <w:shd w:val="clear" w:color="auto" w:fill="auto"/>
            <w:vAlign w:val="center"/>
          </w:tcPr>
          <w:p w14:paraId="5A633461" w14:textId="55BA2E22" w:rsidR="006046A9" w:rsidRPr="00E7324E" w:rsidRDefault="006046A9" w:rsidP="006046A9">
            <w:pPr>
              <w:rPr>
                <w:bCs/>
                <w:sz w:val="22"/>
                <w:szCs w:val="22"/>
              </w:rPr>
            </w:pPr>
            <w:r w:rsidRPr="00E7324E">
              <w:rPr>
                <w:bCs/>
                <w:sz w:val="22"/>
                <w:szCs w:val="22"/>
              </w:rPr>
              <w:t>120 км а/д «К-17р» Камень-на-Оби</w:t>
            </w:r>
            <w:ins w:id="80" w:author="Елисова" w:date="2020-07-29T16:47:00Z">
              <w:r>
                <w:rPr>
                  <w:bCs/>
                  <w:sz w:val="22"/>
                  <w:szCs w:val="22"/>
                </w:rPr>
                <w:t xml:space="preserve"> </w:t>
              </w:r>
              <w:r w:rsidRPr="006046A9">
                <w:rPr>
                  <w:bCs/>
                  <w:sz w:val="22"/>
                  <w:szCs w:val="22"/>
                </w:rPr>
                <w:t>(в границах НСО)</w:t>
              </w:r>
            </w:ins>
          </w:p>
        </w:tc>
        <w:tc>
          <w:tcPr>
            <w:tcW w:w="1154" w:type="pct"/>
            <w:shd w:val="clear" w:color="auto" w:fill="auto"/>
          </w:tcPr>
          <w:p w14:paraId="2ADD479A" w14:textId="18DA7C94" w:rsidR="006046A9" w:rsidRPr="00E7324E" w:rsidRDefault="006046A9" w:rsidP="006046A9">
            <w:pPr>
              <w:jc w:val="center"/>
              <w:rPr>
                <w:snapToGrid w:val="0"/>
                <w:sz w:val="22"/>
                <w:szCs w:val="22"/>
              </w:rPr>
            </w:pPr>
            <w:ins w:id="81" w:author="Елисова" w:date="2020-07-29T16:47:00Z">
              <w:r w:rsidRPr="00AC69FE">
                <w:t>42,046</w:t>
              </w:r>
            </w:ins>
            <w:del w:id="82" w:author="Елисова" w:date="2020-07-29T16:47:00Z">
              <w:r w:rsidDel="00817D8C">
                <w:rPr>
                  <w:snapToGrid w:val="0"/>
                  <w:sz w:val="22"/>
                  <w:szCs w:val="22"/>
                </w:rPr>
                <w:delText>3,86</w:delText>
              </w:r>
            </w:del>
          </w:p>
        </w:tc>
        <w:tc>
          <w:tcPr>
            <w:tcW w:w="1310" w:type="pct"/>
            <w:shd w:val="clear" w:color="auto" w:fill="auto"/>
          </w:tcPr>
          <w:p w14:paraId="0610BB09" w14:textId="4A03F987" w:rsidR="006046A9" w:rsidRPr="00E7324E" w:rsidRDefault="006046A9" w:rsidP="006046A9">
            <w:pPr>
              <w:jc w:val="center"/>
              <w:rPr>
                <w:snapToGrid w:val="0"/>
                <w:sz w:val="22"/>
                <w:szCs w:val="22"/>
              </w:rPr>
            </w:pPr>
            <w:r w:rsidRPr="00E7324E">
              <w:rPr>
                <w:snapToGrid w:val="0"/>
                <w:sz w:val="22"/>
                <w:szCs w:val="22"/>
              </w:rPr>
              <w:t>региональное</w:t>
            </w:r>
          </w:p>
        </w:tc>
      </w:tr>
      <w:tr w:rsidR="006046A9" w:rsidRPr="00E7324E" w14:paraId="73A19974" w14:textId="77777777" w:rsidTr="00A65FA2">
        <w:trPr>
          <w:trHeight w:val="566"/>
        </w:trPr>
        <w:tc>
          <w:tcPr>
            <w:tcW w:w="1376" w:type="pct"/>
            <w:shd w:val="clear" w:color="auto" w:fill="auto"/>
            <w:vAlign w:val="center"/>
          </w:tcPr>
          <w:p w14:paraId="0C9BF7A9" w14:textId="1E93ED20" w:rsidR="006046A9" w:rsidRPr="00E7324E" w:rsidRDefault="006046A9" w:rsidP="006046A9">
            <w:pPr>
              <w:rPr>
                <w:sz w:val="22"/>
                <w:szCs w:val="22"/>
              </w:rPr>
            </w:pPr>
            <w:r w:rsidRPr="00E7324E">
              <w:rPr>
                <w:sz w:val="22"/>
                <w:szCs w:val="22"/>
              </w:rPr>
              <w:t>50-ОП МЗ 50Н-2205</w:t>
            </w:r>
          </w:p>
        </w:tc>
        <w:tc>
          <w:tcPr>
            <w:tcW w:w="1159" w:type="pct"/>
            <w:shd w:val="clear" w:color="auto" w:fill="auto"/>
            <w:vAlign w:val="center"/>
          </w:tcPr>
          <w:p w14:paraId="5678D833" w14:textId="45F04833" w:rsidR="006046A9" w:rsidRPr="00E7324E" w:rsidRDefault="006046A9" w:rsidP="006046A9">
            <w:pPr>
              <w:rPr>
                <w:bCs/>
                <w:sz w:val="22"/>
                <w:szCs w:val="22"/>
              </w:rPr>
            </w:pPr>
            <w:r w:rsidRPr="00E7324E">
              <w:rPr>
                <w:bCs/>
                <w:sz w:val="22"/>
                <w:szCs w:val="22"/>
              </w:rPr>
              <w:t>11 км а/д «К-18р» Филиппово</w:t>
            </w:r>
          </w:p>
        </w:tc>
        <w:tc>
          <w:tcPr>
            <w:tcW w:w="1154" w:type="pct"/>
            <w:shd w:val="clear" w:color="auto" w:fill="auto"/>
          </w:tcPr>
          <w:p w14:paraId="750AF324" w14:textId="7D2A680F" w:rsidR="006046A9" w:rsidRPr="00E7324E" w:rsidRDefault="006046A9" w:rsidP="006046A9">
            <w:pPr>
              <w:jc w:val="center"/>
              <w:rPr>
                <w:snapToGrid w:val="0"/>
                <w:sz w:val="22"/>
                <w:szCs w:val="22"/>
              </w:rPr>
            </w:pPr>
            <w:ins w:id="83" w:author="Елисова" w:date="2020-07-29T16:47:00Z">
              <w:r w:rsidRPr="00AC69FE">
                <w:t>12,303</w:t>
              </w:r>
            </w:ins>
            <w:del w:id="84" w:author="Елисова" w:date="2020-07-29T16:47:00Z">
              <w:r w:rsidDel="00817D8C">
                <w:rPr>
                  <w:snapToGrid w:val="0"/>
                  <w:sz w:val="22"/>
                  <w:szCs w:val="22"/>
                </w:rPr>
                <w:delText>10,48</w:delText>
              </w:r>
            </w:del>
          </w:p>
        </w:tc>
        <w:tc>
          <w:tcPr>
            <w:tcW w:w="1310" w:type="pct"/>
            <w:shd w:val="clear" w:color="auto" w:fill="auto"/>
          </w:tcPr>
          <w:p w14:paraId="401EAB62" w14:textId="4669AFC9" w:rsidR="006046A9" w:rsidRPr="00E7324E" w:rsidRDefault="006046A9" w:rsidP="006046A9">
            <w:pPr>
              <w:jc w:val="center"/>
              <w:rPr>
                <w:snapToGrid w:val="0"/>
                <w:sz w:val="22"/>
                <w:szCs w:val="22"/>
              </w:rPr>
            </w:pPr>
            <w:r w:rsidRPr="00E7324E">
              <w:rPr>
                <w:snapToGrid w:val="0"/>
                <w:sz w:val="22"/>
                <w:szCs w:val="22"/>
              </w:rPr>
              <w:t>межмуниципальное</w:t>
            </w:r>
          </w:p>
        </w:tc>
      </w:tr>
      <w:tr w:rsidR="006046A9" w:rsidRPr="00E7324E" w14:paraId="2745133E" w14:textId="77777777" w:rsidTr="00A65FA2">
        <w:trPr>
          <w:trHeight w:val="566"/>
        </w:trPr>
        <w:tc>
          <w:tcPr>
            <w:tcW w:w="1376" w:type="pct"/>
            <w:shd w:val="clear" w:color="auto" w:fill="auto"/>
            <w:vAlign w:val="center"/>
          </w:tcPr>
          <w:p w14:paraId="77F45C0A" w14:textId="2EF6A43D" w:rsidR="006046A9" w:rsidRPr="00E7324E" w:rsidRDefault="006046A9" w:rsidP="006046A9">
            <w:pPr>
              <w:rPr>
                <w:sz w:val="22"/>
                <w:szCs w:val="22"/>
              </w:rPr>
            </w:pPr>
            <w:r w:rsidRPr="00E7324E">
              <w:rPr>
                <w:sz w:val="22"/>
                <w:szCs w:val="22"/>
              </w:rPr>
              <w:lastRenderedPageBreak/>
              <w:t>50-ОП МЗ 50Н-2206</w:t>
            </w:r>
          </w:p>
        </w:tc>
        <w:tc>
          <w:tcPr>
            <w:tcW w:w="1159" w:type="pct"/>
            <w:shd w:val="clear" w:color="auto" w:fill="auto"/>
            <w:vAlign w:val="center"/>
          </w:tcPr>
          <w:p w14:paraId="747BF666" w14:textId="3A443541" w:rsidR="006046A9" w:rsidRPr="00E7324E" w:rsidRDefault="006046A9" w:rsidP="006046A9">
            <w:pPr>
              <w:rPr>
                <w:bCs/>
                <w:sz w:val="22"/>
                <w:szCs w:val="22"/>
              </w:rPr>
            </w:pPr>
            <w:r w:rsidRPr="00E7324E">
              <w:rPr>
                <w:bCs/>
                <w:sz w:val="22"/>
                <w:szCs w:val="22"/>
              </w:rPr>
              <w:t>12 км а/д «К-18р» Устюжанино - Новокузьминка</w:t>
            </w:r>
          </w:p>
        </w:tc>
        <w:tc>
          <w:tcPr>
            <w:tcW w:w="1154" w:type="pct"/>
            <w:shd w:val="clear" w:color="auto" w:fill="auto"/>
          </w:tcPr>
          <w:p w14:paraId="52A8902E" w14:textId="5D3AA4BA" w:rsidR="006046A9" w:rsidRPr="00E7324E" w:rsidRDefault="006046A9" w:rsidP="006046A9">
            <w:pPr>
              <w:jc w:val="center"/>
              <w:rPr>
                <w:snapToGrid w:val="0"/>
                <w:sz w:val="22"/>
                <w:szCs w:val="22"/>
              </w:rPr>
            </w:pPr>
            <w:ins w:id="85" w:author="Елисова" w:date="2020-07-29T16:47:00Z">
              <w:r w:rsidRPr="00AC69FE">
                <w:t>34,925</w:t>
              </w:r>
            </w:ins>
            <w:del w:id="86" w:author="Елисова" w:date="2020-07-29T16:47:00Z">
              <w:r w:rsidDel="00817D8C">
                <w:rPr>
                  <w:snapToGrid w:val="0"/>
                  <w:sz w:val="22"/>
                  <w:szCs w:val="22"/>
                </w:rPr>
                <w:delText>9,25</w:delText>
              </w:r>
            </w:del>
          </w:p>
        </w:tc>
        <w:tc>
          <w:tcPr>
            <w:tcW w:w="1310" w:type="pct"/>
            <w:shd w:val="clear" w:color="auto" w:fill="auto"/>
          </w:tcPr>
          <w:p w14:paraId="27B0088F" w14:textId="5F898E42" w:rsidR="006046A9" w:rsidRPr="00E7324E" w:rsidRDefault="006046A9" w:rsidP="006046A9">
            <w:pPr>
              <w:jc w:val="center"/>
              <w:rPr>
                <w:snapToGrid w:val="0"/>
                <w:sz w:val="22"/>
                <w:szCs w:val="22"/>
              </w:rPr>
            </w:pPr>
            <w:r w:rsidRPr="00E7324E">
              <w:rPr>
                <w:snapToGrid w:val="0"/>
                <w:sz w:val="22"/>
                <w:szCs w:val="22"/>
              </w:rPr>
              <w:t>межмуниципальное</w:t>
            </w:r>
          </w:p>
        </w:tc>
      </w:tr>
    </w:tbl>
    <w:p w14:paraId="3255C53A" w14:textId="217F4F1C" w:rsidR="00C66775" w:rsidRPr="00A65FA2" w:rsidRDefault="00C66775" w:rsidP="00D06B0F">
      <w:pPr>
        <w:pStyle w:val="a0"/>
        <w:spacing w:before="120"/>
        <w:jc w:val="center"/>
        <w:rPr>
          <w:sz w:val="28"/>
          <w:szCs w:val="28"/>
          <w:lang w:val="ru-RU"/>
        </w:rPr>
      </w:pPr>
      <w:r w:rsidRPr="00A65FA2">
        <w:rPr>
          <w:b/>
          <w:sz w:val="28"/>
          <w:szCs w:val="28"/>
          <w:lang w:val="ru-RU"/>
        </w:rPr>
        <w:t>Перечень автомобильных дорог</w:t>
      </w:r>
      <w:r w:rsidR="00D06B0F" w:rsidRPr="00A65FA2">
        <w:rPr>
          <w:b/>
          <w:sz w:val="28"/>
          <w:szCs w:val="28"/>
          <w:lang w:val="ru-RU"/>
        </w:rPr>
        <w:t xml:space="preserve"> местного значения</w:t>
      </w:r>
    </w:p>
    <w:p w14:paraId="262AB2F1" w14:textId="2F329719" w:rsidR="00C66775" w:rsidRPr="00A65FA2" w:rsidRDefault="00C66775" w:rsidP="00C66775">
      <w:pPr>
        <w:pStyle w:val="a0"/>
        <w:keepNext/>
        <w:spacing w:before="120"/>
        <w:jc w:val="right"/>
        <w:rPr>
          <w:b/>
          <w:sz w:val="28"/>
          <w:szCs w:val="28"/>
          <w:lang w:val="ru-RU"/>
        </w:rPr>
      </w:pPr>
      <w:r w:rsidRPr="00A65FA2">
        <w:rPr>
          <w:b/>
          <w:sz w:val="28"/>
          <w:szCs w:val="28"/>
          <w:lang w:val="ru-RU"/>
        </w:rPr>
        <w:t>Таблица 2.</w:t>
      </w:r>
      <w:r w:rsidR="00D06B0F" w:rsidRPr="00A65FA2">
        <w:rPr>
          <w:b/>
          <w:sz w:val="28"/>
          <w:szCs w:val="28"/>
          <w:lang w:val="ru-RU"/>
        </w:rPr>
        <w:t>5</w:t>
      </w:r>
    </w:p>
    <w:tbl>
      <w:tblPr>
        <w:tblW w:w="4936" w:type="pct"/>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534"/>
        <w:gridCol w:w="2134"/>
        <w:gridCol w:w="2125"/>
        <w:gridCol w:w="2412"/>
      </w:tblGrid>
      <w:tr w:rsidR="00C66775" w:rsidRPr="00E7324E" w14:paraId="3F4783FF" w14:textId="77777777" w:rsidTr="00A65FA2">
        <w:trPr>
          <w:trHeight w:val="687"/>
        </w:trPr>
        <w:tc>
          <w:tcPr>
            <w:tcW w:w="1376" w:type="pct"/>
            <w:shd w:val="clear" w:color="auto" w:fill="auto"/>
          </w:tcPr>
          <w:p w14:paraId="79A794E9" w14:textId="77777777" w:rsidR="00C66775" w:rsidRPr="00E7324E" w:rsidRDefault="00C66775" w:rsidP="003446A9">
            <w:pPr>
              <w:jc w:val="center"/>
              <w:rPr>
                <w:b/>
                <w:snapToGrid w:val="0"/>
                <w:sz w:val="22"/>
                <w:szCs w:val="22"/>
              </w:rPr>
            </w:pPr>
            <w:r w:rsidRPr="00E7324E">
              <w:rPr>
                <w:b/>
                <w:sz w:val="22"/>
                <w:szCs w:val="22"/>
              </w:rPr>
              <w:t>Идентификационный номер</w:t>
            </w:r>
          </w:p>
        </w:tc>
        <w:tc>
          <w:tcPr>
            <w:tcW w:w="1159" w:type="pct"/>
            <w:shd w:val="clear" w:color="auto" w:fill="auto"/>
          </w:tcPr>
          <w:p w14:paraId="2D089DFD" w14:textId="77777777" w:rsidR="00C66775" w:rsidRPr="00E7324E" w:rsidRDefault="00C66775" w:rsidP="003446A9">
            <w:pPr>
              <w:jc w:val="center"/>
              <w:rPr>
                <w:b/>
                <w:sz w:val="22"/>
                <w:szCs w:val="22"/>
              </w:rPr>
            </w:pPr>
            <w:r w:rsidRPr="00E7324E">
              <w:rPr>
                <w:b/>
                <w:snapToGrid w:val="0"/>
                <w:sz w:val="22"/>
                <w:szCs w:val="22"/>
              </w:rPr>
              <w:t>Наименование направления</w:t>
            </w:r>
          </w:p>
        </w:tc>
        <w:tc>
          <w:tcPr>
            <w:tcW w:w="1154" w:type="pct"/>
            <w:shd w:val="clear" w:color="auto" w:fill="auto"/>
          </w:tcPr>
          <w:p w14:paraId="3EA1C9C1" w14:textId="77777777" w:rsidR="00C66775" w:rsidRPr="00E7324E" w:rsidRDefault="00C66775" w:rsidP="003446A9">
            <w:pPr>
              <w:jc w:val="center"/>
              <w:rPr>
                <w:b/>
                <w:snapToGrid w:val="0"/>
                <w:sz w:val="22"/>
                <w:szCs w:val="22"/>
              </w:rPr>
            </w:pPr>
            <w:r w:rsidRPr="00E7324E">
              <w:rPr>
                <w:b/>
                <w:snapToGrid w:val="0"/>
                <w:sz w:val="22"/>
                <w:szCs w:val="22"/>
              </w:rPr>
              <w:t>Протяженность (км)</w:t>
            </w:r>
          </w:p>
        </w:tc>
        <w:tc>
          <w:tcPr>
            <w:tcW w:w="1310" w:type="pct"/>
            <w:shd w:val="clear" w:color="auto" w:fill="auto"/>
          </w:tcPr>
          <w:p w14:paraId="5FC5B898" w14:textId="77777777" w:rsidR="00C66775" w:rsidRPr="00E7324E" w:rsidRDefault="00C66775" w:rsidP="003446A9">
            <w:pPr>
              <w:jc w:val="center"/>
              <w:rPr>
                <w:b/>
                <w:snapToGrid w:val="0"/>
                <w:sz w:val="22"/>
                <w:szCs w:val="22"/>
              </w:rPr>
            </w:pPr>
            <w:r w:rsidRPr="00E7324E">
              <w:rPr>
                <w:b/>
                <w:snapToGrid w:val="0"/>
                <w:sz w:val="22"/>
                <w:szCs w:val="22"/>
              </w:rPr>
              <w:t>Значение</w:t>
            </w:r>
          </w:p>
        </w:tc>
      </w:tr>
      <w:tr w:rsidR="00DF5B62" w:rsidRPr="00E7324E" w14:paraId="50F2343B" w14:textId="77777777" w:rsidTr="00A65FA2">
        <w:trPr>
          <w:trHeight w:val="566"/>
        </w:trPr>
        <w:tc>
          <w:tcPr>
            <w:tcW w:w="1376" w:type="pct"/>
            <w:shd w:val="clear" w:color="auto" w:fill="auto"/>
            <w:vAlign w:val="center"/>
          </w:tcPr>
          <w:p w14:paraId="359FB33E" w14:textId="0F3A8533" w:rsidR="00DF5B62" w:rsidRPr="00E7324E" w:rsidRDefault="00DF5B62" w:rsidP="00DF5B62">
            <w:pPr>
              <w:rPr>
                <w:sz w:val="22"/>
                <w:szCs w:val="22"/>
              </w:rPr>
            </w:pPr>
            <w:r w:rsidRPr="00E7324E">
              <w:rPr>
                <w:sz w:val="22"/>
                <w:szCs w:val="22"/>
              </w:rPr>
              <w:t>50-242 ОП МР 02</w:t>
            </w:r>
          </w:p>
        </w:tc>
        <w:tc>
          <w:tcPr>
            <w:tcW w:w="1159" w:type="pct"/>
            <w:shd w:val="clear" w:color="auto" w:fill="auto"/>
            <w:vAlign w:val="center"/>
          </w:tcPr>
          <w:p w14:paraId="4AAC10B0" w14:textId="5314A0C3" w:rsidR="00DF5B62" w:rsidRPr="00E7324E" w:rsidRDefault="00DF5B62" w:rsidP="00DF5B62">
            <w:pPr>
              <w:rPr>
                <w:snapToGrid w:val="0"/>
                <w:sz w:val="22"/>
                <w:szCs w:val="22"/>
              </w:rPr>
            </w:pPr>
            <w:r w:rsidRPr="00E7324E">
              <w:rPr>
                <w:bCs/>
                <w:sz w:val="22"/>
                <w:szCs w:val="22"/>
              </w:rPr>
              <w:t>9 км а/д «К-18р» - Кирзинский</w:t>
            </w:r>
          </w:p>
        </w:tc>
        <w:tc>
          <w:tcPr>
            <w:tcW w:w="1154" w:type="pct"/>
            <w:shd w:val="clear" w:color="auto" w:fill="auto"/>
          </w:tcPr>
          <w:p w14:paraId="46090E7F" w14:textId="0EB1EC1B" w:rsidR="00DF5B62" w:rsidRPr="00E7324E" w:rsidRDefault="006046A9" w:rsidP="00DF5B62">
            <w:pPr>
              <w:jc w:val="center"/>
              <w:rPr>
                <w:snapToGrid w:val="0"/>
                <w:sz w:val="22"/>
                <w:szCs w:val="22"/>
              </w:rPr>
            </w:pPr>
            <w:ins w:id="87" w:author="Елисова" w:date="2020-07-29T16:48:00Z">
              <w:r w:rsidRPr="006046A9">
                <w:rPr>
                  <w:snapToGrid w:val="0"/>
                  <w:sz w:val="22"/>
                  <w:szCs w:val="22"/>
                </w:rPr>
                <w:t>0,739</w:t>
              </w:r>
            </w:ins>
          </w:p>
        </w:tc>
        <w:tc>
          <w:tcPr>
            <w:tcW w:w="1310" w:type="pct"/>
            <w:shd w:val="clear" w:color="auto" w:fill="auto"/>
          </w:tcPr>
          <w:p w14:paraId="647E00D1" w14:textId="59682B42" w:rsidR="00DF5B62" w:rsidRPr="00E7324E" w:rsidRDefault="00DF5B62" w:rsidP="00DF5B62">
            <w:pPr>
              <w:jc w:val="center"/>
              <w:rPr>
                <w:snapToGrid w:val="0"/>
                <w:sz w:val="22"/>
                <w:szCs w:val="22"/>
              </w:rPr>
            </w:pPr>
            <w:r w:rsidRPr="00E7324E">
              <w:rPr>
                <w:snapToGrid w:val="0"/>
                <w:sz w:val="22"/>
                <w:szCs w:val="22"/>
              </w:rPr>
              <w:t>местное значение</w:t>
            </w:r>
          </w:p>
        </w:tc>
      </w:tr>
    </w:tbl>
    <w:p w14:paraId="0090DF78" w14:textId="1F28875F" w:rsidR="004125FF" w:rsidRPr="00E7324E" w:rsidRDefault="004125FF" w:rsidP="00362796">
      <w:pPr>
        <w:pStyle w:val="a0"/>
        <w:spacing w:before="120"/>
        <w:rPr>
          <w:sz w:val="28"/>
          <w:szCs w:val="28"/>
          <w:lang w:val="ru-RU"/>
        </w:rPr>
      </w:pPr>
      <w:r w:rsidRPr="00E7324E">
        <w:rPr>
          <w:sz w:val="28"/>
          <w:szCs w:val="28"/>
          <w:lang w:val="ru-RU"/>
        </w:rPr>
        <w:t xml:space="preserve">Уставом </w:t>
      </w:r>
      <w:r w:rsidR="00DF5B62" w:rsidRPr="00E7324E">
        <w:rPr>
          <w:sz w:val="28"/>
          <w:szCs w:val="28"/>
          <w:lang w:val="ru-RU"/>
        </w:rPr>
        <w:t>Кирзинского сельсовета</w:t>
      </w:r>
      <w:r w:rsidR="00203A19" w:rsidRPr="00E7324E">
        <w:rPr>
          <w:sz w:val="28"/>
          <w:szCs w:val="28"/>
          <w:lang w:val="ru-RU"/>
        </w:rPr>
        <w:t xml:space="preserve"> </w:t>
      </w:r>
      <w:r w:rsidRPr="00E7324E">
        <w:rPr>
          <w:sz w:val="28"/>
          <w:szCs w:val="28"/>
          <w:lang w:val="ru-RU"/>
        </w:rPr>
        <w:t>дорожная деятельность в отношении автомобильных дорог мес</w:t>
      </w:r>
      <w:r w:rsidR="00DF5B62" w:rsidRPr="00E7324E">
        <w:rPr>
          <w:sz w:val="28"/>
          <w:szCs w:val="28"/>
          <w:lang w:val="ru-RU"/>
        </w:rPr>
        <w:t>тного значения в границах населе</w:t>
      </w:r>
      <w:r w:rsidRPr="00E7324E">
        <w:rPr>
          <w:sz w:val="28"/>
          <w:szCs w:val="28"/>
          <w:lang w:val="ru-RU"/>
        </w:rPr>
        <w:t>нных пунктов поселения отнесена к вопросам местного значения. Таким образом, автомо</w:t>
      </w:r>
      <w:r w:rsidR="00DF5B62" w:rsidRPr="00E7324E">
        <w:rPr>
          <w:sz w:val="28"/>
          <w:szCs w:val="28"/>
          <w:lang w:val="ru-RU"/>
        </w:rPr>
        <w:t>бильные дороги в границах населе</w:t>
      </w:r>
      <w:r w:rsidRPr="00E7324E">
        <w:rPr>
          <w:sz w:val="28"/>
          <w:szCs w:val="28"/>
          <w:lang w:val="ru-RU"/>
        </w:rPr>
        <w:t xml:space="preserve">нных пунктов </w:t>
      </w:r>
      <w:r w:rsidR="00C56EFA" w:rsidRPr="00E7324E">
        <w:rPr>
          <w:sz w:val="28"/>
          <w:szCs w:val="28"/>
          <w:lang w:val="ru-RU"/>
        </w:rPr>
        <w:t>Кирзинского</w:t>
      </w:r>
      <w:r w:rsidR="00203A19" w:rsidRPr="00E7324E">
        <w:rPr>
          <w:sz w:val="28"/>
          <w:szCs w:val="28"/>
          <w:lang w:val="ru-RU"/>
        </w:rPr>
        <w:t xml:space="preserve"> </w:t>
      </w:r>
      <w:r w:rsidR="00F05333" w:rsidRPr="00E7324E">
        <w:rPr>
          <w:sz w:val="28"/>
          <w:szCs w:val="28"/>
          <w:lang w:val="ru-RU"/>
        </w:rPr>
        <w:t>сельсовета</w:t>
      </w:r>
      <w:r w:rsidRPr="00E7324E">
        <w:rPr>
          <w:sz w:val="28"/>
          <w:szCs w:val="28"/>
          <w:lang w:val="ru-RU"/>
        </w:rPr>
        <w:t xml:space="preserve"> относятся к объектам местного значения </w:t>
      </w:r>
      <w:r w:rsidR="00D06B0F" w:rsidRPr="00E7324E">
        <w:rPr>
          <w:sz w:val="28"/>
          <w:szCs w:val="28"/>
          <w:lang w:val="ru-RU"/>
        </w:rPr>
        <w:t>по</w:t>
      </w:r>
      <w:r w:rsidR="00DF5B62" w:rsidRPr="00E7324E">
        <w:rPr>
          <w:sz w:val="28"/>
          <w:szCs w:val="28"/>
          <w:lang w:val="ru-RU"/>
        </w:rPr>
        <w:t>селения</w:t>
      </w:r>
      <w:r w:rsidRPr="00E7324E">
        <w:rPr>
          <w:sz w:val="28"/>
          <w:szCs w:val="28"/>
          <w:lang w:val="ru-RU"/>
        </w:rPr>
        <w:t>.</w:t>
      </w:r>
      <w:ins w:id="88" w:author="Елисова" w:date="2020-07-29T16:48:00Z">
        <w:r w:rsidR="006046A9">
          <w:rPr>
            <w:sz w:val="28"/>
            <w:szCs w:val="28"/>
            <w:lang w:val="ru-RU"/>
          </w:rPr>
          <w:t xml:space="preserve"> </w:t>
        </w:r>
        <w:r w:rsidR="006046A9" w:rsidRPr="006046A9">
          <w:rPr>
            <w:sz w:val="28"/>
            <w:szCs w:val="28"/>
            <w:lang w:val="ru-RU"/>
          </w:rPr>
          <w:t>Не описаны дороги местного значения вообще. Общая протяженность 25,792 км. и т.д.</w:t>
        </w:r>
      </w:ins>
    </w:p>
    <w:p w14:paraId="43F4473A" w14:textId="74FC547B" w:rsidR="008C6D4D" w:rsidRPr="00E7324E" w:rsidRDefault="006947B1" w:rsidP="006834A7">
      <w:pPr>
        <w:pStyle w:val="3"/>
        <w:numPr>
          <w:ilvl w:val="2"/>
          <w:numId w:val="4"/>
        </w:numPr>
        <w:ind w:left="1077" w:firstLine="0"/>
        <w:rPr>
          <w:i w:val="0"/>
          <w:sz w:val="28"/>
          <w:szCs w:val="28"/>
        </w:rPr>
      </w:pPr>
      <w:bookmarkStart w:id="89" w:name="_Toc522808446"/>
      <w:bookmarkStart w:id="90" w:name="_Toc45115271"/>
      <w:r w:rsidRPr="00E7324E">
        <w:rPr>
          <w:i w:val="0"/>
          <w:sz w:val="28"/>
          <w:szCs w:val="28"/>
        </w:rPr>
        <w:t xml:space="preserve">Объекты инженерной </w:t>
      </w:r>
      <w:r w:rsidR="008C6D4D" w:rsidRPr="00E7324E">
        <w:rPr>
          <w:i w:val="0"/>
          <w:sz w:val="28"/>
          <w:szCs w:val="28"/>
        </w:rPr>
        <w:t>инфраструктур</w:t>
      </w:r>
      <w:bookmarkEnd w:id="89"/>
      <w:r w:rsidRPr="00E7324E">
        <w:rPr>
          <w:i w:val="0"/>
          <w:sz w:val="28"/>
          <w:szCs w:val="28"/>
        </w:rPr>
        <w:t>ы</w:t>
      </w:r>
      <w:bookmarkEnd w:id="90"/>
    </w:p>
    <w:p w14:paraId="7AA995F1" w14:textId="77777777" w:rsidR="00815C07" w:rsidRPr="00E7324E" w:rsidRDefault="00815C07" w:rsidP="00815C07">
      <w:pPr>
        <w:pStyle w:val="a0"/>
        <w:rPr>
          <w:sz w:val="28"/>
          <w:szCs w:val="28"/>
          <w:lang w:val="ru-RU"/>
        </w:rPr>
      </w:pPr>
      <w:bookmarkStart w:id="91" w:name="_Toc270950877"/>
      <w:bookmarkStart w:id="92" w:name="_Toc312530943"/>
      <w:bookmarkStart w:id="93" w:name="_Toc370201547"/>
      <w:bookmarkStart w:id="94" w:name="_Toc465852879"/>
      <w:bookmarkStart w:id="95" w:name="_Toc468963297"/>
      <w:r w:rsidRPr="00E7324E">
        <w:rPr>
          <w:sz w:val="28"/>
          <w:szCs w:val="28"/>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56EA4B1D" w14:textId="77777777" w:rsidR="00815C07" w:rsidRPr="00E7324E" w:rsidRDefault="00815C07" w:rsidP="006834A7">
      <w:pPr>
        <w:pStyle w:val="a0"/>
        <w:numPr>
          <w:ilvl w:val="0"/>
          <w:numId w:val="11"/>
        </w:numPr>
        <w:ind w:left="709" w:hanging="504"/>
        <w:rPr>
          <w:sz w:val="28"/>
          <w:szCs w:val="28"/>
          <w:lang w:val="ru-RU"/>
        </w:rPr>
      </w:pPr>
      <w:r w:rsidRPr="00E7324E">
        <w:rPr>
          <w:sz w:val="28"/>
          <w:szCs w:val="28"/>
          <w:lang w:val="ru-RU"/>
        </w:rPr>
        <w:t>определения зон размещения объектов электро-, тепло-, газо-, водоснабжения и водоотведения;</w:t>
      </w:r>
    </w:p>
    <w:p w14:paraId="75508E72" w14:textId="77777777" w:rsidR="00815C07" w:rsidRPr="00E7324E" w:rsidRDefault="00815C07" w:rsidP="006834A7">
      <w:pPr>
        <w:pStyle w:val="a0"/>
        <w:numPr>
          <w:ilvl w:val="0"/>
          <w:numId w:val="11"/>
        </w:numPr>
        <w:ind w:left="709" w:hanging="504"/>
        <w:rPr>
          <w:sz w:val="28"/>
          <w:szCs w:val="28"/>
          <w:lang w:val="ru-RU"/>
        </w:rPr>
      </w:pPr>
      <w:r w:rsidRPr="00E7324E">
        <w:rPr>
          <w:sz w:val="28"/>
          <w:szCs w:val="28"/>
          <w:lang w:val="ru-RU"/>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2E758F5F" w14:textId="77777777" w:rsidR="00815C07" w:rsidRPr="00E7324E" w:rsidRDefault="00815C07" w:rsidP="006834A7">
      <w:pPr>
        <w:pStyle w:val="a0"/>
        <w:numPr>
          <w:ilvl w:val="0"/>
          <w:numId w:val="11"/>
        </w:numPr>
        <w:ind w:left="709" w:hanging="504"/>
        <w:rPr>
          <w:sz w:val="28"/>
          <w:szCs w:val="28"/>
          <w:lang w:val="ru-RU"/>
        </w:rPr>
      </w:pPr>
      <w:r w:rsidRPr="00E7324E">
        <w:rPr>
          <w:sz w:val="28"/>
          <w:szCs w:val="28"/>
          <w:lang w:val="ru-RU"/>
        </w:rPr>
        <w:t>развития инженерных коммуникаций в сложившейся застройке с учетом перспективного развития;</w:t>
      </w:r>
    </w:p>
    <w:p w14:paraId="6F09EEF9" w14:textId="77777777" w:rsidR="00815C07" w:rsidRPr="00E7324E" w:rsidRDefault="00815C07" w:rsidP="006834A7">
      <w:pPr>
        <w:pStyle w:val="a0"/>
        <w:numPr>
          <w:ilvl w:val="0"/>
          <w:numId w:val="11"/>
        </w:numPr>
        <w:ind w:left="709" w:hanging="504"/>
        <w:rPr>
          <w:sz w:val="28"/>
          <w:szCs w:val="28"/>
          <w:lang w:val="ru-RU"/>
        </w:rPr>
      </w:pPr>
      <w:r w:rsidRPr="00E7324E">
        <w:rPr>
          <w:sz w:val="28"/>
          <w:szCs w:val="28"/>
          <w:lang w:val="ru-RU"/>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6B21C0E3" w14:textId="77777777" w:rsidR="00815C07" w:rsidRPr="00E7324E" w:rsidRDefault="00815C07" w:rsidP="006834A7">
      <w:pPr>
        <w:pStyle w:val="a0"/>
        <w:numPr>
          <w:ilvl w:val="0"/>
          <w:numId w:val="11"/>
        </w:numPr>
        <w:ind w:left="709" w:hanging="504"/>
        <w:rPr>
          <w:sz w:val="28"/>
          <w:szCs w:val="28"/>
          <w:lang w:val="ru-RU"/>
        </w:rPr>
      </w:pPr>
      <w:r w:rsidRPr="00E7324E">
        <w:rPr>
          <w:sz w:val="28"/>
          <w:szCs w:val="28"/>
          <w:lang w:val="ru-RU"/>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p w14:paraId="08F1BD2E" w14:textId="0ABB635B" w:rsidR="00815C07" w:rsidRPr="00E7324E" w:rsidRDefault="00815C07" w:rsidP="00815C07">
      <w:pPr>
        <w:pStyle w:val="a0"/>
        <w:rPr>
          <w:sz w:val="28"/>
          <w:szCs w:val="28"/>
          <w:lang w:val="ru-RU"/>
        </w:rPr>
      </w:pPr>
      <w:r w:rsidRPr="00E7324E">
        <w:rPr>
          <w:sz w:val="28"/>
          <w:szCs w:val="28"/>
          <w:lang w:val="ru-RU"/>
        </w:rPr>
        <w:t xml:space="preserve">Уставом </w:t>
      </w:r>
      <w:r w:rsidR="00293DD1" w:rsidRPr="00E7324E">
        <w:rPr>
          <w:sz w:val="28"/>
          <w:szCs w:val="28"/>
          <w:lang w:val="ru-RU"/>
        </w:rPr>
        <w:t>Ордынского</w:t>
      </w:r>
      <w:r w:rsidR="00B51A42" w:rsidRPr="00E7324E">
        <w:rPr>
          <w:sz w:val="28"/>
          <w:szCs w:val="28"/>
          <w:lang w:val="ru-RU"/>
        </w:rPr>
        <w:t xml:space="preserve"> района</w:t>
      </w:r>
      <w:r w:rsidR="00376CA1" w:rsidRPr="00E7324E">
        <w:rPr>
          <w:sz w:val="28"/>
          <w:szCs w:val="28"/>
          <w:lang w:val="ru-RU"/>
        </w:rPr>
        <w:t xml:space="preserve"> </w:t>
      </w:r>
      <w:r w:rsidRPr="00E7324E">
        <w:rPr>
          <w:sz w:val="28"/>
          <w:szCs w:val="28"/>
          <w:lang w:val="ru-RU"/>
        </w:rPr>
        <w:t xml:space="preserve">организация в границах поселения </w:t>
      </w:r>
      <w:commentRangeStart w:id="96"/>
      <w:r w:rsidRPr="00E7324E">
        <w:rPr>
          <w:sz w:val="28"/>
          <w:szCs w:val="28"/>
          <w:lang w:val="ru-RU"/>
        </w:rPr>
        <w:t>электро-</w:t>
      </w:r>
      <w:commentRangeEnd w:id="96"/>
      <w:r w:rsidR="006046A9">
        <w:rPr>
          <w:rStyle w:val="afff9"/>
          <w:lang w:val="ru-RU" w:eastAsia="ru-RU" w:bidi="ar-SA"/>
        </w:rPr>
        <w:commentReference w:id="96"/>
      </w:r>
      <w:r w:rsidRPr="00E7324E">
        <w:rPr>
          <w:sz w:val="28"/>
          <w:szCs w:val="28"/>
          <w:lang w:val="ru-RU"/>
        </w:rPr>
        <w:t xml:space="preserve">, тепло-, </w:t>
      </w:r>
      <w:commentRangeStart w:id="97"/>
      <w:r w:rsidRPr="00E7324E">
        <w:rPr>
          <w:sz w:val="28"/>
          <w:szCs w:val="28"/>
          <w:lang w:val="ru-RU"/>
        </w:rPr>
        <w:t>газо-</w:t>
      </w:r>
      <w:commentRangeEnd w:id="97"/>
      <w:r w:rsidR="006046A9">
        <w:rPr>
          <w:rStyle w:val="afff9"/>
          <w:lang w:val="ru-RU" w:eastAsia="ru-RU" w:bidi="ar-SA"/>
        </w:rPr>
        <w:commentReference w:id="97"/>
      </w:r>
      <w:r w:rsidRPr="00E7324E">
        <w:rPr>
          <w:sz w:val="28"/>
          <w:szCs w:val="28"/>
          <w:lang w:val="ru-RU"/>
        </w:rPr>
        <w:t xml:space="preserve"> и водоснабжения населения, водоотведения в пределах полномочий, установленных законодательством Российской Федерации, отнесена к вопросам местного значения. Таким образом, объекты в области </w:t>
      </w:r>
      <w:commentRangeStart w:id="98"/>
      <w:r w:rsidRPr="00E7324E">
        <w:rPr>
          <w:sz w:val="28"/>
          <w:szCs w:val="28"/>
          <w:lang w:val="ru-RU"/>
        </w:rPr>
        <w:t>электро-</w:t>
      </w:r>
      <w:commentRangeEnd w:id="98"/>
      <w:r w:rsidR="006046A9">
        <w:rPr>
          <w:rStyle w:val="afff9"/>
          <w:lang w:val="ru-RU" w:eastAsia="ru-RU" w:bidi="ar-SA"/>
        </w:rPr>
        <w:commentReference w:id="98"/>
      </w:r>
      <w:r w:rsidRPr="00E7324E">
        <w:rPr>
          <w:sz w:val="28"/>
          <w:szCs w:val="28"/>
          <w:lang w:val="ru-RU"/>
        </w:rPr>
        <w:t xml:space="preserve">, тепло-, </w:t>
      </w:r>
      <w:commentRangeStart w:id="99"/>
      <w:r w:rsidRPr="00E7324E">
        <w:rPr>
          <w:sz w:val="28"/>
          <w:szCs w:val="28"/>
          <w:lang w:val="ru-RU"/>
        </w:rPr>
        <w:t>газо-</w:t>
      </w:r>
      <w:commentRangeEnd w:id="99"/>
      <w:r w:rsidR="006046A9">
        <w:rPr>
          <w:rStyle w:val="afff9"/>
          <w:lang w:val="ru-RU" w:eastAsia="ru-RU" w:bidi="ar-SA"/>
        </w:rPr>
        <w:commentReference w:id="99"/>
      </w:r>
      <w:r w:rsidRPr="00E7324E">
        <w:rPr>
          <w:sz w:val="28"/>
          <w:szCs w:val="28"/>
          <w:lang w:val="ru-RU"/>
        </w:rPr>
        <w:t xml:space="preserve"> и водоснабжения населения, водоотведения в </w:t>
      </w:r>
      <w:r w:rsidR="00A92537" w:rsidRPr="00E7324E">
        <w:rPr>
          <w:sz w:val="28"/>
          <w:szCs w:val="28"/>
          <w:lang w:val="ru-RU"/>
        </w:rPr>
        <w:t>Кирзинском</w:t>
      </w:r>
      <w:r w:rsidR="00F05333" w:rsidRPr="00E7324E">
        <w:rPr>
          <w:sz w:val="28"/>
          <w:szCs w:val="28"/>
          <w:lang w:val="ru-RU"/>
        </w:rPr>
        <w:t xml:space="preserve"> сельсовете</w:t>
      </w:r>
      <w:r w:rsidRPr="00E7324E">
        <w:rPr>
          <w:sz w:val="28"/>
          <w:szCs w:val="28"/>
          <w:lang w:val="ru-RU"/>
        </w:rPr>
        <w:t xml:space="preserve"> относятся к объектам местного значения муниципального района.</w:t>
      </w:r>
    </w:p>
    <w:bookmarkEnd w:id="91"/>
    <w:bookmarkEnd w:id="92"/>
    <w:bookmarkEnd w:id="93"/>
    <w:bookmarkEnd w:id="94"/>
    <w:bookmarkEnd w:id="95"/>
    <w:p w14:paraId="1B713522" w14:textId="77777777" w:rsidR="00B85828" w:rsidRPr="00E7324E" w:rsidRDefault="00B85828" w:rsidP="00A65FA2">
      <w:pPr>
        <w:pStyle w:val="a0"/>
        <w:ind w:firstLine="0"/>
        <w:jc w:val="left"/>
        <w:rPr>
          <w:b/>
          <w:sz w:val="28"/>
          <w:szCs w:val="28"/>
          <w:lang w:val="ru-RU"/>
        </w:rPr>
      </w:pPr>
    </w:p>
    <w:p w14:paraId="54DB7F8A" w14:textId="77777777" w:rsidR="00A726F2" w:rsidRPr="00A65FA2" w:rsidRDefault="00A726F2" w:rsidP="00A726F2">
      <w:pPr>
        <w:pStyle w:val="a0"/>
        <w:jc w:val="left"/>
        <w:rPr>
          <w:b/>
          <w:sz w:val="28"/>
          <w:szCs w:val="28"/>
          <w:lang w:val="ru-RU"/>
        </w:rPr>
      </w:pPr>
      <w:r w:rsidRPr="00E7324E">
        <w:rPr>
          <w:b/>
          <w:sz w:val="28"/>
          <w:szCs w:val="28"/>
          <w:lang w:val="ru-RU"/>
        </w:rPr>
        <w:t>Водоснабжение</w:t>
      </w:r>
    </w:p>
    <w:p w14:paraId="03B8A5E1" w14:textId="1C6B571A" w:rsidR="00A726F2" w:rsidRPr="00A65FA2" w:rsidRDefault="00D06B0F" w:rsidP="00A726F2">
      <w:pPr>
        <w:pStyle w:val="a0"/>
        <w:jc w:val="right"/>
        <w:rPr>
          <w:b/>
          <w:sz w:val="28"/>
          <w:szCs w:val="28"/>
          <w:lang w:val="ru-RU"/>
        </w:rPr>
      </w:pPr>
      <w:r w:rsidRPr="00A65FA2">
        <w:rPr>
          <w:b/>
          <w:sz w:val="28"/>
          <w:szCs w:val="28"/>
          <w:lang w:val="ru-RU"/>
        </w:rPr>
        <w:t>Таблица 2.6</w:t>
      </w:r>
    </w:p>
    <w:tbl>
      <w:tblPr>
        <w:tblW w:w="9356" w:type="dxa"/>
        <w:tblInd w:w="-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2552"/>
        <w:gridCol w:w="1814"/>
        <w:gridCol w:w="2438"/>
        <w:gridCol w:w="2552"/>
      </w:tblGrid>
      <w:tr w:rsidR="00A726F2" w:rsidRPr="00E7324E" w14:paraId="1FF553E3" w14:textId="77777777" w:rsidTr="00A65FA2">
        <w:tc>
          <w:tcPr>
            <w:tcW w:w="2552" w:type="dxa"/>
            <w:shd w:val="clear" w:color="auto" w:fill="auto"/>
          </w:tcPr>
          <w:p w14:paraId="5DC06CEC" w14:textId="77777777" w:rsidR="00A726F2" w:rsidRPr="00A65FA2" w:rsidRDefault="00A726F2" w:rsidP="00E152D7">
            <w:pPr>
              <w:rPr>
                <w:b/>
              </w:rPr>
            </w:pPr>
            <w:r w:rsidRPr="00A65FA2">
              <w:rPr>
                <w:b/>
              </w:rPr>
              <w:t>Наименование населенного пункта</w:t>
            </w:r>
          </w:p>
        </w:tc>
        <w:tc>
          <w:tcPr>
            <w:tcW w:w="1814" w:type="dxa"/>
            <w:shd w:val="clear" w:color="auto" w:fill="auto"/>
          </w:tcPr>
          <w:p w14:paraId="3A1F7ED0" w14:textId="77777777" w:rsidR="00A726F2" w:rsidRPr="00A65FA2" w:rsidRDefault="00A726F2" w:rsidP="00E152D7">
            <w:pPr>
              <w:rPr>
                <w:b/>
              </w:rPr>
            </w:pPr>
            <w:r w:rsidRPr="00A65FA2">
              <w:rPr>
                <w:b/>
              </w:rPr>
              <w:t>Количество водонапорных башен</w:t>
            </w:r>
          </w:p>
        </w:tc>
        <w:tc>
          <w:tcPr>
            <w:tcW w:w="2438" w:type="dxa"/>
            <w:shd w:val="clear" w:color="auto" w:fill="auto"/>
          </w:tcPr>
          <w:p w14:paraId="6550CCAC" w14:textId="77777777" w:rsidR="00A726F2" w:rsidRPr="00A65FA2" w:rsidRDefault="00A726F2" w:rsidP="00E152D7">
            <w:pPr>
              <w:rPr>
                <w:b/>
              </w:rPr>
            </w:pPr>
            <w:r w:rsidRPr="00A65FA2">
              <w:rPr>
                <w:b/>
              </w:rPr>
              <w:t>Количество скважин</w:t>
            </w:r>
          </w:p>
        </w:tc>
        <w:tc>
          <w:tcPr>
            <w:tcW w:w="2552" w:type="dxa"/>
            <w:shd w:val="clear" w:color="auto" w:fill="auto"/>
          </w:tcPr>
          <w:p w14:paraId="67C8DDE4" w14:textId="77777777" w:rsidR="00A726F2" w:rsidRPr="00A65FA2" w:rsidRDefault="00A726F2" w:rsidP="00E152D7">
            <w:pPr>
              <w:rPr>
                <w:b/>
              </w:rPr>
            </w:pPr>
            <w:r w:rsidRPr="00A65FA2">
              <w:rPr>
                <w:b/>
              </w:rPr>
              <w:t>Количество насосных станций</w:t>
            </w:r>
          </w:p>
        </w:tc>
      </w:tr>
      <w:tr w:rsidR="00A726F2" w:rsidRPr="00E7324E" w14:paraId="46E0218C" w14:textId="77777777" w:rsidTr="00A65FA2">
        <w:tc>
          <w:tcPr>
            <w:tcW w:w="2552" w:type="dxa"/>
            <w:shd w:val="clear" w:color="auto" w:fill="auto"/>
          </w:tcPr>
          <w:p w14:paraId="21A00010" w14:textId="77777777" w:rsidR="00A726F2" w:rsidRPr="00E7324E" w:rsidRDefault="00A726F2" w:rsidP="00E152D7">
            <w:r w:rsidRPr="00E7324E">
              <w:t>Кирзинский сельсовет</w:t>
            </w:r>
          </w:p>
        </w:tc>
        <w:tc>
          <w:tcPr>
            <w:tcW w:w="1814" w:type="dxa"/>
            <w:shd w:val="clear" w:color="auto" w:fill="auto"/>
          </w:tcPr>
          <w:p w14:paraId="122F1C10" w14:textId="7A4E1861" w:rsidR="00A726F2" w:rsidRPr="00E7324E" w:rsidRDefault="00A726F2" w:rsidP="00E152D7">
            <w:pPr>
              <w:jc w:val="center"/>
            </w:pPr>
            <w:del w:id="100" w:author="Елисова" w:date="2020-07-29T16:51:00Z">
              <w:r w:rsidRPr="00E7324E" w:rsidDel="006046A9">
                <w:delText>-</w:delText>
              </w:r>
            </w:del>
            <w:ins w:id="101" w:author="Елисова" w:date="2020-07-29T16:51:00Z">
              <w:r w:rsidR="006046A9">
                <w:t>1</w:t>
              </w:r>
            </w:ins>
          </w:p>
        </w:tc>
        <w:tc>
          <w:tcPr>
            <w:tcW w:w="2438" w:type="dxa"/>
            <w:shd w:val="clear" w:color="auto" w:fill="auto"/>
          </w:tcPr>
          <w:p w14:paraId="345458C5" w14:textId="77777777" w:rsidR="00A726F2" w:rsidRPr="00E7324E" w:rsidRDefault="00A726F2" w:rsidP="00E152D7">
            <w:pPr>
              <w:jc w:val="center"/>
            </w:pPr>
            <w:r w:rsidRPr="00E7324E">
              <w:t>3</w:t>
            </w:r>
          </w:p>
        </w:tc>
        <w:tc>
          <w:tcPr>
            <w:tcW w:w="2552" w:type="dxa"/>
            <w:shd w:val="clear" w:color="auto" w:fill="auto"/>
          </w:tcPr>
          <w:p w14:paraId="22DE57EF" w14:textId="77777777" w:rsidR="00A726F2" w:rsidRPr="00E7324E" w:rsidRDefault="00A726F2" w:rsidP="00E152D7">
            <w:pPr>
              <w:jc w:val="center"/>
            </w:pPr>
            <w:r w:rsidRPr="00E7324E">
              <w:t>-</w:t>
            </w:r>
          </w:p>
        </w:tc>
      </w:tr>
    </w:tbl>
    <w:p w14:paraId="4E250B92" w14:textId="77777777" w:rsidR="006046A9" w:rsidRPr="006046A9" w:rsidRDefault="006046A9" w:rsidP="006046A9">
      <w:pPr>
        <w:pStyle w:val="a0"/>
        <w:jc w:val="left"/>
        <w:rPr>
          <w:ins w:id="102" w:author="Елисова" w:date="2020-07-29T16:51:00Z"/>
          <w:sz w:val="28"/>
          <w:szCs w:val="28"/>
          <w:lang w:val="ru-RU"/>
          <w:rPrChange w:id="103" w:author="Елисова" w:date="2020-07-29T16:51:00Z">
            <w:rPr>
              <w:ins w:id="104" w:author="Елисова" w:date="2020-07-29T16:51:00Z"/>
              <w:b/>
              <w:sz w:val="28"/>
              <w:szCs w:val="28"/>
              <w:lang w:val="ru-RU"/>
            </w:rPr>
          </w:rPrChange>
        </w:rPr>
      </w:pPr>
      <w:ins w:id="105" w:author="Елисова" w:date="2020-07-29T16:51:00Z">
        <w:r w:rsidRPr="006046A9">
          <w:rPr>
            <w:sz w:val="28"/>
            <w:szCs w:val="28"/>
            <w:lang w:val="ru-RU"/>
            <w:rPrChange w:id="106" w:author="Елисова" w:date="2020-07-29T16:51:00Z">
              <w:rPr>
                <w:b/>
                <w:sz w:val="28"/>
                <w:szCs w:val="28"/>
                <w:lang w:val="ru-RU"/>
              </w:rPr>
            </w:rPrChange>
          </w:rPr>
          <w:t>Раздел водоснабжения не описан вообще.</w:t>
        </w:r>
      </w:ins>
    </w:p>
    <w:p w14:paraId="7E39C4E4" w14:textId="77777777" w:rsidR="006046A9" w:rsidRPr="006046A9" w:rsidRDefault="006046A9" w:rsidP="006046A9">
      <w:pPr>
        <w:pStyle w:val="a0"/>
        <w:jc w:val="left"/>
        <w:rPr>
          <w:ins w:id="107" w:author="Елисова" w:date="2020-07-29T16:51:00Z"/>
          <w:sz w:val="28"/>
          <w:szCs w:val="28"/>
          <w:lang w:val="ru-RU"/>
          <w:rPrChange w:id="108" w:author="Елисова" w:date="2020-07-29T16:51:00Z">
            <w:rPr>
              <w:ins w:id="109" w:author="Елисова" w:date="2020-07-29T16:51:00Z"/>
              <w:b/>
              <w:sz w:val="28"/>
              <w:szCs w:val="28"/>
              <w:lang w:val="ru-RU"/>
            </w:rPr>
          </w:rPrChange>
        </w:rPr>
      </w:pPr>
      <w:ins w:id="110" w:author="Елисова" w:date="2020-07-29T16:51:00Z">
        <w:r w:rsidRPr="006046A9">
          <w:rPr>
            <w:sz w:val="28"/>
            <w:szCs w:val="28"/>
            <w:lang w:val="ru-RU"/>
            <w:rPrChange w:id="111" w:author="Елисова" w:date="2020-07-29T16:51:00Z">
              <w:rPr>
                <w:b/>
                <w:sz w:val="28"/>
                <w:szCs w:val="28"/>
                <w:lang w:val="ru-RU"/>
              </w:rPr>
            </w:rPrChange>
          </w:rPr>
          <w:t>Водопроводные сети протяженностью 8,30 км.</w:t>
        </w:r>
      </w:ins>
    </w:p>
    <w:p w14:paraId="09434B67" w14:textId="77777777" w:rsidR="006046A9" w:rsidRPr="006046A9" w:rsidRDefault="006046A9" w:rsidP="006046A9">
      <w:pPr>
        <w:pStyle w:val="a0"/>
        <w:jc w:val="left"/>
        <w:rPr>
          <w:ins w:id="112" w:author="Елисова" w:date="2020-07-29T16:51:00Z"/>
          <w:sz w:val="28"/>
          <w:szCs w:val="28"/>
          <w:lang w:val="ru-RU"/>
          <w:rPrChange w:id="113" w:author="Елисова" w:date="2020-07-29T16:51:00Z">
            <w:rPr>
              <w:ins w:id="114" w:author="Елисова" w:date="2020-07-29T16:51:00Z"/>
              <w:b/>
              <w:sz w:val="28"/>
              <w:szCs w:val="28"/>
              <w:lang w:val="ru-RU"/>
            </w:rPr>
          </w:rPrChange>
        </w:rPr>
      </w:pPr>
      <w:ins w:id="115" w:author="Елисова" w:date="2020-07-29T16:51:00Z">
        <w:r w:rsidRPr="006046A9">
          <w:rPr>
            <w:sz w:val="28"/>
            <w:szCs w:val="28"/>
            <w:lang w:val="ru-RU"/>
            <w:rPrChange w:id="116" w:author="Елисова" w:date="2020-07-29T16:51:00Z">
              <w:rPr>
                <w:b/>
                <w:sz w:val="28"/>
                <w:szCs w:val="28"/>
                <w:lang w:val="ru-RU"/>
              </w:rPr>
            </w:rPrChange>
          </w:rPr>
          <w:t>В 2019 году строительство водопроводной сети 6,8 км, а также установка павильона чистой воды.</w:t>
        </w:r>
      </w:ins>
    </w:p>
    <w:p w14:paraId="4DE2AAF8" w14:textId="75B06989" w:rsidR="006046A9" w:rsidRPr="006046A9" w:rsidRDefault="006046A9" w:rsidP="006046A9">
      <w:pPr>
        <w:pStyle w:val="a0"/>
        <w:jc w:val="left"/>
        <w:rPr>
          <w:ins w:id="117" w:author="Елисова" w:date="2020-07-29T16:50:00Z"/>
          <w:sz w:val="28"/>
          <w:szCs w:val="28"/>
          <w:lang w:val="ru-RU"/>
          <w:rPrChange w:id="118" w:author="Елисова" w:date="2020-07-29T16:51:00Z">
            <w:rPr>
              <w:ins w:id="119" w:author="Елисова" w:date="2020-07-29T16:50:00Z"/>
              <w:b/>
              <w:sz w:val="28"/>
              <w:szCs w:val="28"/>
              <w:lang w:val="ru-RU"/>
            </w:rPr>
          </w:rPrChange>
        </w:rPr>
      </w:pPr>
      <w:ins w:id="120" w:author="Елисова" w:date="2020-07-29T16:51:00Z">
        <w:r w:rsidRPr="006046A9">
          <w:rPr>
            <w:sz w:val="28"/>
            <w:szCs w:val="28"/>
            <w:lang w:val="ru-RU"/>
            <w:rPrChange w:id="121" w:author="Елисова" w:date="2020-07-29T16:51:00Z">
              <w:rPr>
                <w:b/>
                <w:sz w:val="28"/>
                <w:szCs w:val="28"/>
                <w:lang w:val="ru-RU"/>
              </w:rPr>
            </w:rPrChange>
          </w:rPr>
          <w:t>Планируется на перспективу строительство двух водозаборных скважин.</w:t>
        </w:r>
      </w:ins>
    </w:p>
    <w:p w14:paraId="1F73DAC4" w14:textId="77777777" w:rsidR="00A726F2" w:rsidRPr="00E7324E" w:rsidRDefault="00A726F2" w:rsidP="00A726F2">
      <w:pPr>
        <w:pStyle w:val="a0"/>
        <w:jc w:val="left"/>
        <w:rPr>
          <w:b/>
          <w:sz w:val="28"/>
          <w:szCs w:val="28"/>
          <w:lang w:val="ru-RU"/>
        </w:rPr>
      </w:pPr>
      <w:r w:rsidRPr="00E7324E">
        <w:rPr>
          <w:b/>
          <w:sz w:val="28"/>
          <w:szCs w:val="28"/>
          <w:lang w:val="ru-RU"/>
        </w:rPr>
        <w:t>Водоотведение</w:t>
      </w:r>
    </w:p>
    <w:p w14:paraId="3A9C620D" w14:textId="77777777" w:rsidR="00A726F2" w:rsidRDefault="00A726F2" w:rsidP="00A726F2">
      <w:pPr>
        <w:pStyle w:val="a0"/>
        <w:rPr>
          <w:ins w:id="122" w:author="Елисова" w:date="2020-07-29T16:51:00Z"/>
          <w:sz w:val="28"/>
          <w:szCs w:val="28"/>
          <w:lang w:val="ru-RU"/>
        </w:rPr>
      </w:pPr>
      <w:commentRangeStart w:id="123"/>
      <w:r w:rsidRPr="00E7324E">
        <w:rPr>
          <w:sz w:val="28"/>
          <w:szCs w:val="28"/>
          <w:lang w:val="ru-RU"/>
        </w:rPr>
        <w:t>По централизованной схеме стоки отводятся от зданий общественного центра и прилегающих домов</w:t>
      </w:r>
      <w:commentRangeEnd w:id="123"/>
      <w:r w:rsidR="001415EF">
        <w:rPr>
          <w:rStyle w:val="afff9"/>
          <w:lang w:val="ru-RU" w:eastAsia="ru-RU" w:bidi="ar-SA"/>
        </w:rPr>
        <w:commentReference w:id="123"/>
      </w:r>
      <w:r w:rsidRPr="00E7324E">
        <w:rPr>
          <w:sz w:val="28"/>
          <w:szCs w:val="28"/>
          <w:lang w:val="ru-RU"/>
        </w:rPr>
        <w:t>. Используются выгребные ёмкости. Население пользуется надворными уборными.</w:t>
      </w:r>
    </w:p>
    <w:p w14:paraId="15E7274A" w14:textId="2B0A3817" w:rsidR="001415EF" w:rsidRPr="00E7324E" w:rsidRDefault="001415EF" w:rsidP="00A726F2">
      <w:pPr>
        <w:pStyle w:val="a0"/>
        <w:rPr>
          <w:sz w:val="28"/>
          <w:szCs w:val="28"/>
          <w:lang w:val="ru-RU"/>
        </w:rPr>
      </w:pPr>
      <w:ins w:id="124" w:author="Елисова" w:date="2020-07-29T16:51:00Z">
        <w:r w:rsidRPr="001415EF">
          <w:rPr>
            <w:sz w:val="28"/>
            <w:szCs w:val="28"/>
            <w:lang w:val="ru-RU"/>
          </w:rPr>
          <w:t>Водоотведение нет, на территории осуществляется вывоз ЖБО (жидких-бытовых отходов).</w:t>
        </w:r>
      </w:ins>
    </w:p>
    <w:p w14:paraId="1C6A6631" w14:textId="77777777" w:rsidR="00A726F2" w:rsidRPr="00E7324E" w:rsidRDefault="00A726F2" w:rsidP="00A726F2">
      <w:pPr>
        <w:pStyle w:val="a0"/>
        <w:spacing w:before="120"/>
        <w:rPr>
          <w:b/>
          <w:sz w:val="28"/>
          <w:szCs w:val="28"/>
          <w:lang w:val="ru-RU"/>
        </w:rPr>
      </w:pPr>
      <w:r w:rsidRPr="00E7324E">
        <w:rPr>
          <w:b/>
          <w:sz w:val="28"/>
          <w:szCs w:val="28"/>
          <w:lang w:val="ru-RU"/>
        </w:rPr>
        <w:t>Теплоснабжение</w:t>
      </w:r>
    </w:p>
    <w:p w14:paraId="38DF14A2" w14:textId="1EA22227" w:rsidR="00A726F2" w:rsidRDefault="00A726F2" w:rsidP="00A726F2">
      <w:pPr>
        <w:pStyle w:val="a0"/>
        <w:rPr>
          <w:ins w:id="125" w:author="Елисова" w:date="2020-07-29T16:52:00Z"/>
          <w:sz w:val="28"/>
          <w:szCs w:val="28"/>
          <w:lang w:val="ru-RU"/>
        </w:rPr>
      </w:pPr>
      <w:r w:rsidRPr="00E7324E">
        <w:rPr>
          <w:sz w:val="28"/>
          <w:szCs w:val="28"/>
          <w:lang w:val="ru-RU"/>
        </w:rPr>
        <w:t>Теплоснабже</w:t>
      </w:r>
      <w:r w:rsidR="00140882" w:rsidRPr="00E7324E">
        <w:rPr>
          <w:sz w:val="28"/>
          <w:szCs w:val="28"/>
          <w:lang w:val="ru-RU"/>
        </w:rPr>
        <w:t>ние осуществляется от котельных.</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03"/>
        <w:gridCol w:w="4253"/>
      </w:tblGrid>
      <w:tr w:rsidR="001415EF" w:rsidRPr="001415EF" w14:paraId="7B107DCF" w14:textId="77777777" w:rsidTr="00E822E3">
        <w:trPr>
          <w:ins w:id="126" w:author="Елисова" w:date="2020-07-29T16:52:00Z"/>
        </w:trPr>
        <w:tc>
          <w:tcPr>
            <w:tcW w:w="5103" w:type="dxa"/>
            <w:shd w:val="clear" w:color="auto" w:fill="D9D9D9"/>
          </w:tcPr>
          <w:p w14:paraId="5C99A9DA" w14:textId="77777777" w:rsidR="001415EF" w:rsidRPr="001415EF" w:rsidRDefault="001415EF" w:rsidP="001415EF">
            <w:pPr>
              <w:pStyle w:val="a0"/>
              <w:rPr>
                <w:ins w:id="127" w:author="Елисова" w:date="2020-07-29T16:52:00Z"/>
                <w:sz w:val="28"/>
                <w:szCs w:val="28"/>
              </w:rPr>
            </w:pPr>
            <w:ins w:id="128" w:author="Елисова" w:date="2020-07-29T16:52:00Z">
              <w:r w:rsidRPr="001415EF">
                <w:rPr>
                  <w:sz w:val="28"/>
                  <w:szCs w:val="28"/>
                </w:rPr>
                <w:t>Наименование населенного пункта</w:t>
              </w:r>
            </w:ins>
          </w:p>
        </w:tc>
        <w:tc>
          <w:tcPr>
            <w:tcW w:w="4253" w:type="dxa"/>
            <w:shd w:val="clear" w:color="auto" w:fill="D9D9D9"/>
          </w:tcPr>
          <w:p w14:paraId="0E15F2CE" w14:textId="77777777" w:rsidR="001415EF" w:rsidRPr="001415EF" w:rsidRDefault="001415EF" w:rsidP="001415EF">
            <w:pPr>
              <w:pStyle w:val="a0"/>
              <w:rPr>
                <w:ins w:id="129" w:author="Елисова" w:date="2020-07-29T16:52:00Z"/>
                <w:sz w:val="28"/>
                <w:szCs w:val="28"/>
              </w:rPr>
            </w:pPr>
            <w:ins w:id="130" w:author="Елисова" w:date="2020-07-29T16:52:00Z">
              <w:r w:rsidRPr="001415EF">
                <w:rPr>
                  <w:sz w:val="28"/>
                  <w:szCs w:val="28"/>
                </w:rPr>
                <w:t>Количество котельных</w:t>
              </w:r>
            </w:ins>
          </w:p>
        </w:tc>
      </w:tr>
      <w:tr w:rsidR="001415EF" w:rsidRPr="001415EF" w14:paraId="168A2CF6" w14:textId="77777777" w:rsidTr="00E822E3">
        <w:trPr>
          <w:ins w:id="131" w:author="Елисова" w:date="2020-07-29T16:52:00Z"/>
        </w:trPr>
        <w:tc>
          <w:tcPr>
            <w:tcW w:w="5103" w:type="dxa"/>
            <w:shd w:val="clear" w:color="auto" w:fill="D9D9D9"/>
          </w:tcPr>
          <w:p w14:paraId="42B75826" w14:textId="77777777" w:rsidR="001415EF" w:rsidRPr="001415EF" w:rsidRDefault="001415EF" w:rsidP="001415EF">
            <w:pPr>
              <w:pStyle w:val="a0"/>
              <w:rPr>
                <w:ins w:id="132" w:author="Елисова" w:date="2020-07-29T16:52:00Z"/>
                <w:sz w:val="28"/>
                <w:szCs w:val="28"/>
              </w:rPr>
            </w:pPr>
            <w:ins w:id="133" w:author="Елисова" w:date="2020-07-29T16:52:00Z">
              <w:r w:rsidRPr="001415EF">
                <w:rPr>
                  <w:sz w:val="28"/>
                  <w:szCs w:val="28"/>
                </w:rPr>
                <w:t>с. Кирза</w:t>
              </w:r>
            </w:ins>
          </w:p>
        </w:tc>
        <w:tc>
          <w:tcPr>
            <w:tcW w:w="4253" w:type="dxa"/>
          </w:tcPr>
          <w:p w14:paraId="0EBD7DA7" w14:textId="77777777" w:rsidR="001415EF" w:rsidRPr="001415EF" w:rsidRDefault="001415EF" w:rsidP="001415EF">
            <w:pPr>
              <w:pStyle w:val="a0"/>
              <w:rPr>
                <w:ins w:id="134" w:author="Елисова" w:date="2020-07-29T16:52:00Z"/>
                <w:sz w:val="28"/>
                <w:szCs w:val="28"/>
              </w:rPr>
            </w:pPr>
            <w:ins w:id="135" w:author="Елисова" w:date="2020-07-29T16:52:00Z">
              <w:r w:rsidRPr="001415EF">
                <w:rPr>
                  <w:sz w:val="28"/>
                  <w:szCs w:val="28"/>
                </w:rPr>
                <w:t>2</w:t>
              </w:r>
            </w:ins>
          </w:p>
        </w:tc>
      </w:tr>
    </w:tbl>
    <w:p w14:paraId="4DEBA32C" w14:textId="77777777" w:rsidR="001415EF" w:rsidRPr="001415EF" w:rsidRDefault="001415EF" w:rsidP="001415EF">
      <w:pPr>
        <w:pStyle w:val="a0"/>
        <w:rPr>
          <w:ins w:id="136" w:author="Елисова" w:date="2020-07-29T16:52:00Z"/>
          <w:sz w:val="28"/>
          <w:szCs w:val="28"/>
          <w:lang w:val="ru-RU"/>
          <w:rPrChange w:id="137" w:author="Елисова" w:date="2020-07-29T16:52:00Z">
            <w:rPr>
              <w:ins w:id="138" w:author="Елисова" w:date="2020-07-29T16:52:00Z"/>
              <w:sz w:val="28"/>
              <w:szCs w:val="28"/>
            </w:rPr>
          </w:rPrChange>
        </w:rPr>
      </w:pPr>
      <w:ins w:id="139" w:author="Елисова" w:date="2020-07-29T16:52:00Z">
        <w:r w:rsidRPr="001415EF">
          <w:rPr>
            <w:sz w:val="28"/>
            <w:szCs w:val="28"/>
            <w:lang w:val="ru-RU"/>
            <w:rPrChange w:id="140" w:author="Елисова" w:date="2020-07-29T16:52:00Z">
              <w:rPr>
                <w:sz w:val="28"/>
                <w:szCs w:val="28"/>
              </w:rPr>
            </w:rPrChange>
          </w:rPr>
          <w:t>Раздел теплоснабжения не описан вообще.</w:t>
        </w:r>
      </w:ins>
    </w:p>
    <w:p w14:paraId="63DFA59A" w14:textId="77777777" w:rsidR="001415EF" w:rsidRPr="001415EF" w:rsidRDefault="001415EF" w:rsidP="001415EF">
      <w:pPr>
        <w:pStyle w:val="a0"/>
        <w:rPr>
          <w:ins w:id="141" w:author="Елисова" w:date="2020-07-29T16:52:00Z"/>
          <w:sz w:val="28"/>
          <w:szCs w:val="28"/>
        </w:rPr>
      </w:pPr>
      <w:ins w:id="142" w:author="Елисова" w:date="2020-07-29T16:52:00Z">
        <w:r w:rsidRPr="001415EF">
          <w:rPr>
            <w:sz w:val="28"/>
            <w:szCs w:val="28"/>
            <w:lang w:val="ru-RU"/>
            <w:rPrChange w:id="143" w:author="Елисова" w:date="2020-07-29T16:52:00Z">
              <w:rPr>
                <w:sz w:val="28"/>
                <w:szCs w:val="28"/>
              </w:rPr>
            </w:rPrChange>
          </w:rPr>
          <w:t xml:space="preserve">Теплоснабжение осуществляется от котельной предприятия ЖКХ, мощность котельной 3 Гкал, школьная котельная в нерабочем состоянии. </w:t>
        </w:r>
        <w:r w:rsidRPr="001415EF">
          <w:rPr>
            <w:sz w:val="28"/>
            <w:szCs w:val="28"/>
          </w:rPr>
          <w:t>Протяженность тепловых сетей 1,95 км (в двухтрубном исчислении).</w:t>
        </w:r>
      </w:ins>
    </w:p>
    <w:p w14:paraId="1F40410E" w14:textId="77777777" w:rsidR="001415EF" w:rsidRPr="00E7324E" w:rsidRDefault="001415EF" w:rsidP="00A726F2">
      <w:pPr>
        <w:pStyle w:val="a0"/>
        <w:rPr>
          <w:sz w:val="28"/>
          <w:szCs w:val="28"/>
          <w:lang w:val="ru-RU"/>
        </w:rPr>
      </w:pPr>
    </w:p>
    <w:p w14:paraId="6127527B" w14:textId="77777777" w:rsidR="00A726F2" w:rsidRPr="00E7324E" w:rsidRDefault="00A726F2" w:rsidP="00A726F2">
      <w:pPr>
        <w:pStyle w:val="a0"/>
        <w:jc w:val="left"/>
        <w:rPr>
          <w:b/>
          <w:spacing w:val="-1"/>
          <w:sz w:val="28"/>
          <w:szCs w:val="28"/>
          <w:lang w:val="ru-RU" w:eastAsia="x-none" w:bidi="ar-SA"/>
        </w:rPr>
      </w:pPr>
      <w:r w:rsidRPr="00E7324E">
        <w:rPr>
          <w:b/>
          <w:spacing w:val="-1"/>
          <w:sz w:val="28"/>
          <w:szCs w:val="28"/>
          <w:lang w:val="ru-RU" w:eastAsia="x-none" w:bidi="ar-SA"/>
        </w:rPr>
        <w:t>Электроснабжение</w:t>
      </w:r>
    </w:p>
    <w:p w14:paraId="3C942B66" w14:textId="1C32689E" w:rsidR="00A726F2" w:rsidRDefault="00A726F2" w:rsidP="00A726F2">
      <w:pPr>
        <w:pStyle w:val="a0"/>
        <w:rPr>
          <w:sz w:val="28"/>
          <w:szCs w:val="28"/>
          <w:lang w:val="ru-RU"/>
        </w:rPr>
      </w:pPr>
      <w:r w:rsidRPr="00E7324E">
        <w:rPr>
          <w:sz w:val="28"/>
          <w:szCs w:val="28"/>
          <w:lang w:val="ru-RU"/>
        </w:rPr>
        <w:t>В существующем положении электроснабжение сельсовета осуществляется от подстанции ПС «Кирза»</w:t>
      </w:r>
      <w:r w:rsidR="0075082E">
        <w:rPr>
          <w:sz w:val="28"/>
          <w:szCs w:val="28"/>
          <w:lang w:val="ru-RU"/>
        </w:rPr>
        <w:t>.</w:t>
      </w:r>
    </w:p>
    <w:p w14:paraId="54E43B15" w14:textId="33DA1119" w:rsidR="0075082E" w:rsidRDefault="0075082E" w:rsidP="00A726F2">
      <w:pPr>
        <w:pStyle w:val="a0"/>
        <w:rPr>
          <w:sz w:val="28"/>
          <w:szCs w:val="28"/>
          <w:lang w:val="ru-RU"/>
        </w:rPr>
      </w:pPr>
      <w:r>
        <w:rPr>
          <w:sz w:val="28"/>
          <w:szCs w:val="28"/>
          <w:lang w:val="ru-RU"/>
        </w:rPr>
        <w:t>На территории Кирзинского сельсовета расположены следующие ЛЭП и ПС, входящие в зону эксплуатационной ответственности АО «РЭС»:</w:t>
      </w:r>
    </w:p>
    <w:p w14:paraId="4FCECB51" w14:textId="1FF8B21E" w:rsidR="0075082E" w:rsidRPr="00FA4677" w:rsidRDefault="0075082E" w:rsidP="00FA4677">
      <w:pPr>
        <w:pStyle w:val="a0"/>
        <w:numPr>
          <w:ilvl w:val="0"/>
          <w:numId w:val="13"/>
        </w:numPr>
        <w:rPr>
          <w:sz w:val="28"/>
          <w:szCs w:val="28"/>
          <w:lang w:val="ru-RU"/>
        </w:rPr>
      </w:pPr>
      <w:r w:rsidRPr="00FA4677">
        <w:rPr>
          <w:sz w:val="28"/>
          <w:szCs w:val="28"/>
          <w:lang w:val="ru-RU"/>
        </w:rPr>
        <w:t>ВЛ 110 кВ Ордынская – Кочки с отпайками (3-29);</w:t>
      </w:r>
    </w:p>
    <w:p w14:paraId="22D5E55E" w14:textId="5B2F7084" w:rsidR="0075082E" w:rsidRPr="00FA4677" w:rsidRDefault="0075082E" w:rsidP="00FA4677">
      <w:pPr>
        <w:pStyle w:val="a0"/>
        <w:numPr>
          <w:ilvl w:val="0"/>
          <w:numId w:val="13"/>
        </w:numPr>
        <w:rPr>
          <w:sz w:val="28"/>
          <w:szCs w:val="28"/>
          <w:lang w:val="ru-RU"/>
        </w:rPr>
      </w:pPr>
      <w:r w:rsidRPr="00FA4677">
        <w:rPr>
          <w:sz w:val="28"/>
          <w:szCs w:val="28"/>
          <w:lang w:val="ru-RU"/>
        </w:rPr>
        <w:t>ВЛ 35 кВ 35341/35342</w:t>
      </w:r>
      <w:r w:rsidR="00FA4677" w:rsidRPr="00FA4677">
        <w:rPr>
          <w:sz w:val="28"/>
          <w:szCs w:val="28"/>
          <w:lang w:val="ru-RU"/>
        </w:rPr>
        <w:t xml:space="preserve"> Спирино – Кирза;</w:t>
      </w:r>
    </w:p>
    <w:p w14:paraId="441772E3" w14:textId="06A29E60" w:rsidR="00FA4677" w:rsidRDefault="00FA4677" w:rsidP="00FA4677">
      <w:pPr>
        <w:pStyle w:val="a0"/>
        <w:numPr>
          <w:ilvl w:val="0"/>
          <w:numId w:val="13"/>
        </w:numPr>
        <w:rPr>
          <w:sz w:val="28"/>
          <w:szCs w:val="28"/>
          <w:lang w:val="ru-RU"/>
        </w:rPr>
      </w:pPr>
      <w:r w:rsidRPr="00FA4677">
        <w:rPr>
          <w:sz w:val="28"/>
          <w:szCs w:val="28"/>
          <w:lang w:val="ru-RU"/>
        </w:rPr>
        <w:t>ПС 110 кВ Кирза;</w:t>
      </w:r>
    </w:p>
    <w:p w14:paraId="79A1F37B" w14:textId="41A78C37" w:rsidR="00FA4677" w:rsidRDefault="00FA4677" w:rsidP="00FA4677">
      <w:pPr>
        <w:pStyle w:val="a0"/>
        <w:rPr>
          <w:sz w:val="28"/>
          <w:szCs w:val="28"/>
          <w:lang w:val="ru-RU"/>
        </w:rPr>
      </w:pPr>
      <w:r>
        <w:rPr>
          <w:sz w:val="28"/>
          <w:szCs w:val="28"/>
          <w:lang w:val="ru-RU"/>
        </w:rPr>
        <w:t>Территория Кирзинского сельсовета находится в зоне действия ПС 110 кВ Кирза АО «РЭС».</w:t>
      </w:r>
    </w:p>
    <w:p w14:paraId="69C9EE47" w14:textId="054F9BF1" w:rsidR="00FA4677" w:rsidRPr="00AC0BA5" w:rsidRDefault="00FA4677" w:rsidP="00FA4677">
      <w:pPr>
        <w:pStyle w:val="a0"/>
        <w:rPr>
          <w:sz w:val="28"/>
          <w:szCs w:val="28"/>
          <w:lang w:val="ru-RU"/>
        </w:rPr>
      </w:pPr>
      <w:r>
        <w:rPr>
          <w:sz w:val="28"/>
          <w:szCs w:val="28"/>
          <w:lang w:val="ru-RU"/>
        </w:rPr>
        <w:t>Свободная для технологического присоединения потребителей мощность на ПС 110 кВ Кирза по состоянию на 01.01.2020 г. составляет 1,13 МВт.</w:t>
      </w:r>
    </w:p>
    <w:p w14:paraId="2A00BEBC" w14:textId="77777777" w:rsidR="00FA4677" w:rsidRPr="00FA4677" w:rsidRDefault="00FA4677" w:rsidP="00FA4677">
      <w:pPr>
        <w:pStyle w:val="a0"/>
        <w:ind w:left="1429" w:firstLine="0"/>
        <w:rPr>
          <w:sz w:val="28"/>
          <w:szCs w:val="28"/>
          <w:lang w:val="ru-RU"/>
        </w:rPr>
      </w:pPr>
    </w:p>
    <w:p w14:paraId="1B51C56B" w14:textId="529F3D83" w:rsidR="00A726F2" w:rsidRPr="00E7324E" w:rsidRDefault="00A726F2" w:rsidP="00FA4677">
      <w:pPr>
        <w:pStyle w:val="a0"/>
        <w:rPr>
          <w:b/>
          <w:sz w:val="28"/>
          <w:szCs w:val="28"/>
          <w:lang w:val="ru-RU"/>
        </w:rPr>
      </w:pPr>
      <w:r w:rsidRPr="00E7324E">
        <w:rPr>
          <w:b/>
          <w:sz w:val="28"/>
          <w:szCs w:val="28"/>
          <w:lang w:val="ru-RU"/>
        </w:rPr>
        <w:t>Газоснабжение</w:t>
      </w:r>
    </w:p>
    <w:p w14:paraId="2B0F59C9" w14:textId="2ED0C352" w:rsidR="00A726F2" w:rsidRPr="00E7324E" w:rsidRDefault="00E231BE" w:rsidP="00A726F2">
      <w:pPr>
        <w:pStyle w:val="a0"/>
        <w:rPr>
          <w:sz w:val="28"/>
          <w:szCs w:val="28"/>
          <w:lang w:val="ru-RU"/>
        </w:rPr>
      </w:pPr>
      <w:r w:rsidRPr="00E7324E">
        <w:rPr>
          <w:sz w:val="28"/>
          <w:szCs w:val="28"/>
          <w:lang w:val="ru-RU"/>
        </w:rPr>
        <w:lastRenderedPageBreak/>
        <w:t>В настоящее время села не</w:t>
      </w:r>
      <w:r w:rsidR="00A726F2" w:rsidRPr="00E7324E">
        <w:rPr>
          <w:sz w:val="28"/>
          <w:szCs w:val="28"/>
          <w:lang w:val="ru-RU"/>
        </w:rPr>
        <w:t>газифицированы, частично используется сжиженный газ для хозяйственно – бытовых нужд в баллонах.</w:t>
      </w:r>
    </w:p>
    <w:p w14:paraId="19E1F59C" w14:textId="77BCD8C8" w:rsidR="00E231BE" w:rsidRDefault="00E231BE" w:rsidP="00A726F2">
      <w:pPr>
        <w:pStyle w:val="a0"/>
        <w:rPr>
          <w:ins w:id="144" w:author="Елисова" w:date="2020-07-29T16:52:00Z"/>
          <w:sz w:val="28"/>
          <w:szCs w:val="28"/>
          <w:lang w:val="ru-RU"/>
        </w:rPr>
      </w:pPr>
      <w:r w:rsidRPr="00E7324E">
        <w:rPr>
          <w:sz w:val="28"/>
          <w:szCs w:val="28"/>
          <w:lang w:val="ru-RU"/>
        </w:rPr>
        <w:t>В настоящее время Кирзинский сельсовет газифицируется.</w:t>
      </w:r>
    </w:p>
    <w:p w14:paraId="0E7D56BB" w14:textId="6C3DF998" w:rsidR="001415EF" w:rsidRPr="00E7324E" w:rsidRDefault="001415EF" w:rsidP="00A726F2">
      <w:pPr>
        <w:pStyle w:val="a0"/>
        <w:rPr>
          <w:sz w:val="28"/>
          <w:szCs w:val="28"/>
          <w:lang w:val="ru-RU"/>
        </w:rPr>
      </w:pPr>
      <w:ins w:id="145" w:author="Елисова" w:date="2020-07-29T16:52:00Z">
        <w:r w:rsidRPr="001415EF">
          <w:rPr>
            <w:sz w:val="28"/>
            <w:szCs w:val="28"/>
            <w:lang w:val="ru-RU"/>
          </w:rPr>
          <w:t>В настоящее время осуществляется газификация с. Кирза, протяженность газовах сетей 53 км., в перспективе планируется строительство двух газовых котельных.</w:t>
        </w:r>
      </w:ins>
    </w:p>
    <w:p w14:paraId="51DBA3E6" w14:textId="4B9F0898" w:rsidR="003344D3" w:rsidRPr="00E7324E" w:rsidRDefault="003344D3" w:rsidP="003344D3">
      <w:pPr>
        <w:pStyle w:val="a0"/>
        <w:spacing w:before="120"/>
        <w:rPr>
          <w:sz w:val="28"/>
          <w:szCs w:val="28"/>
          <w:lang w:val="ru-RU"/>
        </w:rPr>
      </w:pPr>
      <w:r w:rsidRPr="00E7324E">
        <w:rPr>
          <w:b/>
          <w:sz w:val="28"/>
          <w:szCs w:val="28"/>
          <w:lang w:val="ru-RU"/>
        </w:rPr>
        <w:t>Санитарная очистка территории</w:t>
      </w:r>
    </w:p>
    <w:p w14:paraId="2CDB7267" w14:textId="77777777" w:rsidR="00B918B8" w:rsidRDefault="00B918B8" w:rsidP="00B918B8">
      <w:pPr>
        <w:pStyle w:val="a0"/>
        <w:rPr>
          <w:sz w:val="28"/>
          <w:szCs w:val="28"/>
          <w:lang w:val="ru-RU"/>
        </w:rPr>
      </w:pPr>
      <w:r w:rsidRPr="00A77607">
        <w:rPr>
          <w:sz w:val="28"/>
          <w:szCs w:val="28"/>
          <w:lang w:val="ru-RU"/>
        </w:rPr>
        <w:t>В целях организации и осуществлен</w:t>
      </w:r>
      <w:r>
        <w:rPr>
          <w:sz w:val="28"/>
          <w:szCs w:val="28"/>
          <w:lang w:val="ru-RU"/>
        </w:rPr>
        <w:t>ия деятельности по сбору, транс</w:t>
      </w:r>
      <w:r w:rsidRPr="00A77607">
        <w:rPr>
          <w:sz w:val="28"/>
          <w:szCs w:val="28"/>
          <w:lang w:val="ru-RU"/>
        </w:rPr>
        <w:t>портированию, обработке, утилизации,</w:t>
      </w:r>
      <w:r>
        <w:rPr>
          <w:sz w:val="28"/>
          <w:szCs w:val="28"/>
          <w:lang w:val="ru-RU"/>
        </w:rPr>
        <w:t xml:space="preserve"> обезвреживанию, захоронению от</w:t>
      </w:r>
      <w:r w:rsidRPr="00A77607">
        <w:rPr>
          <w:sz w:val="28"/>
          <w:szCs w:val="28"/>
          <w:lang w:val="ru-RU"/>
        </w:rPr>
        <w:t>ходов постановлением Правительства Новосибирской области от 26.09.2016 № 292-п утверждена терри</w:t>
      </w:r>
      <w:r>
        <w:rPr>
          <w:sz w:val="28"/>
          <w:szCs w:val="28"/>
          <w:lang w:val="ru-RU"/>
        </w:rPr>
        <w:t>ториальная схема обращения с от</w:t>
      </w:r>
      <w:r w:rsidRPr="00A77607">
        <w:rPr>
          <w:sz w:val="28"/>
          <w:szCs w:val="28"/>
          <w:lang w:val="ru-RU"/>
        </w:rPr>
        <w:t>ходами, в том числе с твердыми ко</w:t>
      </w:r>
      <w:r>
        <w:rPr>
          <w:sz w:val="28"/>
          <w:szCs w:val="28"/>
          <w:lang w:val="ru-RU"/>
        </w:rPr>
        <w:t>ммунальными отходами, Новосибир</w:t>
      </w:r>
      <w:r w:rsidRPr="00A77607">
        <w:rPr>
          <w:sz w:val="28"/>
          <w:szCs w:val="28"/>
          <w:lang w:val="ru-RU"/>
        </w:rPr>
        <w:t>ской области.</w:t>
      </w:r>
    </w:p>
    <w:p w14:paraId="79C0B461" w14:textId="77777777" w:rsidR="00B918B8" w:rsidRDefault="00B918B8" w:rsidP="00B918B8">
      <w:pPr>
        <w:pStyle w:val="a0"/>
        <w:rPr>
          <w:sz w:val="28"/>
          <w:szCs w:val="28"/>
          <w:lang w:val="ru-RU"/>
        </w:rPr>
      </w:pPr>
      <w:r>
        <w:rPr>
          <w:sz w:val="28"/>
          <w:szCs w:val="28"/>
          <w:lang w:val="ru-RU"/>
        </w:rPr>
        <w:t>Территорию Новосибирской области обслуживает региональный оператор по обращению с ТКО: ООО «Экология-Новосибирск».</w:t>
      </w:r>
    </w:p>
    <w:p w14:paraId="70D4DAB5" w14:textId="77777777" w:rsidR="00B918B8" w:rsidRDefault="00B918B8" w:rsidP="00B918B8">
      <w:pPr>
        <w:pStyle w:val="a0"/>
        <w:rPr>
          <w:sz w:val="28"/>
          <w:szCs w:val="28"/>
          <w:lang w:val="ru-RU"/>
        </w:rPr>
      </w:pPr>
      <w:r>
        <w:rPr>
          <w:sz w:val="28"/>
          <w:szCs w:val="28"/>
          <w:lang w:val="ru-RU"/>
        </w:rPr>
        <w:t>В соответствии с постановлением Правительства РФ от 12.11.2016 г. № 1156 «Об обращении с твердыми коммунальными отходами и внесении изменения в постановление Правительства РФ от 25.08.2008 г. № 641, региональный оператор осуществляет сбор. транспортирование, обработку, утилизацию, обезвреживание, захоронение ТКО самостоятельно или с привлечением операторов по обращению с ТКО.</w:t>
      </w:r>
    </w:p>
    <w:p w14:paraId="30D73A21" w14:textId="77777777" w:rsidR="00B918B8" w:rsidRPr="00AC0BA5" w:rsidRDefault="00B918B8" w:rsidP="00B918B8">
      <w:pPr>
        <w:pStyle w:val="a0"/>
        <w:rPr>
          <w:sz w:val="28"/>
          <w:szCs w:val="28"/>
          <w:lang w:val="ru-RU"/>
        </w:rPr>
      </w:pPr>
      <w:r w:rsidRPr="00AC0BA5">
        <w:rPr>
          <w:sz w:val="28"/>
          <w:szCs w:val="28"/>
          <w:lang w:val="ru-RU"/>
        </w:rPr>
        <w:t xml:space="preserve">Сбор, транспортирование и размещение отходов I-IV класса, а также очистка территории населенных пунктов производится силами организаций, находящихся на территории сельсовета, а также самим населением. </w:t>
      </w:r>
    </w:p>
    <w:p w14:paraId="4BDDDEE0" w14:textId="77777777" w:rsidR="00B918B8" w:rsidRPr="00AC0BA5" w:rsidRDefault="00B918B8" w:rsidP="00B918B8">
      <w:pPr>
        <w:pStyle w:val="a0"/>
        <w:rPr>
          <w:sz w:val="28"/>
          <w:szCs w:val="28"/>
          <w:lang w:val="ru-RU"/>
        </w:rPr>
      </w:pPr>
      <w:bookmarkStart w:id="146" w:name="OLE_LINK16"/>
      <w:bookmarkStart w:id="147" w:name="OLE_LINK17"/>
      <w:r w:rsidRPr="00AC0BA5">
        <w:rPr>
          <w:sz w:val="28"/>
          <w:szCs w:val="28"/>
          <w:lang w:val="ru-RU"/>
        </w:rPr>
        <w:t>На территории муниципального образования предлагается следующая схема санитарной очистки:</w:t>
      </w:r>
    </w:p>
    <w:bookmarkEnd w:id="146"/>
    <w:bookmarkEnd w:id="147"/>
    <w:p w14:paraId="19BC1DE1" w14:textId="77777777" w:rsidR="00B918B8" w:rsidRPr="00AC0BA5" w:rsidRDefault="00B918B8" w:rsidP="00B918B8">
      <w:pPr>
        <w:pStyle w:val="a0"/>
        <w:rPr>
          <w:sz w:val="28"/>
          <w:szCs w:val="28"/>
          <w:lang w:val="ru-RU"/>
        </w:rPr>
      </w:pPr>
      <w:r w:rsidRPr="00AC0BA5">
        <w:rPr>
          <w:sz w:val="28"/>
          <w:szCs w:val="28"/>
          <w:lang w:val="ru-RU"/>
        </w:rPr>
        <w:t>1.Очистка населенных пунктов от твердых коммунальных отходов.</w:t>
      </w:r>
    </w:p>
    <w:p w14:paraId="60D306CB" w14:textId="77777777" w:rsidR="00B918B8" w:rsidRDefault="00B918B8" w:rsidP="00B918B8">
      <w:pPr>
        <w:pStyle w:val="a0"/>
        <w:rPr>
          <w:sz w:val="28"/>
          <w:szCs w:val="28"/>
          <w:lang w:val="ru-RU"/>
        </w:rPr>
      </w:pPr>
      <w:r w:rsidRPr="00AC0BA5">
        <w:rPr>
          <w:sz w:val="28"/>
          <w:szCs w:val="28"/>
          <w:lang w:val="ru-RU"/>
        </w:rPr>
        <w:t xml:space="preserve">Сбор твердых коммунальных отходов от жилых домов и общественных зданий проводить по планово-регулярной системе в контейнеры. Площадки под контейнеры должны быть удалены от жилых домов и учреждений на расстояние не менее 20, но не более </w:t>
      </w:r>
      <w:smartTag w:uri="urn:schemas-microsoft-com:office:smarttags" w:element="metricconverter">
        <w:smartTagPr>
          <w:attr w:name="ProductID" w:val="100 м"/>
        </w:smartTagPr>
        <w:r w:rsidRPr="00AC0BA5">
          <w:rPr>
            <w:sz w:val="28"/>
            <w:szCs w:val="28"/>
            <w:lang w:val="ru-RU"/>
          </w:rPr>
          <w:t>100 м</w:t>
        </w:r>
      </w:smartTag>
      <w:r w:rsidRPr="00AC0BA5">
        <w:rPr>
          <w:sz w:val="28"/>
          <w:szCs w:val="28"/>
          <w:lang w:val="ru-RU"/>
        </w:rPr>
        <w:t>, иметь ровное бетонное покрытие, и ограждены зелеными насаждениями.</w:t>
      </w:r>
    </w:p>
    <w:p w14:paraId="1AB89395" w14:textId="77777777" w:rsidR="00B918B8" w:rsidRPr="00AE3403" w:rsidRDefault="00B918B8" w:rsidP="00B918B8">
      <w:pPr>
        <w:pStyle w:val="a0"/>
        <w:rPr>
          <w:sz w:val="28"/>
          <w:szCs w:val="28"/>
          <w:lang w:val="ru-RU"/>
        </w:rPr>
      </w:pPr>
      <w:r w:rsidRPr="00AE3403">
        <w:rPr>
          <w:sz w:val="28"/>
          <w:szCs w:val="28"/>
          <w:lang w:val="ru-RU"/>
        </w:rPr>
        <w:t>Ордынский район входит в Новосибирский кластер. На территории Ордынского района предусмотрено наличие площадок временного накопления в р.п.</w:t>
      </w:r>
      <w:r>
        <w:rPr>
          <w:sz w:val="28"/>
          <w:szCs w:val="28"/>
          <w:lang w:val="ru-RU"/>
        </w:rPr>
        <w:t xml:space="preserve"> Ордынское и в с. Нижнекаменка.</w:t>
      </w:r>
    </w:p>
    <w:p w14:paraId="36027BF1" w14:textId="77777777" w:rsidR="00B918B8" w:rsidRPr="00AE3403" w:rsidRDefault="00B918B8" w:rsidP="00B918B8">
      <w:pPr>
        <w:pStyle w:val="a0"/>
        <w:rPr>
          <w:sz w:val="28"/>
          <w:szCs w:val="28"/>
          <w:lang w:val="ru-RU"/>
        </w:rPr>
      </w:pPr>
      <w:r w:rsidRPr="00AE3403">
        <w:rPr>
          <w:sz w:val="28"/>
          <w:szCs w:val="28"/>
          <w:lang w:val="ru-RU"/>
        </w:rPr>
        <w:t>Для транспортирования отходов из населенных пунктов, входящих в состав Ордынского района, организуются одно- или многоэтапные маршруты транспортирования.</w:t>
      </w:r>
    </w:p>
    <w:p w14:paraId="1859AAF7" w14:textId="77777777" w:rsidR="00B918B8" w:rsidRPr="00AE3403" w:rsidRDefault="00B918B8" w:rsidP="00B918B8">
      <w:pPr>
        <w:pStyle w:val="a0"/>
        <w:rPr>
          <w:sz w:val="28"/>
          <w:szCs w:val="28"/>
          <w:lang w:val="ru-RU"/>
        </w:rPr>
      </w:pPr>
      <w:r w:rsidRPr="00AE3403">
        <w:rPr>
          <w:sz w:val="28"/>
          <w:szCs w:val="28"/>
          <w:lang w:val="ru-RU"/>
        </w:rPr>
        <w:t xml:space="preserve">Отходы по завершению каждого из маршрутов (этапов маршрута) выгружаются, либо на территории площадок временного накопления, либо на территории комплексных полигонов. Отходы, выгруженные на площадке временного накопления в р.п. Ордынское, транспортируются на левобережный </w:t>
      </w:r>
      <w:r w:rsidRPr="00AE3403">
        <w:rPr>
          <w:sz w:val="28"/>
          <w:szCs w:val="28"/>
          <w:lang w:val="ru-RU"/>
        </w:rPr>
        <w:lastRenderedPageBreak/>
        <w:t xml:space="preserve">концессионный объект, а отходы с площадки временного накопления с. Нижнекаменка транспортируются на комплексный полигон вблизи с. Завьялово. </w:t>
      </w:r>
    </w:p>
    <w:p w14:paraId="4300741C" w14:textId="77777777" w:rsidR="00B918B8" w:rsidRPr="00B918B8" w:rsidRDefault="00B918B8" w:rsidP="00B918B8">
      <w:pPr>
        <w:jc w:val="right"/>
        <w:rPr>
          <w:b/>
          <w:i/>
          <w:sz w:val="28"/>
          <w:szCs w:val="28"/>
          <w:lang w:eastAsia="ar-SA" w:bidi="en-US"/>
        </w:rPr>
      </w:pPr>
      <w:r w:rsidRPr="00B918B8">
        <w:rPr>
          <w:b/>
          <w:i/>
          <w:sz w:val="28"/>
          <w:szCs w:val="28"/>
          <w:lang w:eastAsia="ar-SA" w:bidi="en-US"/>
        </w:rPr>
        <w:t>Рисунок 2</w:t>
      </w:r>
    </w:p>
    <w:p w14:paraId="66D347C2" w14:textId="55659262" w:rsidR="00B918B8" w:rsidRPr="00B918B8" w:rsidRDefault="00B918B8" w:rsidP="00B918B8">
      <w:pPr>
        <w:ind w:right="-2"/>
        <w:jc w:val="center"/>
        <w:rPr>
          <w:b/>
          <w:i/>
          <w:sz w:val="28"/>
          <w:szCs w:val="28"/>
        </w:rPr>
      </w:pPr>
      <w:r w:rsidRPr="00B918B8">
        <w:rPr>
          <w:b/>
          <w:i/>
          <w:sz w:val="28"/>
          <w:szCs w:val="28"/>
        </w:rPr>
        <w:t>«Схема транспортирования ТКО Ордынского района»</w:t>
      </w:r>
    </w:p>
    <w:p w14:paraId="064AB3DA" w14:textId="77777777" w:rsidR="00B918B8" w:rsidRPr="00140942" w:rsidRDefault="00B918B8" w:rsidP="00B918B8">
      <w:pPr>
        <w:pStyle w:val="a0"/>
        <w:spacing w:before="120"/>
        <w:rPr>
          <w:sz w:val="28"/>
          <w:szCs w:val="28"/>
          <w:lang w:val="ru-RU"/>
        </w:rPr>
      </w:pPr>
      <w:r>
        <w:rPr>
          <w:noProof/>
          <w:lang w:val="ru-RU" w:eastAsia="ru-RU" w:bidi="ar-SA"/>
        </w:rPr>
        <w:drawing>
          <wp:inline distT="0" distB="0" distL="0" distR="0" wp14:anchorId="59AB516F" wp14:editId="1C5FE412">
            <wp:extent cx="4867275" cy="42767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67275" cy="4276725"/>
                    </a:xfrm>
                    <a:prstGeom prst="rect">
                      <a:avLst/>
                    </a:prstGeom>
                    <a:noFill/>
                    <a:ln>
                      <a:noFill/>
                    </a:ln>
                  </pic:spPr>
                </pic:pic>
              </a:graphicData>
            </a:graphic>
          </wp:inline>
        </w:drawing>
      </w:r>
    </w:p>
    <w:p w14:paraId="7AE260DF" w14:textId="77777777" w:rsidR="00B918B8" w:rsidRDefault="00B918B8" w:rsidP="00B918B8">
      <w:pPr>
        <w:pStyle w:val="a0"/>
        <w:rPr>
          <w:sz w:val="28"/>
          <w:szCs w:val="28"/>
          <w:u w:val="single"/>
          <w:lang w:val="ru-RU"/>
        </w:rPr>
      </w:pPr>
    </w:p>
    <w:p w14:paraId="7DAB84B3" w14:textId="77777777" w:rsidR="00B918B8" w:rsidRPr="00140942" w:rsidRDefault="00B918B8" w:rsidP="00B918B8">
      <w:pPr>
        <w:pStyle w:val="a0"/>
        <w:spacing w:before="120"/>
        <w:rPr>
          <w:sz w:val="28"/>
          <w:szCs w:val="28"/>
          <w:lang w:val="ru-RU"/>
        </w:rPr>
      </w:pPr>
    </w:p>
    <w:p w14:paraId="7172C9ED" w14:textId="377D5B84" w:rsidR="003344D3" w:rsidRPr="00E7324E" w:rsidRDefault="003344D3" w:rsidP="003344D3">
      <w:pPr>
        <w:pStyle w:val="a0"/>
        <w:rPr>
          <w:sz w:val="28"/>
          <w:szCs w:val="28"/>
          <w:u w:val="single"/>
          <w:lang w:val="ru-RU"/>
        </w:rPr>
      </w:pPr>
      <w:r w:rsidRPr="00E7324E">
        <w:rPr>
          <w:sz w:val="28"/>
          <w:szCs w:val="28"/>
          <w:u w:val="single"/>
          <w:lang w:val="ru-RU"/>
        </w:rPr>
        <w:t>Расчетное количество отходов в год</w:t>
      </w:r>
    </w:p>
    <w:p w14:paraId="61F031AE" w14:textId="075BF53E" w:rsidR="00A2400B" w:rsidRPr="00AC0BA5" w:rsidRDefault="00A2400B" w:rsidP="00A2400B">
      <w:pPr>
        <w:pStyle w:val="a0"/>
        <w:rPr>
          <w:sz w:val="28"/>
          <w:szCs w:val="28"/>
          <w:lang w:val="ru-RU"/>
        </w:rPr>
      </w:pPr>
      <w:r w:rsidRPr="00AC0BA5">
        <w:rPr>
          <w:sz w:val="28"/>
          <w:szCs w:val="28"/>
          <w:lang w:val="ru-RU"/>
        </w:rPr>
        <w:t xml:space="preserve">По данным Федеральной службы государственной статистики численность населения </w:t>
      </w:r>
      <w:r w:rsidRPr="00E7324E">
        <w:rPr>
          <w:sz w:val="28"/>
          <w:szCs w:val="28"/>
          <w:lang w:val="ru-RU"/>
        </w:rPr>
        <w:t xml:space="preserve">Кирзинского </w:t>
      </w:r>
      <w:r>
        <w:rPr>
          <w:sz w:val="28"/>
          <w:szCs w:val="28"/>
          <w:lang w:val="ru-RU"/>
        </w:rPr>
        <w:t>сельсовета в 2019</w:t>
      </w:r>
      <w:r w:rsidRPr="00AC0BA5">
        <w:rPr>
          <w:sz w:val="28"/>
          <w:szCs w:val="28"/>
          <w:lang w:val="ru-RU"/>
        </w:rPr>
        <w:t xml:space="preserve"> году составила </w:t>
      </w:r>
      <w:r w:rsidR="00A14B53" w:rsidRPr="00A14B53">
        <w:rPr>
          <w:sz w:val="28"/>
          <w:szCs w:val="28"/>
          <w:lang w:val="ru-RU"/>
        </w:rPr>
        <w:t>1789</w:t>
      </w:r>
      <w:r w:rsidRPr="00AC0BA5">
        <w:rPr>
          <w:sz w:val="28"/>
          <w:szCs w:val="28"/>
          <w:lang w:val="ru-RU"/>
        </w:rPr>
        <w:t xml:space="preserve"> чел., исходя из этих данных, годовой объем твердых коммунальных отходов </w:t>
      </w:r>
      <w:r w:rsidR="00DA2F10" w:rsidRPr="00E7324E">
        <w:rPr>
          <w:sz w:val="28"/>
          <w:szCs w:val="28"/>
          <w:lang w:val="ru-RU"/>
        </w:rPr>
        <w:t xml:space="preserve">Кирзинского </w:t>
      </w:r>
      <w:r w:rsidRPr="00AC0BA5">
        <w:rPr>
          <w:sz w:val="28"/>
          <w:szCs w:val="28"/>
          <w:lang w:val="ru-RU"/>
        </w:rPr>
        <w:t xml:space="preserve">сельсовета </w:t>
      </w:r>
      <w:r w:rsidRPr="00AE67A7">
        <w:rPr>
          <w:sz w:val="28"/>
          <w:szCs w:val="28"/>
          <w:lang w:val="ru-RU"/>
        </w:rPr>
        <w:t>по нормативам накопления твердых коммунальных отходов, установленным приказом департамента по тарифам Новосибирской области от 20.10.2017 № 342-ЖКХ, составляет</w:t>
      </w:r>
      <w:r w:rsidRPr="002B69E3">
        <w:rPr>
          <w:sz w:val="28"/>
          <w:szCs w:val="28"/>
          <w:lang w:val="ru-RU"/>
        </w:rPr>
        <w:t>:</w:t>
      </w:r>
    </w:p>
    <w:p w14:paraId="56AEC60A" w14:textId="486F496E" w:rsidR="00A2400B" w:rsidRDefault="00A14B53" w:rsidP="00A2400B">
      <w:pPr>
        <w:pStyle w:val="a0"/>
        <w:rPr>
          <w:sz w:val="28"/>
          <w:szCs w:val="28"/>
          <w:lang w:val="ru-RU"/>
        </w:rPr>
      </w:pPr>
      <w:r w:rsidRPr="00A14B53">
        <w:rPr>
          <w:sz w:val="28"/>
          <w:szCs w:val="28"/>
          <w:lang w:val="ru-RU"/>
        </w:rPr>
        <w:t>1789</w:t>
      </w:r>
      <w:r w:rsidR="00A2400B" w:rsidRPr="00AC0BA5">
        <w:rPr>
          <w:sz w:val="28"/>
          <w:szCs w:val="28"/>
          <w:lang w:val="ru-RU"/>
        </w:rPr>
        <w:t>*</w:t>
      </w:r>
      <w:r w:rsidR="00A2400B" w:rsidRPr="00BA71B4">
        <w:rPr>
          <w:sz w:val="28"/>
          <w:szCs w:val="28"/>
          <w:lang w:val="ru-RU"/>
        </w:rPr>
        <w:t>392,95</w:t>
      </w:r>
      <w:r w:rsidR="00A2400B" w:rsidRPr="00AC0BA5">
        <w:rPr>
          <w:sz w:val="28"/>
          <w:szCs w:val="28"/>
          <w:lang w:val="ru-RU"/>
        </w:rPr>
        <w:t>=</w:t>
      </w:r>
      <w:r>
        <w:rPr>
          <w:sz w:val="28"/>
          <w:szCs w:val="28"/>
          <w:lang w:val="ru-RU"/>
        </w:rPr>
        <w:t>702987</w:t>
      </w:r>
      <w:r w:rsidR="00A2400B" w:rsidRPr="00AC0BA5">
        <w:rPr>
          <w:sz w:val="28"/>
          <w:szCs w:val="28"/>
          <w:lang w:val="ru-RU"/>
        </w:rPr>
        <w:t xml:space="preserve"> кг=</w:t>
      </w:r>
      <w:r>
        <w:rPr>
          <w:sz w:val="28"/>
          <w:szCs w:val="28"/>
          <w:lang w:val="ru-RU"/>
        </w:rPr>
        <w:t>702,9</w:t>
      </w:r>
      <w:r w:rsidR="00A2400B" w:rsidRPr="00AC0BA5">
        <w:rPr>
          <w:sz w:val="28"/>
          <w:szCs w:val="28"/>
          <w:lang w:val="ru-RU"/>
        </w:rPr>
        <w:t xml:space="preserve"> тонн.</w:t>
      </w:r>
    </w:p>
    <w:p w14:paraId="7670D6DF" w14:textId="2E258568" w:rsidR="00A2400B" w:rsidRDefault="00DA2F10" w:rsidP="00D641C4">
      <w:pPr>
        <w:pStyle w:val="a0"/>
        <w:rPr>
          <w:sz w:val="28"/>
          <w:szCs w:val="28"/>
          <w:lang w:val="ru-RU"/>
        </w:rPr>
      </w:pPr>
      <w:r w:rsidRPr="00E7324E">
        <w:rPr>
          <w:sz w:val="28"/>
          <w:szCs w:val="28"/>
          <w:lang w:val="ru-RU"/>
        </w:rPr>
        <w:t xml:space="preserve">Исходя из проектной численности населения </w:t>
      </w:r>
      <w:r>
        <w:rPr>
          <w:sz w:val="28"/>
          <w:szCs w:val="28"/>
          <w:lang w:val="ru-RU"/>
        </w:rPr>
        <w:t>в расчетный срок (2040</w:t>
      </w:r>
      <w:r w:rsidRPr="00E7324E">
        <w:rPr>
          <w:sz w:val="28"/>
          <w:szCs w:val="28"/>
          <w:lang w:val="ru-RU"/>
        </w:rPr>
        <w:t xml:space="preserve"> г.) - </w:t>
      </w:r>
      <w:r w:rsidRPr="00DA2F10">
        <w:rPr>
          <w:sz w:val="28"/>
          <w:szCs w:val="28"/>
          <w:lang w:val="ru-RU"/>
        </w:rPr>
        <w:t>1967</w:t>
      </w:r>
      <w:r w:rsidRPr="00E7324E">
        <w:rPr>
          <w:sz w:val="28"/>
          <w:szCs w:val="28"/>
          <w:lang w:val="ru-RU"/>
        </w:rPr>
        <w:t xml:space="preserve"> чел.,</w:t>
      </w:r>
      <w:r w:rsidRPr="00DA2F10">
        <w:rPr>
          <w:sz w:val="28"/>
          <w:szCs w:val="28"/>
          <w:lang w:val="ru-RU"/>
        </w:rPr>
        <w:t xml:space="preserve"> </w:t>
      </w:r>
      <w:r w:rsidRPr="00AC0BA5">
        <w:rPr>
          <w:sz w:val="28"/>
          <w:szCs w:val="28"/>
          <w:lang w:val="ru-RU"/>
        </w:rPr>
        <w:t xml:space="preserve">годовой объем твердых коммунальных отходов </w:t>
      </w:r>
      <w:r w:rsidRPr="00E7324E">
        <w:rPr>
          <w:sz w:val="28"/>
          <w:szCs w:val="28"/>
          <w:lang w:val="ru-RU"/>
        </w:rPr>
        <w:t xml:space="preserve">Кирзинского </w:t>
      </w:r>
      <w:r w:rsidRPr="00AC0BA5">
        <w:rPr>
          <w:sz w:val="28"/>
          <w:szCs w:val="28"/>
          <w:lang w:val="ru-RU"/>
        </w:rPr>
        <w:t xml:space="preserve">сельсовета </w:t>
      </w:r>
      <w:r w:rsidRPr="00AE67A7">
        <w:rPr>
          <w:sz w:val="28"/>
          <w:szCs w:val="28"/>
          <w:lang w:val="ru-RU"/>
        </w:rPr>
        <w:t>по нормативам накопления твердых коммунальных отходов, установленным приказом департамента по тарифам Новосибирской области от 20.10.2017 № 342-ЖКХ, составляет</w:t>
      </w:r>
      <w:r w:rsidRPr="002B69E3">
        <w:rPr>
          <w:sz w:val="28"/>
          <w:szCs w:val="28"/>
          <w:lang w:val="ru-RU"/>
        </w:rPr>
        <w:t>:</w:t>
      </w:r>
    </w:p>
    <w:p w14:paraId="579A9B11" w14:textId="4BD50AA4" w:rsidR="00DA2F10" w:rsidRDefault="00DA2F10" w:rsidP="00DA2F10">
      <w:pPr>
        <w:pStyle w:val="a0"/>
        <w:rPr>
          <w:sz w:val="28"/>
          <w:szCs w:val="28"/>
          <w:lang w:val="ru-RU"/>
        </w:rPr>
      </w:pPr>
      <w:r w:rsidRPr="00DA2F10">
        <w:rPr>
          <w:sz w:val="28"/>
          <w:szCs w:val="28"/>
          <w:lang w:val="ru-RU"/>
        </w:rPr>
        <w:t>1967</w:t>
      </w:r>
      <w:r w:rsidRPr="00AC0BA5">
        <w:rPr>
          <w:sz w:val="28"/>
          <w:szCs w:val="28"/>
          <w:lang w:val="ru-RU"/>
        </w:rPr>
        <w:t>*</w:t>
      </w:r>
      <w:r w:rsidRPr="00BA71B4">
        <w:rPr>
          <w:sz w:val="28"/>
          <w:szCs w:val="28"/>
          <w:lang w:val="ru-RU"/>
        </w:rPr>
        <w:t>392,95</w:t>
      </w:r>
      <w:r w:rsidRPr="00AC0BA5">
        <w:rPr>
          <w:sz w:val="28"/>
          <w:szCs w:val="28"/>
          <w:lang w:val="ru-RU"/>
        </w:rPr>
        <w:t>=</w:t>
      </w:r>
      <w:r>
        <w:rPr>
          <w:sz w:val="28"/>
          <w:szCs w:val="28"/>
          <w:lang w:val="ru-RU"/>
        </w:rPr>
        <w:t>772932</w:t>
      </w:r>
      <w:r w:rsidRPr="00AC0BA5">
        <w:rPr>
          <w:sz w:val="28"/>
          <w:szCs w:val="28"/>
          <w:lang w:val="ru-RU"/>
        </w:rPr>
        <w:t xml:space="preserve"> кг=</w:t>
      </w:r>
      <w:r>
        <w:rPr>
          <w:sz w:val="28"/>
          <w:szCs w:val="28"/>
          <w:lang w:val="ru-RU"/>
        </w:rPr>
        <w:t>772,9</w:t>
      </w:r>
      <w:r w:rsidRPr="00AC0BA5">
        <w:rPr>
          <w:sz w:val="28"/>
          <w:szCs w:val="28"/>
          <w:lang w:val="ru-RU"/>
        </w:rPr>
        <w:t xml:space="preserve"> тонн.</w:t>
      </w:r>
    </w:p>
    <w:p w14:paraId="3A0B77AC" w14:textId="77777777" w:rsidR="00DA2F10" w:rsidRPr="00AE67A7" w:rsidRDefault="00DA2F10" w:rsidP="00DA2F10">
      <w:pPr>
        <w:pStyle w:val="3"/>
        <w:numPr>
          <w:ilvl w:val="2"/>
          <w:numId w:val="4"/>
        </w:numPr>
        <w:ind w:left="0" w:firstLine="0"/>
        <w:rPr>
          <w:i w:val="0"/>
          <w:sz w:val="28"/>
          <w:szCs w:val="28"/>
        </w:rPr>
      </w:pPr>
      <w:bookmarkStart w:id="148" w:name="_Toc39133559"/>
      <w:bookmarkStart w:id="149" w:name="_Toc40707644"/>
      <w:bookmarkStart w:id="150" w:name="_Toc45115272"/>
      <w:r w:rsidRPr="00AE67A7">
        <w:rPr>
          <w:i w:val="0"/>
          <w:sz w:val="28"/>
          <w:szCs w:val="28"/>
        </w:rPr>
        <w:lastRenderedPageBreak/>
        <w:t>Жилищный фонд</w:t>
      </w:r>
      <w:bookmarkEnd w:id="148"/>
      <w:bookmarkEnd w:id="149"/>
      <w:bookmarkEnd w:id="150"/>
    </w:p>
    <w:p w14:paraId="64FAC42B" w14:textId="3C5EBD15" w:rsidR="00DA2F10" w:rsidRPr="00AE67A7" w:rsidRDefault="00DA2F10" w:rsidP="00DA2F10">
      <w:pPr>
        <w:pStyle w:val="a0"/>
        <w:rPr>
          <w:sz w:val="28"/>
          <w:szCs w:val="28"/>
          <w:lang w:val="ru-RU"/>
        </w:rPr>
      </w:pPr>
      <w:r w:rsidRPr="00AE67A7">
        <w:rPr>
          <w:sz w:val="28"/>
          <w:szCs w:val="28"/>
          <w:lang w:val="ru-RU"/>
        </w:rPr>
        <w:t xml:space="preserve">Общая площадь жилищного фонда </w:t>
      </w:r>
      <w:r w:rsidRPr="00E7324E">
        <w:rPr>
          <w:sz w:val="28"/>
          <w:szCs w:val="28"/>
          <w:lang w:val="ru-RU"/>
        </w:rPr>
        <w:t xml:space="preserve">Кирзинского </w:t>
      </w:r>
      <w:r>
        <w:rPr>
          <w:sz w:val="28"/>
          <w:szCs w:val="28"/>
          <w:lang w:val="ru-RU"/>
        </w:rPr>
        <w:t xml:space="preserve">сельсовета на начало 2018 </w:t>
      </w:r>
      <w:r w:rsidRPr="00AE67A7">
        <w:rPr>
          <w:sz w:val="28"/>
          <w:szCs w:val="28"/>
          <w:lang w:val="ru-RU"/>
        </w:rPr>
        <w:t xml:space="preserve">г. составляет </w:t>
      </w:r>
      <w:r>
        <w:rPr>
          <w:sz w:val="28"/>
          <w:szCs w:val="28"/>
          <w:lang w:val="ru-RU"/>
        </w:rPr>
        <w:t xml:space="preserve">39,2 тыс. </w:t>
      </w:r>
      <w:r w:rsidRPr="00AE67A7">
        <w:rPr>
          <w:sz w:val="28"/>
          <w:szCs w:val="28"/>
          <w:lang w:val="ru-RU"/>
        </w:rPr>
        <w:t>м</w:t>
      </w:r>
      <w:r w:rsidRPr="00AE67A7">
        <w:rPr>
          <w:sz w:val="28"/>
          <w:szCs w:val="28"/>
          <w:vertAlign w:val="superscript"/>
          <w:lang w:val="ru-RU"/>
        </w:rPr>
        <w:t>2</w:t>
      </w:r>
      <w:r w:rsidRPr="00AE67A7">
        <w:rPr>
          <w:sz w:val="28"/>
          <w:szCs w:val="28"/>
          <w:lang w:val="ru-RU"/>
        </w:rPr>
        <w:t>.</w:t>
      </w:r>
    </w:p>
    <w:p w14:paraId="034498CA" w14:textId="77777777" w:rsidR="00DA2F10" w:rsidRDefault="00DA2F10" w:rsidP="00DA2F10">
      <w:pPr>
        <w:pStyle w:val="a0"/>
        <w:rPr>
          <w:sz w:val="28"/>
          <w:szCs w:val="28"/>
          <w:lang w:val="ru-RU"/>
        </w:rPr>
      </w:pPr>
      <w:r w:rsidRPr="00AE67A7">
        <w:rPr>
          <w:sz w:val="28"/>
          <w:szCs w:val="28"/>
          <w:lang w:val="ru-RU"/>
        </w:rPr>
        <w:t xml:space="preserve">Показатели благоустройства в сельсовете жилищного фонда </w:t>
      </w:r>
      <w:r>
        <w:rPr>
          <w:sz w:val="28"/>
          <w:szCs w:val="28"/>
          <w:lang w:val="ru-RU"/>
        </w:rPr>
        <w:t>средние</w:t>
      </w:r>
      <w:r w:rsidRPr="00AE67A7">
        <w:rPr>
          <w:sz w:val="28"/>
          <w:szCs w:val="28"/>
          <w:lang w:val="ru-RU"/>
        </w:rPr>
        <w:t>.</w:t>
      </w:r>
    </w:p>
    <w:p w14:paraId="42AF5FC2" w14:textId="13FDC93C" w:rsidR="002E25D3" w:rsidRPr="00AE67A7" w:rsidRDefault="002E25D3" w:rsidP="002E25D3">
      <w:pPr>
        <w:pStyle w:val="a0"/>
        <w:rPr>
          <w:sz w:val="28"/>
          <w:szCs w:val="28"/>
          <w:lang w:val="ru-RU"/>
        </w:rPr>
      </w:pPr>
      <w:r w:rsidRPr="00AE67A7">
        <w:rPr>
          <w:sz w:val="28"/>
          <w:szCs w:val="28"/>
          <w:lang w:val="ru-RU"/>
        </w:rPr>
        <w:t xml:space="preserve">По муниципальному образованию </w:t>
      </w:r>
      <w:r>
        <w:rPr>
          <w:sz w:val="28"/>
          <w:szCs w:val="28"/>
          <w:lang w:val="ru-RU"/>
        </w:rPr>
        <w:t>обеспеченность</w:t>
      </w:r>
      <w:r w:rsidRPr="00AE67A7">
        <w:rPr>
          <w:sz w:val="28"/>
          <w:szCs w:val="28"/>
          <w:lang w:val="ru-RU"/>
        </w:rPr>
        <w:t xml:space="preserve"> населения</w:t>
      </w:r>
      <w:r>
        <w:rPr>
          <w:sz w:val="28"/>
          <w:szCs w:val="28"/>
          <w:lang w:val="ru-RU"/>
        </w:rPr>
        <w:t xml:space="preserve"> </w:t>
      </w:r>
      <w:r w:rsidRPr="00AE67A7">
        <w:rPr>
          <w:sz w:val="28"/>
          <w:szCs w:val="28"/>
          <w:lang w:val="ru-RU"/>
        </w:rPr>
        <w:t>общей площадью жилищного фонда</w:t>
      </w:r>
      <w:r>
        <w:rPr>
          <w:sz w:val="28"/>
          <w:szCs w:val="28"/>
          <w:lang w:val="ru-RU"/>
        </w:rPr>
        <w:t xml:space="preserve"> на 2019 год составила 18,6 м</w:t>
      </w:r>
      <w:r w:rsidRPr="000F6279">
        <w:rPr>
          <w:sz w:val="28"/>
          <w:szCs w:val="28"/>
          <w:vertAlign w:val="superscript"/>
          <w:lang w:val="ru-RU"/>
        </w:rPr>
        <w:t>2</w:t>
      </w:r>
      <w:r w:rsidRPr="00504C6A">
        <w:rPr>
          <w:sz w:val="28"/>
          <w:szCs w:val="28"/>
          <w:lang w:val="ru-RU"/>
        </w:rPr>
        <w:t xml:space="preserve"> на человека</w:t>
      </w:r>
      <w:r w:rsidRPr="00AE67A7">
        <w:rPr>
          <w:sz w:val="28"/>
          <w:szCs w:val="28"/>
          <w:lang w:val="ru-RU"/>
        </w:rPr>
        <w:t>.</w:t>
      </w:r>
    </w:p>
    <w:p w14:paraId="78B88D91" w14:textId="77777777" w:rsidR="00DA2F10" w:rsidRDefault="00DA2F10" w:rsidP="00DA2F10">
      <w:pPr>
        <w:pStyle w:val="a0"/>
        <w:spacing w:before="120"/>
        <w:rPr>
          <w:b/>
          <w:sz w:val="28"/>
          <w:lang w:val="ru-RU"/>
        </w:rPr>
      </w:pPr>
      <w:r w:rsidRPr="00AE67A7">
        <w:rPr>
          <w:b/>
          <w:sz w:val="28"/>
          <w:lang w:val="ru-RU"/>
        </w:rPr>
        <w:t>Развитие жилищного строительства</w:t>
      </w:r>
    </w:p>
    <w:p w14:paraId="5B1BE471" w14:textId="77777777" w:rsidR="00DA2F10" w:rsidRPr="00AE67A7" w:rsidRDefault="00DA2F10" w:rsidP="00DA2F10">
      <w:pPr>
        <w:ind w:firstLine="709"/>
        <w:rPr>
          <w:sz w:val="28"/>
          <w:szCs w:val="28"/>
        </w:rPr>
      </w:pPr>
      <w:r w:rsidRPr="00AE67A7">
        <w:rPr>
          <w:sz w:val="28"/>
          <w:szCs w:val="28"/>
        </w:rPr>
        <w:t>Новое жилищное строительство будет осуществляться на свободных терри</w:t>
      </w:r>
      <w:r w:rsidRPr="00AE67A7">
        <w:rPr>
          <w:sz w:val="28"/>
          <w:szCs w:val="28"/>
          <w:lang w:val="x-none" w:eastAsia="x-none"/>
        </w:rPr>
        <w:t>ториях, за счет реконструкции жилищного фонда, а также за счет изменения</w:t>
      </w:r>
      <w:r w:rsidRPr="00AE67A7">
        <w:rPr>
          <w:sz w:val="28"/>
          <w:szCs w:val="28"/>
        </w:rPr>
        <w:t xml:space="preserve"> функционального профиля площадок прилегающих территорий.</w:t>
      </w:r>
    </w:p>
    <w:p w14:paraId="5817AB20" w14:textId="77777777" w:rsidR="00DA2F10" w:rsidRPr="00AE67A7" w:rsidRDefault="00DA2F10" w:rsidP="00DA2F10">
      <w:pPr>
        <w:ind w:firstLine="709"/>
        <w:rPr>
          <w:sz w:val="28"/>
          <w:szCs w:val="28"/>
        </w:rPr>
      </w:pPr>
      <w:r w:rsidRPr="00AE67A7">
        <w:rPr>
          <w:sz w:val="28"/>
          <w:szCs w:val="28"/>
        </w:rPr>
        <w:t>Рекомендуемые показатели обеспеченности граждан общей площадью жилищного фонда на территориях муниципального образования в зависимости от типа застройки следующие:</w:t>
      </w:r>
    </w:p>
    <w:p w14:paraId="1F0CCFEE" w14:textId="77777777" w:rsidR="00DA2F10" w:rsidRPr="00AE67A7" w:rsidRDefault="00DA2F10" w:rsidP="00DA2F10">
      <w:pPr>
        <w:pStyle w:val="a0"/>
        <w:numPr>
          <w:ilvl w:val="0"/>
          <w:numId w:val="6"/>
        </w:numPr>
        <w:rPr>
          <w:sz w:val="28"/>
          <w:lang w:val="ru-RU"/>
        </w:rPr>
      </w:pPr>
      <w:r w:rsidRPr="00AE67A7">
        <w:rPr>
          <w:sz w:val="28"/>
          <w:lang w:val="ru-RU"/>
        </w:rPr>
        <w:t>24 кв. м на человека в малоэтажных многоквартирных домах с 1 комнатными квартирами и квартирами-студиями, блокированных домах площадью до 50 кв. м включительно;</w:t>
      </w:r>
    </w:p>
    <w:p w14:paraId="4991A71D" w14:textId="77777777" w:rsidR="00DA2F10" w:rsidRPr="00AE67A7" w:rsidRDefault="00DA2F10" w:rsidP="00DA2F10">
      <w:pPr>
        <w:pStyle w:val="a0"/>
        <w:numPr>
          <w:ilvl w:val="0"/>
          <w:numId w:val="6"/>
        </w:numPr>
        <w:rPr>
          <w:sz w:val="28"/>
          <w:lang w:val="ru-RU"/>
        </w:rPr>
      </w:pPr>
      <w:r w:rsidRPr="00AE67A7">
        <w:rPr>
          <w:sz w:val="28"/>
          <w:lang w:val="ru-RU"/>
        </w:rPr>
        <w:t>26 кв. м на человека в малоэтажных многоквартирных домах с 2-3х комнатными квартирами, таунхаусах площадью более 50 кв. м;</w:t>
      </w:r>
    </w:p>
    <w:p w14:paraId="73C4F293" w14:textId="77777777" w:rsidR="00DA2F10" w:rsidRPr="00AE67A7" w:rsidRDefault="00DA2F10" w:rsidP="00DA2F10">
      <w:pPr>
        <w:pStyle w:val="a0"/>
        <w:numPr>
          <w:ilvl w:val="0"/>
          <w:numId w:val="6"/>
        </w:numPr>
        <w:rPr>
          <w:sz w:val="28"/>
          <w:lang w:val="ru-RU"/>
        </w:rPr>
      </w:pPr>
      <w:r w:rsidRPr="00AE67A7">
        <w:rPr>
          <w:sz w:val="28"/>
          <w:lang w:val="ru-RU"/>
        </w:rPr>
        <w:t>30-35 кв. м на человека в блокированных домах, и индивидуальных жилых домах.</w:t>
      </w:r>
    </w:p>
    <w:p w14:paraId="659AF8F2" w14:textId="77777777" w:rsidR="00DA2F10" w:rsidRPr="00AE67A7" w:rsidRDefault="00DA2F10" w:rsidP="00DA2F10">
      <w:pPr>
        <w:ind w:firstLine="709"/>
        <w:rPr>
          <w:sz w:val="28"/>
          <w:szCs w:val="28"/>
        </w:rPr>
      </w:pPr>
      <w:r w:rsidRPr="00AE67A7">
        <w:rPr>
          <w:sz w:val="28"/>
          <w:szCs w:val="28"/>
        </w:rPr>
        <w:t>С учетом рекомендуемых показателей обеспеченности населения общей жилой площадью и прогнозом изменения демографических показателей получены значения объемов жилищного фонда на перспективу.</w:t>
      </w:r>
    </w:p>
    <w:p w14:paraId="00BE4D4D" w14:textId="57CC1887" w:rsidR="002E25D3" w:rsidRPr="00CB63B7" w:rsidRDefault="002E25D3" w:rsidP="002E25D3">
      <w:pPr>
        <w:ind w:firstLine="709"/>
        <w:rPr>
          <w:sz w:val="28"/>
          <w:szCs w:val="28"/>
        </w:rPr>
      </w:pPr>
      <w:r w:rsidRPr="00CB63B7">
        <w:rPr>
          <w:sz w:val="28"/>
          <w:szCs w:val="28"/>
        </w:rPr>
        <w:t xml:space="preserve">В течение расчетного срока жилищный фонд </w:t>
      </w:r>
      <w:r w:rsidRPr="00E7324E">
        <w:rPr>
          <w:sz w:val="28"/>
          <w:szCs w:val="28"/>
        </w:rPr>
        <w:t xml:space="preserve">Кирзинского </w:t>
      </w:r>
      <w:r w:rsidRPr="00CB63B7">
        <w:rPr>
          <w:sz w:val="28"/>
          <w:szCs w:val="28"/>
        </w:rPr>
        <w:t xml:space="preserve">сельсовета рекомендуется увеличить до </w:t>
      </w:r>
      <w:r w:rsidRPr="002E25D3">
        <w:rPr>
          <w:sz w:val="28"/>
          <w:szCs w:val="28"/>
        </w:rPr>
        <w:t>97,6 тыс. м</w:t>
      </w:r>
      <w:r w:rsidRPr="002E25D3">
        <w:rPr>
          <w:sz w:val="28"/>
          <w:szCs w:val="28"/>
          <w:vertAlign w:val="superscript"/>
        </w:rPr>
        <w:t>2</w:t>
      </w:r>
      <w:r w:rsidRPr="00CB63B7">
        <w:rPr>
          <w:sz w:val="28"/>
          <w:szCs w:val="28"/>
        </w:rPr>
        <w:t xml:space="preserve">, что позволит увеличить среднюю жилищную </w:t>
      </w:r>
      <w:r>
        <w:rPr>
          <w:sz w:val="28"/>
          <w:szCs w:val="28"/>
        </w:rPr>
        <w:t>обеспеченность к 2030 году до 20,1</w:t>
      </w:r>
      <w:r w:rsidRPr="00CB63B7">
        <w:rPr>
          <w:sz w:val="28"/>
          <w:szCs w:val="28"/>
        </w:rPr>
        <w:t xml:space="preserve"> м</w:t>
      </w:r>
      <w:r w:rsidRPr="005422F8">
        <w:rPr>
          <w:sz w:val="28"/>
          <w:szCs w:val="28"/>
          <w:vertAlign w:val="superscript"/>
        </w:rPr>
        <w:t>2</w:t>
      </w:r>
      <w:r w:rsidRPr="00CB63B7">
        <w:rPr>
          <w:sz w:val="28"/>
          <w:szCs w:val="28"/>
        </w:rPr>
        <w:t xml:space="preserve"> на человека, и н</w:t>
      </w:r>
      <w:r>
        <w:rPr>
          <w:sz w:val="28"/>
          <w:szCs w:val="28"/>
        </w:rPr>
        <w:t>а расчетный срок (2040 г.) до 22,8</w:t>
      </w:r>
      <w:r w:rsidRPr="00CB63B7">
        <w:rPr>
          <w:sz w:val="28"/>
          <w:szCs w:val="28"/>
        </w:rPr>
        <w:t xml:space="preserve"> м</w:t>
      </w:r>
      <w:r w:rsidRPr="005422F8">
        <w:rPr>
          <w:sz w:val="28"/>
          <w:szCs w:val="28"/>
          <w:vertAlign w:val="superscript"/>
        </w:rPr>
        <w:t>2</w:t>
      </w:r>
      <w:r w:rsidRPr="00CB63B7">
        <w:rPr>
          <w:sz w:val="28"/>
          <w:szCs w:val="28"/>
        </w:rPr>
        <w:t xml:space="preserve"> на человека</w:t>
      </w:r>
      <w:r>
        <w:rPr>
          <w:sz w:val="28"/>
          <w:szCs w:val="28"/>
        </w:rPr>
        <w:t>.</w:t>
      </w:r>
    </w:p>
    <w:p w14:paraId="52CEDF51" w14:textId="2BDCD8B0" w:rsidR="00A14FD0" w:rsidRPr="00E7324E" w:rsidRDefault="00A14FD0" w:rsidP="006834A7">
      <w:pPr>
        <w:pStyle w:val="2"/>
        <w:numPr>
          <w:ilvl w:val="1"/>
          <w:numId w:val="4"/>
        </w:numPr>
        <w:ind w:left="0" w:firstLine="0"/>
        <w:rPr>
          <w:i w:val="0"/>
          <w:sz w:val="28"/>
        </w:rPr>
      </w:pPr>
      <w:bookmarkStart w:id="151" w:name="_Toc45115273"/>
      <w:r w:rsidRPr="00E7324E">
        <w:rPr>
          <w:i w:val="0"/>
          <w:sz w:val="28"/>
        </w:rPr>
        <w:t>Прогнозируемые ограничения использования территорий поселения</w:t>
      </w:r>
      <w:bookmarkEnd w:id="151"/>
    </w:p>
    <w:p w14:paraId="42B4585B" w14:textId="06889040" w:rsidR="00242E09" w:rsidRPr="00E7324E" w:rsidRDefault="00242E09" w:rsidP="00242E09">
      <w:pPr>
        <w:pStyle w:val="a0"/>
        <w:rPr>
          <w:sz w:val="28"/>
          <w:szCs w:val="28"/>
          <w:lang w:val="ru-RU"/>
        </w:rPr>
      </w:pPr>
      <w:r w:rsidRPr="00E7324E">
        <w:rPr>
          <w:sz w:val="28"/>
          <w:szCs w:val="28"/>
          <w:lang w:val="ru-RU" w:eastAsia="ru-RU" w:bidi="ar-SA"/>
        </w:rPr>
        <w:t xml:space="preserve">Ограничения </w:t>
      </w:r>
      <w:r w:rsidRPr="00E7324E">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К таким зонам </w:t>
      </w:r>
      <w:r w:rsidR="00E16738" w:rsidRPr="00E7324E">
        <w:rPr>
          <w:sz w:val="28"/>
          <w:szCs w:val="28"/>
          <w:lang w:val="ru-RU"/>
        </w:rPr>
        <w:t>в соответствии со ст. 105 Земельного кодекса</w:t>
      </w:r>
      <w:r w:rsidR="008A0FE0" w:rsidRPr="00E7324E">
        <w:rPr>
          <w:sz w:val="28"/>
          <w:szCs w:val="28"/>
          <w:lang w:val="ru-RU"/>
        </w:rPr>
        <w:t xml:space="preserve"> РФ</w:t>
      </w:r>
      <w:r w:rsidR="00E16738" w:rsidRPr="00E7324E">
        <w:rPr>
          <w:sz w:val="28"/>
          <w:szCs w:val="28"/>
          <w:lang w:val="ru-RU"/>
        </w:rPr>
        <w:t xml:space="preserve">, </w:t>
      </w:r>
      <w:r w:rsidRPr="00E7324E">
        <w:rPr>
          <w:sz w:val="28"/>
          <w:szCs w:val="28"/>
          <w:lang w:val="ru-RU"/>
        </w:rPr>
        <w:t xml:space="preserve">на территории </w:t>
      </w:r>
      <w:r w:rsidR="00C56EFA" w:rsidRPr="00E7324E">
        <w:rPr>
          <w:sz w:val="28"/>
          <w:szCs w:val="28"/>
          <w:lang w:val="ru-RU"/>
        </w:rPr>
        <w:t>Кирзинского</w:t>
      </w:r>
      <w:r w:rsidR="00CE614D" w:rsidRPr="00E7324E">
        <w:rPr>
          <w:sz w:val="28"/>
          <w:szCs w:val="28"/>
          <w:lang w:val="ru-RU"/>
        </w:rPr>
        <w:t xml:space="preserve"> </w:t>
      </w:r>
      <w:r w:rsidR="009C3232" w:rsidRPr="00E7324E">
        <w:rPr>
          <w:sz w:val="28"/>
          <w:szCs w:val="28"/>
          <w:lang w:val="ru-RU"/>
        </w:rPr>
        <w:t>сельсовета</w:t>
      </w:r>
      <w:r w:rsidRPr="00E7324E">
        <w:rPr>
          <w:sz w:val="28"/>
          <w:szCs w:val="28"/>
          <w:lang w:val="ru-RU"/>
        </w:rPr>
        <w:t xml:space="preserve"> относятся:</w:t>
      </w:r>
    </w:p>
    <w:p w14:paraId="7EAF2228" w14:textId="751AA0DE" w:rsidR="00242E09" w:rsidRPr="00E7324E" w:rsidRDefault="00242E09" w:rsidP="006834A7">
      <w:pPr>
        <w:pStyle w:val="a0"/>
        <w:numPr>
          <w:ilvl w:val="0"/>
          <w:numId w:val="6"/>
        </w:numPr>
        <w:rPr>
          <w:sz w:val="28"/>
          <w:szCs w:val="28"/>
          <w:lang w:val="ru-RU"/>
        </w:rPr>
      </w:pPr>
      <w:bookmarkStart w:id="152" w:name="dst1865"/>
      <w:bookmarkStart w:id="153" w:name="dst1866"/>
      <w:bookmarkEnd w:id="152"/>
      <w:bookmarkEnd w:id="153"/>
      <w:r w:rsidRPr="00E7324E">
        <w:rPr>
          <w:sz w:val="28"/>
          <w:szCs w:val="28"/>
          <w:lang w:val="ru-RU"/>
        </w:rPr>
        <w:t>защитная зона объекта культурного наследия;</w:t>
      </w:r>
    </w:p>
    <w:p w14:paraId="1FBE54FD" w14:textId="309E95AB" w:rsidR="00242E09" w:rsidRPr="00E7324E" w:rsidRDefault="00242E09" w:rsidP="006834A7">
      <w:pPr>
        <w:pStyle w:val="a0"/>
        <w:numPr>
          <w:ilvl w:val="0"/>
          <w:numId w:val="6"/>
        </w:numPr>
        <w:rPr>
          <w:sz w:val="28"/>
          <w:szCs w:val="28"/>
          <w:lang w:val="ru-RU"/>
        </w:rPr>
      </w:pPr>
      <w:bookmarkStart w:id="154" w:name="dst1867"/>
      <w:bookmarkEnd w:id="154"/>
      <w:r w:rsidRPr="00E7324E">
        <w:rPr>
          <w:sz w:val="28"/>
          <w:szCs w:val="28"/>
          <w:lang w:val="ru-RU"/>
        </w:rPr>
        <w:t>охранная зона объектов электроэнергетики (объектов электросетевого хозяйства и объектов по производству электрической энергии);</w:t>
      </w:r>
    </w:p>
    <w:p w14:paraId="12D2D4B4" w14:textId="67966E3A" w:rsidR="00E16738" w:rsidRPr="00E7324E" w:rsidRDefault="00E16738" w:rsidP="006834A7">
      <w:pPr>
        <w:pStyle w:val="a0"/>
        <w:numPr>
          <w:ilvl w:val="0"/>
          <w:numId w:val="6"/>
        </w:numPr>
        <w:rPr>
          <w:sz w:val="28"/>
          <w:szCs w:val="28"/>
          <w:lang w:val="ru-RU"/>
        </w:rPr>
      </w:pPr>
      <w:r w:rsidRPr="00E7324E">
        <w:rPr>
          <w:sz w:val="28"/>
          <w:szCs w:val="28"/>
          <w:lang w:val="ru-RU"/>
        </w:rPr>
        <w:t>охранная зона железных дорог;</w:t>
      </w:r>
    </w:p>
    <w:p w14:paraId="205135D3" w14:textId="5164649E" w:rsidR="00242E09" w:rsidRPr="00E7324E" w:rsidRDefault="00242E09" w:rsidP="006834A7">
      <w:pPr>
        <w:pStyle w:val="a0"/>
        <w:numPr>
          <w:ilvl w:val="0"/>
          <w:numId w:val="6"/>
        </w:numPr>
        <w:rPr>
          <w:sz w:val="28"/>
          <w:szCs w:val="28"/>
          <w:lang w:val="ru-RU"/>
        </w:rPr>
      </w:pPr>
      <w:bookmarkStart w:id="155" w:name="dst1868"/>
      <w:bookmarkStart w:id="156" w:name="dst1869"/>
      <w:bookmarkEnd w:id="155"/>
      <w:bookmarkEnd w:id="156"/>
      <w:r w:rsidRPr="00E7324E">
        <w:rPr>
          <w:sz w:val="28"/>
          <w:szCs w:val="28"/>
          <w:lang w:val="ru-RU"/>
        </w:rPr>
        <w:t>придорожные</w:t>
      </w:r>
      <w:r w:rsidR="00042F82" w:rsidRPr="00E7324E">
        <w:rPr>
          <w:sz w:val="28"/>
          <w:szCs w:val="28"/>
          <w:lang w:val="ru-RU"/>
        </w:rPr>
        <w:t xml:space="preserve"> </w:t>
      </w:r>
      <w:r w:rsidRPr="00E7324E">
        <w:rPr>
          <w:sz w:val="28"/>
          <w:szCs w:val="28"/>
          <w:lang w:val="ru-RU"/>
        </w:rPr>
        <w:t>полосы</w:t>
      </w:r>
      <w:r w:rsidR="00042F82" w:rsidRPr="00E7324E">
        <w:rPr>
          <w:sz w:val="28"/>
          <w:szCs w:val="28"/>
          <w:lang w:val="ru-RU"/>
        </w:rPr>
        <w:t xml:space="preserve"> </w:t>
      </w:r>
      <w:r w:rsidRPr="00E7324E">
        <w:rPr>
          <w:sz w:val="28"/>
          <w:szCs w:val="28"/>
          <w:lang w:val="ru-RU"/>
        </w:rPr>
        <w:t>автомобильных дорог;</w:t>
      </w:r>
    </w:p>
    <w:p w14:paraId="21DE5DF4" w14:textId="504E2ACE" w:rsidR="00E16738" w:rsidRPr="00E7324E" w:rsidRDefault="00242E09" w:rsidP="006834A7">
      <w:pPr>
        <w:pStyle w:val="a0"/>
        <w:numPr>
          <w:ilvl w:val="0"/>
          <w:numId w:val="6"/>
        </w:numPr>
        <w:rPr>
          <w:sz w:val="28"/>
          <w:szCs w:val="28"/>
          <w:lang w:val="ru-RU"/>
        </w:rPr>
      </w:pPr>
      <w:bookmarkStart w:id="157" w:name="dst1870"/>
      <w:bookmarkEnd w:id="157"/>
      <w:r w:rsidRPr="00E7324E">
        <w:rPr>
          <w:sz w:val="28"/>
          <w:szCs w:val="28"/>
          <w:lang w:val="ru-RU"/>
        </w:rPr>
        <w:t>охранная</w:t>
      </w:r>
      <w:r w:rsidR="00E16738" w:rsidRPr="00E7324E">
        <w:rPr>
          <w:sz w:val="28"/>
          <w:szCs w:val="28"/>
          <w:lang w:val="ru-RU"/>
        </w:rPr>
        <w:t xml:space="preserve"> </w:t>
      </w:r>
      <w:r w:rsidRPr="00E7324E">
        <w:rPr>
          <w:sz w:val="28"/>
          <w:szCs w:val="28"/>
          <w:lang w:val="ru-RU"/>
        </w:rPr>
        <w:t>зона</w:t>
      </w:r>
      <w:r w:rsidR="00E16738" w:rsidRPr="00E7324E">
        <w:rPr>
          <w:sz w:val="28"/>
          <w:szCs w:val="28"/>
          <w:lang w:val="ru-RU"/>
        </w:rPr>
        <w:t xml:space="preserve"> газопровода;</w:t>
      </w:r>
    </w:p>
    <w:p w14:paraId="6DD0A3EF" w14:textId="499433E2" w:rsidR="00242E09" w:rsidRPr="00E7324E" w:rsidRDefault="00242E09" w:rsidP="006834A7">
      <w:pPr>
        <w:pStyle w:val="a0"/>
        <w:numPr>
          <w:ilvl w:val="0"/>
          <w:numId w:val="6"/>
        </w:numPr>
        <w:rPr>
          <w:sz w:val="28"/>
          <w:szCs w:val="28"/>
          <w:lang w:val="ru-RU"/>
        </w:rPr>
      </w:pPr>
      <w:bookmarkStart w:id="158" w:name="dst1871"/>
      <w:bookmarkEnd w:id="158"/>
      <w:r w:rsidRPr="00E7324E">
        <w:rPr>
          <w:sz w:val="28"/>
          <w:szCs w:val="28"/>
          <w:lang w:val="ru-RU"/>
        </w:rPr>
        <w:lastRenderedPageBreak/>
        <w:t>охранная</w:t>
      </w:r>
      <w:r w:rsidR="00E16738" w:rsidRPr="00E7324E">
        <w:rPr>
          <w:sz w:val="28"/>
          <w:szCs w:val="28"/>
          <w:lang w:val="ru-RU"/>
        </w:rPr>
        <w:t xml:space="preserve"> </w:t>
      </w:r>
      <w:r w:rsidRPr="00E7324E">
        <w:rPr>
          <w:sz w:val="28"/>
          <w:szCs w:val="28"/>
          <w:lang w:val="ru-RU"/>
        </w:rPr>
        <w:t>зона</w:t>
      </w:r>
      <w:r w:rsidR="00E16738" w:rsidRPr="00E7324E">
        <w:rPr>
          <w:sz w:val="28"/>
          <w:szCs w:val="28"/>
          <w:lang w:val="ru-RU"/>
        </w:rPr>
        <w:t xml:space="preserve"> </w:t>
      </w:r>
      <w:r w:rsidRPr="00E7324E">
        <w:rPr>
          <w:sz w:val="28"/>
          <w:szCs w:val="28"/>
          <w:lang w:val="ru-RU"/>
        </w:rPr>
        <w:t>линий и сооружений связи;</w:t>
      </w:r>
    </w:p>
    <w:p w14:paraId="142F4774" w14:textId="2DB83943" w:rsidR="00242E09" w:rsidRPr="00E7324E" w:rsidRDefault="00242E09" w:rsidP="006834A7">
      <w:pPr>
        <w:pStyle w:val="a0"/>
        <w:numPr>
          <w:ilvl w:val="0"/>
          <w:numId w:val="6"/>
        </w:numPr>
        <w:rPr>
          <w:sz w:val="28"/>
          <w:szCs w:val="28"/>
          <w:lang w:val="ru-RU"/>
        </w:rPr>
      </w:pPr>
      <w:bookmarkStart w:id="159" w:name="dst1872"/>
      <w:bookmarkStart w:id="160" w:name="dst1875"/>
      <w:bookmarkEnd w:id="159"/>
      <w:bookmarkEnd w:id="160"/>
      <w:r w:rsidRPr="00E7324E">
        <w:rPr>
          <w:sz w:val="28"/>
          <w:szCs w:val="28"/>
          <w:lang w:val="ru-RU"/>
        </w:rPr>
        <w:t>охранная</w:t>
      </w:r>
      <w:r w:rsidR="00E16738" w:rsidRPr="00E7324E">
        <w:rPr>
          <w:sz w:val="28"/>
          <w:szCs w:val="28"/>
          <w:lang w:val="ru-RU"/>
        </w:rPr>
        <w:t xml:space="preserve"> </w:t>
      </w:r>
      <w:r w:rsidRPr="00E7324E">
        <w:rPr>
          <w:sz w:val="28"/>
          <w:szCs w:val="28"/>
          <w:lang w:val="ru-RU"/>
        </w:rPr>
        <w:t>зона</w:t>
      </w:r>
      <w:r w:rsidR="00E16738" w:rsidRPr="00E7324E">
        <w:rPr>
          <w:sz w:val="28"/>
          <w:szCs w:val="28"/>
          <w:lang w:val="ru-RU"/>
        </w:rPr>
        <w:t xml:space="preserve"> </w:t>
      </w:r>
      <w:r w:rsidRPr="00E7324E">
        <w:rPr>
          <w:sz w:val="28"/>
          <w:szCs w:val="28"/>
          <w:lang w:val="ru-RU"/>
        </w:rPr>
        <w:t>особо охраняемой природной территории;</w:t>
      </w:r>
    </w:p>
    <w:p w14:paraId="2951B5B0" w14:textId="5050869B" w:rsidR="00242E09" w:rsidRPr="00E7324E" w:rsidRDefault="00242E09" w:rsidP="006834A7">
      <w:pPr>
        <w:pStyle w:val="a0"/>
        <w:numPr>
          <w:ilvl w:val="0"/>
          <w:numId w:val="6"/>
        </w:numPr>
        <w:rPr>
          <w:sz w:val="28"/>
          <w:szCs w:val="28"/>
          <w:lang w:val="ru-RU"/>
        </w:rPr>
      </w:pPr>
      <w:bookmarkStart w:id="161" w:name="dst1876"/>
      <w:bookmarkStart w:id="162" w:name="dst1877"/>
      <w:bookmarkEnd w:id="161"/>
      <w:bookmarkEnd w:id="162"/>
      <w:r w:rsidRPr="00E7324E">
        <w:rPr>
          <w:sz w:val="28"/>
          <w:szCs w:val="28"/>
          <w:lang w:val="ru-RU"/>
        </w:rPr>
        <w:t>водоохранная зона;</w:t>
      </w:r>
    </w:p>
    <w:p w14:paraId="3EB3EC17" w14:textId="776A9C81" w:rsidR="00242E09" w:rsidRPr="00E7324E" w:rsidRDefault="00242E09" w:rsidP="006834A7">
      <w:pPr>
        <w:pStyle w:val="a0"/>
        <w:numPr>
          <w:ilvl w:val="0"/>
          <w:numId w:val="6"/>
        </w:numPr>
        <w:rPr>
          <w:sz w:val="28"/>
          <w:szCs w:val="28"/>
          <w:lang w:val="ru-RU"/>
        </w:rPr>
      </w:pPr>
      <w:bookmarkStart w:id="163" w:name="dst1878"/>
      <w:bookmarkEnd w:id="163"/>
      <w:r w:rsidRPr="00E7324E">
        <w:rPr>
          <w:sz w:val="28"/>
          <w:szCs w:val="28"/>
          <w:lang w:val="ru-RU"/>
        </w:rPr>
        <w:t>прибрежная защитная</w:t>
      </w:r>
      <w:r w:rsidR="00E16738" w:rsidRPr="00E7324E">
        <w:rPr>
          <w:sz w:val="28"/>
          <w:szCs w:val="28"/>
          <w:lang w:val="ru-RU"/>
        </w:rPr>
        <w:t xml:space="preserve"> </w:t>
      </w:r>
      <w:r w:rsidRPr="00E7324E">
        <w:rPr>
          <w:sz w:val="28"/>
          <w:szCs w:val="28"/>
          <w:lang w:val="ru-RU"/>
        </w:rPr>
        <w:t>полоса;</w:t>
      </w:r>
    </w:p>
    <w:p w14:paraId="00D94B8E" w14:textId="3975E5FA" w:rsidR="00242E09" w:rsidRPr="00E7324E" w:rsidRDefault="00242E09" w:rsidP="006834A7">
      <w:pPr>
        <w:pStyle w:val="a0"/>
        <w:numPr>
          <w:ilvl w:val="0"/>
          <w:numId w:val="6"/>
        </w:numPr>
        <w:rPr>
          <w:sz w:val="28"/>
          <w:szCs w:val="28"/>
          <w:lang w:val="ru-RU"/>
        </w:rPr>
      </w:pPr>
      <w:bookmarkStart w:id="164" w:name="dst1879"/>
      <w:bookmarkStart w:id="165" w:name="dst1880"/>
      <w:bookmarkEnd w:id="164"/>
      <w:bookmarkEnd w:id="165"/>
      <w:r w:rsidRPr="00E7324E">
        <w:rPr>
          <w:sz w:val="28"/>
          <w:szCs w:val="28"/>
          <w:lang w:val="ru-RU"/>
        </w:rPr>
        <w:t>зоны</w:t>
      </w:r>
      <w:r w:rsidR="00E16738" w:rsidRPr="00E7324E">
        <w:rPr>
          <w:sz w:val="28"/>
          <w:szCs w:val="28"/>
          <w:lang w:val="ru-RU"/>
        </w:rPr>
        <w:t xml:space="preserve"> </w:t>
      </w:r>
      <w:r w:rsidRPr="00E7324E">
        <w:rPr>
          <w:sz w:val="28"/>
          <w:szCs w:val="28"/>
          <w:lang w:val="ru-RU"/>
        </w:rPr>
        <w:t>санитарной охраны источников питьевого и хозяйственно-бытового водоснабжения;</w:t>
      </w:r>
    </w:p>
    <w:p w14:paraId="2B3431BF" w14:textId="257B1D3D" w:rsidR="00242E09" w:rsidRPr="00E7324E" w:rsidRDefault="00242E09" w:rsidP="006834A7">
      <w:pPr>
        <w:pStyle w:val="a0"/>
        <w:numPr>
          <w:ilvl w:val="0"/>
          <w:numId w:val="6"/>
        </w:numPr>
        <w:rPr>
          <w:sz w:val="28"/>
          <w:szCs w:val="28"/>
          <w:lang w:val="ru-RU"/>
        </w:rPr>
      </w:pPr>
      <w:bookmarkStart w:id="166" w:name="dst1881"/>
      <w:bookmarkEnd w:id="166"/>
      <w:r w:rsidRPr="00E7324E">
        <w:rPr>
          <w:sz w:val="28"/>
          <w:szCs w:val="28"/>
          <w:lang w:val="ru-RU"/>
        </w:rPr>
        <w:t>зоны</w:t>
      </w:r>
      <w:r w:rsidR="00E16738" w:rsidRPr="00E7324E">
        <w:rPr>
          <w:sz w:val="28"/>
          <w:szCs w:val="28"/>
          <w:lang w:val="ru-RU"/>
        </w:rPr>
        <w:t xml:space="preserve"> </w:t>
      </w:r>
      <w:r w:rsidRPr="00E7324E">
        <w:rPr>
          <w:sz w:val="28"/>
          <w:szCs w:val="28"/>
          <w:lang w:val="ru-RU"/>
        </w:rPr>
        <w:t>затопления и подтопления;</w:t>
      </w:r>
    </w:p>
    <w:p w14:paraId="0C6537D8" w14:textId="49958DB6" w:rsidR="00242E09" w:rsidRPr="00E7324E" w:rsidRDefault="00242E09" w:rsidP="006834A7">
      <w:pPr>
        <w:pStyle w:val="a0"/>
        <w:numPr>
          <w:ilvl w:val="0"/>
          <w:numId w:val="6"/>
        </w:numPr>
        <w:rPr>
          <w:sz w:val="28"/>
          <w:szCs w:val="28"/>
          <w:lang w:val="ru-RU"/>
        </w:rPr>
      </w:pPr>
      <w:bookmarkStart w:id="167" w:name="dst1882"/>
      <w:bookmarkEnd w:id="167"/>
      <w:r w:rsidRPr="00E7324E">
        <w:rPr>
          <w:sz w:val="28"/>
          <w:szCs w:val="28"/>
          <w:lang w:val="ru-RU"/>
        </w:rPr>
        <w:t>санитарно-защитн</w:t>
      </w:r>
      <w:r w:rsidR="00E16738" w:rsidRPr="00E7324E">
        <w:rPr>
          <w:sz w:val="28"/>
          <w:szCs w:val="28"/>
          <w:lang w:val="ru-RU"/>
        </w:rPr>
        <w:t xml:space="preserve">ая </w:t>
      </w:r>
      <w:r w:rsidRPr="00E7324E">
        <w:rPr>
          <w:sz w:val="28"/>
          <w:szCs w:val="28"/>
          <w:lang w:val="ru-RU"/>
        </w:rPr>
        <w:t>зон</w:t>
      </w:r>
      <w:r w:rsidR="00E16738" w:rsidRPr="00E7324E">
        <w:rPr>
          <w:sz w:val="28"/>
          <w:szCs w:val="28"/>
          <w:lang w:val="ru-RU"/>
        </w:rPr>
        <w:t>а;</w:t>
      </w:r>
    </w:p>
    <w:p w14:paraId="70EE4EAB" w14:textId="7E0B8A17" w:rsidR="00242E09" w:rsidRPr="00E7324E" w:rsidRDefault="00E16738" w:rsidP="006834A7">
      <w:pPr>
        <w:pStyle w:val="a0"/>
        <w:numPr>
          <w:ilvl w:val="0"/>
          <w:numId w:val="6"/>
        </w:numPr>
        <w:rPr>
          <w:sz w:val="28"/>
          <w:szCs w:val="28"/>
          <w:lang w:val="ru-RU"/>
        </w:rPr>
      </w:pPr>
      <w:bookmarkStart w:id="168" w:name="dst1883"/>
      <w:bookmarkStart w:id="169" w:name="dst1884"/>
      <w:bookmarkStart w:id="170" w:name="dst1885"/>
      <w:bookmarkStart w:id="171" w:name="dst1888"/>
      <w:bookmarkStart w:id="172" w:name="dst1889"/>
      <w:bookmarkStart w:id="173" w:name="dst1892"/>
      <w:bookmarkEnd w:id="168"/>
      <w:bookmarkEnd w:id="169"/>
      <w:bookmarkEnd w:id="170"/>
      <w:bookmarkEnd w:id="171"/>
      <w:bookmarkEnd w:id="172"/>
      <w:bookmarkEnd w:id="173"/>
      <w:r w:rsidRPr="00E7324E">
        <w:rPr>
          <w:sz w:val="28"/>
          <w:szCs w:val="28"/>
          <w:lang w:val="ru-RU"/>
        </w:rPr>
        <w:t>о</w:t>
      </w:r>
      <w:r w:rsidR="00242E09" w:rsidRPr="00E7324E">
        <w:rPr>
          <w:sz w:val="28"/>
          <w:szCs w:val="28"/>
          <w:lang w:val="ru-RU"/>
        </w:rPr>
        <w:t>хранная</w:t>
      </w:r>
      <w:r w:rsidRPr="00E7324E">
        <w:rPr>
          <w:sz w:val="28"/>
          <w:szCs w:val="28"/>
          <w:lang w:val="ru-RU"/>
        </w:rPr>
        <w:t xml:space="preserve"> </w:t>
      </w:r>
      <w:r w:rsidR="00242E09" w:rsidRPr="00E7324E">
        <w:rPr>
          <w:sz w:val="28"/>
          <w:szCs w:val="28"/>
          <w:lang w:val="ru-RU"/>
        </w:rPr>
        <w:t>зона</w:t>
      </w:r>
      <w:r w:rsidRPr="00E7324E">
        <w:rPr>
          <w:sz w:val="28"/>
          <w:szCs w:val="28"/>
          <w:lang w:val="ru-RU"/>
        </w:rPr>
        <w:t xml:space="preserve"> </w:t>
      </w:r>
      <w:r w:rsidR="00242E09" w:rsidRPr="00E7324E">
        <w:rPr>
          <w:sz w:val="28"/>
          <w:szCs w:val="28"/>
          <w:lang w:val="ru-RU"/>
        </w:rPr>
        <w:t>тепловых сетей.</w:t>
      </w:r>
    </w:p>
    <w:p w14:paraId="00DBF1C2" w14:textId="6BEF6BF9" w:rsidR="000D651C" w:rsidRPr="00E7324E" w:rsidRDefault="000D651C" w:rsidP="000D651C">
      <w:pPr>
        <w:pStyle w:val="a0"/>
        <w:rPr>
          <w:sz w:val="28"/>
          <w:szCs w:val="28"/>
          <w:lang w:val="ru-RU"/>
        </w:rPr>
      </w:pPr>
      <w:r w:rsidRPr="00E7324E">
        <w:rPr>
          <w:sz w:val="28"/>
          <w:szCs w:val="28"/>
          <w:lang w:val="ru-RU"/>
        </w:rPr>
        <w:t>Установление зон с особыми условиями использования территории осуществляется в соответствии с действующим законодательством.</w:t>
      </w:r>
    </w:p>
    <w:p w14:paraId="38B3FB11" w14:textId="5715466C" w:rsidR="007569FB" w:rsidRPr="00E7324E" w:rsidRDefault="007569FB" w:rsidP="006834A7">
      <w:pPr>
        <w:pStyle w:val="3"/>
        <w:numPr>
          <w:ilvl w:val="2"/>
          <w:numId w:val="4"/>
        </w:numPr>
        <w:ind w:left="1077" w:firstLine="0"/>
        <w:rPr>
          <w:i w:val="0"/>
          <w:sz w:val="28"/>
          <w:szCs w:val="28"/>
        </w:rPr>
      </w:pPr>
      <w:bookmarkStart w:id="174" w:name="_Toc522808448"/>
      <w:bookmarkStart w:id="175" w:name="_Toc45115274"/>
      <w:r w:rsidRPr="00E7324E">
        <w:rPr>
          <w:i w:val="0"/>
          <w:sz w:val="28"/>
          <w:szCs w:val="28"/>
        </w:rPr>
        <w:t>Объекты культурного наследия</w:t>
      </w:r>
      <w:bookmarkEnd w:id="174"/>
      <w:bookmarkEnd w:id="175"/>
    </w:p>
    <w:p w14:paraId="3243A5D0" w14:textId="77777777" w:rsidR="0074145C" w:rsidRPr="00E7324E" w:rsidRDefault="0074145C" w:rsidP="007569FB">
      <w:pPr>
        <w:ind w:firstLine="709"/>
        <w:rPr>
          <w:sz w:val="28"/>
          <w:szCs w:val="28"/>
          <w:lang w:eastAsia="ar-SA" w:bidi="en-US"/>
        </w:rPr>
      </w:pPr>
      <w:r w:rsidRPr="00E7324E">
        <w:rPr>
          <w:sz w:val="28"/>
          <w:szCs w:val="28"/>
          <w:lang w:eastAsia="ar-SA" w:bidi="en-US"/>
        </w:rPr>
        <w:t xml:space="preserve">Перечень памятников истории и археологии, находящихся на территории Кирзинского сельсовета </w:t>
      </w:r>
    </w:p>
    <w:p w14:paraId="41978DEA" w14:textId="77777777" w:rsidR="00244DA8" w:rsidRDefault="00244DA8" w:rsidP="0074145C">
      <w:pPr>
        <w:pStyle w:val="a0"/>
        <w:jc w:val="right"/>
        <w:rPr>
          <w:b/>
          <w:sz w:val="28"/>
          <w:szCs w:val="28"/>
          <w:lang w:val="ru-RU"/>
        </w:rPr>
      </w:pPr>
    </w:p>
    <w:p w14:paraId="1E894570" w14:textId="14342506" w:rsidR="0074145C" w:rsidRPr="00A65FA2" w:rsidRDefault="0074145C" w:rsidP="0074145C">
      <w:pPr>
        <w:pStyle w:val="a0"/>
        <w:jc w:val="right"/>
        <w:rPr>
          <w:b/>
          <w:sz w:val="28"/>
          <w:szCs w:val="28"/>
          <w:lang w:val="ru-RU"/>
        </w:rPr>
      </w:pPr>
      <w:r w:rsidRPr="00A65FA2">
        <w:rPr>
          <w:b/>
          <w:sz w:val="28"/>
          <w:szCs w:val="28"/>
          <w:lang w:val="ru-RU"/>
        </w:rPr>
        <w:t>Т</w:t>
      </w:r>
      <w:r w:rsidR="00491679" w:rsidRPr="00A65FA2">
        <w:rPr>
          <w:b/>
          <w:sz w:val="28"/>
          <w:szCs w:val="28"/>
          <w:lang w:val="ru-RU"/>
        </w:rPr>
        <w:t>аблица 2.6</w:t>
      </w:r>
    </w:p>
    <w:tbl>
      <w:tblPr>
        <w:tblW w:w="93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4238"/>
        <w:gridCol w:w="5103"/>
      </w:tblGrid>
      <w:tr w:rsidR="0074145C" w:rsidRPr="00E7324E" w14:paraId="43259105" w14:textId="77777777" w:rsidTr="00A65FA2">
        <w:tc>
          <w:tcPr>
            <w:tcW w:w="4238" w:type="dxa"/>
            <w:shd w:val="clear" w:color="auto" w:fill="auto"/>
          </w:tcPr>
          <w:p w14:paraId="74FCB556" w14:textId="77777777" w:rsidR="0074145C" w:rsidRPr="00E7324E" w:rsidRDefault="0074145C" w:rsidP="00E152D7">
            <w:pPr>
              <w:pStyle w:val="afff3"/>
              <w:jc w:val="center"/>
              <w:rPr>
                <w:b/>
                <w:sz w:val="22"/>
                <w:szCs w:val="22"/>
              </w:rPr>
            </w:pPr>
            <w:r w:rsidRPr="00E7324E">
              <w:rPr>
                <w:b/>
                <w:sz w:val="22"/>
                <w:szCs w:val="22"/>
              </w:rPr>
              <w:t>Наименование памятника</w:t>
            </w:r>
          </w:p>
        </w:tc>
        <w:tc>
          <w:tcPr>
            <w:tcW w:w="5103" w:type="dxa"/>
            <w:shd w:val="clear" w:color="auto" w:fill="auto"/>
          </w:tcPr>
          <w:p w14:paraId="1DC5AA5E" w14:textId="77777777" w:rsidR="0074145C" w:rsidRPr="00E7324E" w:rsidRDefault="0074145C" w:rsidP="00E152D7">
            <w:pPr>
              <w:pStyle w:val="afff3"/>
              <w:jc w:val="center"/>
              <w:rPr>
                <w:b/>
                <w:sz w:val="22"/>
                <w:szCs w:val="22"/>
              </w:rPr>
            </w:pPr>
            <w:r w:rsidRPr="00E7324E">
              <w:rPr>
                <w:b/>
                <w:sz w:val="22"/>
                <w:szCs w:val="22"/>
              </w:rPr>
              <w:t>Адрес</w:t>
            </w:r>
          </w:p>
        </w:tc>
      </w:tr>
      <w:tr w:rsidR="0074145C" w:rsidRPr="00E7324E" w14:paraId="7D548452" w14:textId="77777777" w:rsidTr="00A65FA2">
        <w:trPr>
          <w:trHeight w:val="50"/>
        </w:trPr>
        <w:tc>
          <w:tcPr>
            <w:tcW w:w="4238" w:type="dxa"/>
            <w:shd w:val="clear" w:color="auto" w:fill="auto"/>
          </w:tcPr>
          <w:p w14:paraId="1339417D" w14:textId="77777777" w:rsidR="0074145C" w:rsidRPr="00E7324E" w:rsidRDefault="0074145C" w:rsidP="00E152D7">
            <w:pPr>
              <w:pStyle w:val="afff3"/>
              <w:rPr>
                <w:b/>
                <w:sz w:val="22"/>
                <w:szCs w:val="22"/>
              </w:rPr>
            </w:pPr>
            <w:r w:rsidRPr="00E7324E">
              <w:rPr>
                <w:b/>
                <w:sz w:val="22"/>
                <w:szCs w:val="22"/>
              </w:rPr>
              <w:t>Кирза-1 Грунтовый могильник</w:t>
            </w:r>
          </w:p>
        </w:tc>
        <w:tc>
          <w:tcPr>
            <w:tcW w:w="5103" w:type="dxa"/>
            <w:shd w:val="clear" w:color="auto" w:fill="auto"/>
            <w:vAlign w:val="bottom"/>
          </w:tcPr>
          <w:p w14:paraId="169215A1" w14:textId="77777777" w:rsidR="0074145C" w:rsidRPr="00E7324E" w:rsidRDefault="0074145C" w:rsidP="00E152D7">
            <w:pPr>
              <w:pStyle w:val="afff3"/>
              <w:jc w:val="center"/>
              <w:rPr>
                <w:sz w:val="22"/>
                <w:szCs w:val="22"/>
              </w:rPr>
            </w:pPr>
            <w:r w:rsidRPr="00E7324E">
              <w:rPr>
                <w:sz w:val="22"/>
                <w:szCs w:val="22"/>
              </w:rPr>
              <w:t>с. Кирза</w:t>
            </w:r>
          </w:p>
        </w:tc>
      </w:tr>
      <w:tr w:rsidR="0074145C" w:rsidRPr="00E7324E" w14:paraId="63E895DC" w14:textId="77777777" w:rsidTr="00A65FA2">
        <w:tc>
          <w:tcPr>
            <w:tcW w:w="4238" w:type="dxa"/>
            <w:shd w:val="clear" w:color="auto" w:fill="auto"/>
          </w:tcPr>
          <w:p w14:paraId="2E653EE4" w14:textId="77777777" w:rsidR="0074145C" w:rsidRPr="00E7324E" w:rsidRDefault="0074145C" w:rsidP="00E152D7">
            <w:pPr>
              <w:pStyle w:val="afff3"/>
              <w:rPr>
                <w:b/>
                <w:sz w:val="22"/>
                <w:szCs w:val="22"/>
              </w:rPr>
            </w:pPr>
            <w:r w:rsidRPr="00E7324E">
              <w:rPr>
                <w:b/>
                <w:sz w:val="22"/>
                <w:szCs w:val="22"/>
              </w:rPr>
              <w:t>Братская могила партизан</w:t>
            </w:r>
          </w:p>
        </w:tc>
        <w:tc>
          <w:tcPr>
            <w:tcW w:w="5103" w:type="dxa"/>
            <w:shd w:val="clear" w:color="auto" w:fill="auto"/>
            <w:vAlign w:val="bottom"/>
          </w:tcPr>
          <w:p w14:paraId="7D2A8977" w14:textId="77777777" w:rsidR="0074145C" w:rsidRPr="00E7324E" w:rsidRDefault="0074145C" w:rsidP="00E152D7">
            <w:pPr>
              <w:pStyle w:val="afff3"/>
              <w:jc w:val="center"/>
              <w:rPr>
                <w:sz w:val="22"/>
                <w:szCs w:val="22"/>
              </w:rPr>
            </w:pPr>
            <w:r w:rsidRPr="00E7324E">
              <w:rPr>
                <w:sz w:val="22"/>
                <w:szCs w:val="22"/>
              </w:rPr>
              <w:t>с. Кирза</w:t>
            </w:r>
          </w:p>
        </w:tc>
      </w:tr>
    </w:tbl>
    <w:p w14:paraId="17EC5E4C" w14:textId="467B5B82" w:rsidR="00DB4B6C" w:rsidRPr="00E7324E" w:rsidRDefault="00DB4B6C" w:rsidP="006834A7">
      <w:pPr>
        <w:pStyle w:val="3"/>
        <w:numPr>
          <w:ilvl w:val="2"/>
          <w:numId w:val="4"/>
        </w:numPr>
        <w:ind w:left="0" w:firstLine="0"/>
        <w:rPr>
          <w:i w:val="0"/>
          <w:sz w:val="28"/>
          <w:szCs w:val="28"/>
        </w:rPr>
      </w:pPr>
      <w:bookmarkStart w:id="176" w:name="_Toc45115275"/>
      <w:r w:rsidRPr="00E7324E">
        <w:rPr>
          <w:i w:val="0"/>
          <w:sz w:val="28"/>
          <w:szCs w:val="28"/>
        </w:rPr>
        <w:t>Объекты особо-охраняемых природных территорий</w:t>
      </w:r>
      <w:bookmarkEnd w:id="176"/>
    </w:p>
    <w:p w14:paraId="1A691219" w14:textId="40C55FC8" w:rsidR="00242E09" w:rsidRPr="00E7324E" w:rsidRDefault="00242E09" w:rsidP="00242E09">
      <w:pPr>
        <w:ind w:firstLine="709"/>
        <w:rPr>
          <w:sz w:val="28"/>
          <w:szCs w:val="28"/>
        </w:rPr>
      </w:pPr>
      <w:r w:rsidRPr="00E7324E">
        <w:rPr>
          <w:sz w:val="28"/>
          <w:szCs w:val="28"/>
        </w:rPr>
        <w:t xml:space="preserve">В границах </w:t>
      </w:r>
      <w:r w:rsidR="00C56EFA" w:rsidRPr="00E7324E">
        <w:rPr>
          <w:sz w:val="28"/>
          <w:szCs w:val="28"/>
        </w:rPr>
        <w:t>Кирзинского</w:t>
      </w:r>
      <w:r w:rsidR="001153F4" w:rsidRPr="00E7324E">
        <w:rPr>
          <w:sz w:val="28"/>
          <w:szCs w:val="28"/>
        </w:rPr>
        <w:t xml:space="preserve"> </w:t>
      </w:r>
      <w:r w:rsidR="009C3232" w:rsidRPr="00E7324E">
        <w:rPr>
          <w:sz w:val="28"/>
          <w:szCs w:val="28"/>
        </w:rPr>
        <w:t>сельсовета</w:t>
      </w:r>
      <w:r w:rsidRPr="00E7324E">
        <w:rPr>
          <w:sz w:val="28"/>
          <w:szCs w:val="28"/>
        </w:rPr>
        <w:t xml:space="preserve"> </w:t>
      </w:r>
      <w:r w:rsidR="009B503A" w:rsidRPr="00E7324E">
        <w:rPr>
          <w:sz w:val="28"/>
          <w:szCs w:val="28"/>
        </w:rPr>
        <w:t>особо охраняемые природные территории отсутствуют.</w:t>
      </w:r>
    </w:p>
    <w:p w14:paraId="201C3137" w14:textId="77777777" w:rsidR="00173DB9" w:rsidRPr="00B152C6" w:rsidRDefault="00173DB9" w:rsidP="006834A7">
      <w:pPr>
        <w:pStyle w:val="3"/>
        <w:numPr>
          <w:ilvl w:val="2"/>
          <w:numId w:val="4"/>
        </w:numPr>
        <w:ind w:left="1077" w:firstLine="0"/>
        <w:rPr>
          <w:i w:val="0"/>
          <w:sz w:val="28"/>
          <w:szCs w:val="28"/>
        </w:rPr>
      </w:pPr>
      <w:bookmarkStart w:id="177" w:name="_Toc45115276"/>
      <w:r w:rsidRPr="00B152C6">
        <w:rPr>
          <w:i w:val="0"/>
          <w:sz w:val="28"/>
          <w:szCs w:val="28"/>
        </w:rPr>
        <w:t>Объекты специального назначения</w:t>
      </w:r>
      <w:bookmarkEnd w:id="177"/>
    </w:p>
    <w:p w14:paraId="7498BE01" w14:textId="7E8EB3DC" w:rsidR="00173DB9" w:rsidRPr="00E7324E" w:rsidRDefault="00173DB9" w:rsidP="00173DB9">
      <w:pPr>
        <w:pStyle w:val="a0"/>
        <w:rPr>
          <w:sz w:val="28"/>
          <w:szCs w:val="28"/>
          <w:lang w:val="ru-RU"/>
        </w:rPr>
      </w:pPr>
      <w:r w:rsidRPr="00E7324E">
        <w:rPr>
          <w:sz w:val="28"/>
          <w:szCs w:val="28"/>
          <w:lang w:val="ru-RU"/>
        </w:rPr>
        <w:t xml:space="preserve">Погребение тел умерших в </w:t>
      </w:r>
      <w:r w:rsidR="00A92537" w:rsidRPr="00E7324E">
        <w:rPr>
          <w:sz w:val="28"/>
          <w:szCs w:val="28"/>
          <w:lang w:val="ru-RU"/>
        </w:rPr>
        <w:t>Кирзинском</w:t>
      </w:r>
      <w:r w:rsidR="00751BA1" w:rsidRPr="00E7324E">
        <w:rPr>
          <w:sz w:val="28"/>
          <w:szCs w:val="28"/>
          <w:lang w:val="ru-RU"/>
        </w:rPr>
        <w:t xml:space="preserve"> сельсовете </w:t>
      </w:r>
      <w:r w:rsidRPr="00E7324E">
        <w:rPr>
          <w:sz w:val="28"/>
          <w:szCs w:val="28"/>
          <w:lang w:val="ru-RU"/>
        </w:rPr>
        <w:t>осуществляется на общественных кладбищах с учетом вероисповедальных, воинских и иных обычаев и традиций.</w:t>
      </w:r>
    </w:p>
    <w:p w14:paraId="22BE20F4" w14:textId="6B0EA0B3" w:rsidR="00173DB9" w:rsidRPr="00A65FA2" w:rsidRDefault="00173DB9" w:rsidP="00173DB9">
      <w:pPr>
        <w:pStyle w:val="a0"/>
        <w:jc w:val="right"/>
        <w:rPr>
          <w:b/>
          <w:sz w:val="28"/>
          <w:szCs w:val="28"/>
          <w:lang w:val="ru-RU"/>
        </w:rPr>
      </w:pPr>
      <w:r w:rsidRPr="00A65FA2">
        <w:rPr>
          <w:b/>
          <w:sz w:val="28"/>
          <w:szCs w:val="28"/>
          <w:lang w:val="ru-RU"/>
        </w:rPr>
        <w:t xml:space="preserve">Таблица </w:t>
      </w:r>
      <w:r w:rsidR="00491679" w:rsidRPr="00A65FA2">
        <w:rPr>
          <w:b/>
          <w:sz w:val="28"/>
          <w:szCs w:val="28"/>
          <w:lang w:val="ru-RU"/>
        </w:rPr>
        <w:t>2.7</w:t>
      </w:r>
    </w:p>
    <w:p w14:paraId="7302FC64" w14:textId="5CF0C776" w:rsidR="00173DB9" w:rsidRPr="00A65FA2" w:rsidRDefault="00173DB9" w:rsidP="00173DB9">
      <w:pPr>
        <w:pStyle w:val="a0"/>
        <w:jc w:val="center"/>
        <w:rPr>
          <w:b/>
          <w:sz w:val="28"/>
          <w:szCs w:val="28"/>
          <w:lang w:val="ru-RU"/>
        </w:rPr>
      </w:pPr>
      <w:r w:rsidRPr="00A65FA2">
        <w:rPr>
          <w:b/>
          <w:sz w:val="28"/>
          <w:szCs w:val="28"/>
          <w:lang w:val="ru-RU"/>
        </w:rPr>
        <w:t>Объекты специального назначения</w:t>
      </w:r>
      <w:r w:rsidR="00751BA1" w:rsidRPr="00A65FA2">
        <w:rPr>
          <w:b/>
          <w:sz w:val="28"/>
          <w:szCs w:val="28"/>
          <w:lang w:val="ru-RU"/>
        </w:rPr>
        <w:t xml:space="preserve"> </w:t>
      </w:r>
      <w:r w:rsidR="00C56EFA" w:rsidRPr="00A65FA2">
        <w:rPr>
          <w:b/>
          <w:sz w:val="28"/>
          <w:szCs w:val="28"/>
          <w:lang w:val="ru-RU"/>
        </w:rPr>
        <w:t>Кирзинского</w:t>
      </w:r>
      <w:r w:rsidR="00FD3524" w:rsidRPr="00A65FA2">
        <w:rPr>
          <w:b/>
          <w:sz w:val="28"/>
          <w:szCs w:val="28"/>
          <w:lang w:val="ru-RU"/>
        </w:rPr>
        <w:t xml:space="preserve"> </w:t>
      </w:r>
      <w:r w:rsidR="00751BA1" w:rsidRPr="00A65FA2">
        <w:rPr>
          <w:b/>
          <w:sz w:val="28"/>
          <w:szCs w:val="28"/>
          <w:lang w:val="ru-RU"/>
        </w:rPr>
        <w:t xml:space="preserve">сельсовета </w:t>
      </w:r>
      <w:r w:rsidR="00293DD1" w:rsidRPr="00A65FA2">
        <w:rPr>
          <w:b/>
          <w:sz w:val="28"/>
          <w:szCs w:val="28"/>
          <w:lang w:val="ru-RU"/>
        </w:rPr>
        <w:t>Ордынского</w:t>
      </w:r>
      <w:r w:rsidR="00B51A42" w:rsidRPr="00A65FA2">
        <w:rPr>
          <w:b/>
          <w:sz w:val="28"/>
          <w:szCs w:val="28"/>
          <w:lang w:val="ru-RU"/>
        </w:rPr>
        <w:t xml:space="preserve"> района</w:t>
      </w:r>
      <w:r w:rsidR="00FD3524" w:rsidRPr="00A65FA2">
        <w:rPr>
          <w:b/>
          <w:sz w:val="28"/>
          <w:szCs w:val="28"/>
          <w:lang w:val="ru-RU"/>
        </w:rPr>
        <w:t xml:space="preserve"> </w:t>
      </w:r>
      <w:r w:rsidR="00751BA1" w:rsidRPr="00A65FA2">
        <w:rPr>
          <w:b/>
          <w:sz w:val="28"/>
          <w:szCs w:val="28"/>
          <w:lang w:val="ru-RU"/>
        </w:rPr>
        <w:t>Новосибирской области</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1954"/>
        <w:gridCol w:w="5826"/>
        <w:gridCol w:w="1544"/>
      </w:tblGrid>
      <w:tr w:rsidR="00173DB9" w:rsidRPr="00E7324E" w14:paraId="52560486" w14:textId="77777777" w:rsidTr="00A65FA2">
        <w:tc>
          <w:tcPr>
            <w:tcW w:w="1048" w:type="pct"/>
            <w:shd w:val="clear" w:color="auto" w:fill="auto"/>
          </w:tcPr>
          <w:p w14:paraId="54997AAB" w14:textId="77777777" w:rsidR="00173DB9" w:rsidRPr="00E7324E" w:rsidRDefault="00173DB9" w:rsidP="002B5F74">
            <w:pPr>
              <w:jc w:val="center"/>
              <w:rPr>
                <w:b/>
                <w:sz w:val="22"/>
                <w:szCs w:val="22"/>
              </w:rPr>
            </w:pPr>
            <w:r w:rsidRPr="00E7324E">
              <w:rPr>
                <w:b/>
                <w:sz w:val="22"/>
                <w:szCs w:val="22"/>
              </w:rPr>
              <w:t xml:space="preserve">Название </w:t>
            </w:r>
          </w:p>
        </w:tc>
        <w:tc>
          <w:tcPr>
            <w:tcW w:w="3124" w:type="pct"/>
            <w:shd w:val="clear" w:color="auto" w:fill="auto"/>
          </w:tcPr>
          <w:p w14:paraId="1F03D328" w14:textId="77777777" w:rsidR="00173DB9" w:rsidRPr="00E7324E" w:rsidRDefault="00173DB9" w:rsidP="002B5F74">
            <w:pPr>
              <w:jc w:val="center"/>
              <w:rPr>
                <w:b/>
                <w:sz w:val="22"/>
                <w:szCs w:val="22"/>
              </w:rPr>
            </w:pPr>
            <w:r w:rsidRPr="00E7324E">
              <w:rPr>
                <w:b/>
                <w:sz w:val="22"/>
                <w:szCs w:val="22"/>
              </w:rPr>
              <w:t>Адрес</w:t>
            </w:r>
          </w:p>
        </w:tc>
        <w:tc>
          <w:tcPr>
            <w:tcW w:w="828" w:type="pct"/>
            <w:shd w:val="clear" w:color="auto" w:fill="auto"/>
          </w:tcPr>
          <w:p w14:paraId="70C8619F" w14:textId="1260761B" w:rsidR="00173DB9" w:rsidRPr="00E7324E" w:rsidRDefault="00173DB9" w:rsidP="002E6128">
            <w:pPr>
              <w:jc w:val="center"/>
              <w:rPr>
                <w:b/>
                <w:sz w:val="22"/>
                <w:szCs w:val="22"/>
              </w:rPr>
            </w:pPr>
            <w:r w:rsidRPr="00E7324E">
              <w:rPr>
                <w:b/>
                <w:sz w:val="22"/>
                <w:szCs w:val="22"/>
              </w:rPr>
              <w:t xml:space="preserve">Площадь, </w:t>
            </w:r>
            <w:r w:rsidR="002E6128" w:rsidRPr="00E7324E">
              <w:rPr>
                <w:b/>
                <w:sz w:val="22"/>
                <w:szCs w:val="22"/>
              </w:rPr>
              <w:t>га</w:t>
            </w:r>
          </w:p>
        </w:tc>
      </w:tr>
      <w:tr w:rsidR="002E6128" w:rsidRPr="00E7324E" w14:paraId="72CC325F" w14:textId="77777777" w:rsidTr="00A65FA2">
        <w:tc>
          <w:tcPr>
            <w:tcW w:w="1048" w:type="pct"/>
            <w:shd w:val="clear" w:color="auto" w:fill="auto"/>
          </w:tcPr>
          <w:p w14:paraId="48F87AF2" w14:textId="4810EC41" w:rsidR="002E6128" w:rsidRPr="00E7324E" w:rsidRDefault="002E6128" w:rsidP="002E6128">
            <w:pPr>
              <w:rPr>
                <w:sz w:val="22"/>
                <w:szCs w:val="22"/>
              </w:rPr>
            </w:pPr>
            <w:r w:rsidRPr="00E7324E">
              <w:rPr>
                <w:b/>
                <w:sz w:val="22"/>
                <w:szCs w:val="22"/>
              </w:rPr>
              <w:t>Кладбище</w:t>
            </w:r>
          </w:p>
        </w:tc>
        <w:tc>
          <w:tcPr>
            <w:tcW w:w="3124" w:type="pct"/>
            <w:shd w:val="clear" w:color="auto" w:fill="auto"/>
          </w:tcPr>
          <w:p w14:paraId="7F916FD3" w14:textId="4C444EE2" w:rsidR="002E6128" w:rsidRPr="00E7324E" w:rsidRDefault="002E6128" w:rsidP="002E6128">
            <w:pPr>
              <w:jc w:val="center"/>
              <w:rPr>
                <w:sz w:val="22"/>
                <w:szCs w:val="22"/>
              </w:rPr>
            </w:pPr>
            <w:r w:rsidRPr="00E7324E">
              <w:rPr>
                <w:sz w:val="22"/>
                <w:szCs w:val="22"/>
              </w:rPr>
              <w:t>с. Кирза</w:t>
            </w:r>
          </w:p>
        </w:tc>
        <w:tc>
          <w:tcPr>
            <w:tcW w:w="828" w:type="pct"/>
            <w:shd w:val="clear" w:color="auto" w:fill="auto"/>
          </w:tcPr>
          <w:p w14:paraId="097BF0A9" w14:textId="24226080" w:rsidR="002E6128" w:rsidRPr="00E7324E" w:rsidRDefault="002E6128" w:rsidP="002E6128">
            <w:pPr>
              <w:jc w:val="center"/>
              <w:rPr>
                <w:sz w:val="22"/>
                <w:szCs w:val="22"/>
              </w:rPr>
            </w:pPr>
            <w:r w:rsidRPr="00E7324E">
              <w:rPr>
                <w:sz w:val="22"/>
                <w:szCs w:val="22"/>
              </w:rPr>
              <w:t>4,05</w:t>
            </w:r>
          </w:p>
        </w:tc>
      </w:tr>
      <w:tr w:rsidR="0075082E" w:rsidRPr="00E7324E" w14:paraId="0E47B492" w14:textId="77777777" w:rsidTr="00A65FA2">
        <w:tc>
          <w:tcPr>
            <w:tcW w:w="1048" w:type="pct"/>
            <w:shd w:val="clear" w:color="auto" w:fill="auto"/>
          </w:tcPr>
          <w:p w14:paraId="2EB28103" w14:textId="0CE3DA17" w:rsidR="0075082E" w:rsidRPr="00E7324E" w:rsidRDefault="0075082E" w:rsidP="002E6128">
            <w:pPr>
              <w:rPr>
                <w:b/>
                <w:sz w:val="22"/>
                <w:szCs w:val="22"/>
              </w:rPr>
            </w:pPr>
            <w:r>
              <w:rPr>
                <w:b/>
                <w:sz w:val="22"/>
                <w:szCs w:val="22"/>
              </w:rPr>
              <w:t>Скотомогильник</w:t>
            </w:r>
          </w:p>
        </w:tc>
        <w:tc>
          <w:tcPr>
            <w:tcW w:w="3124" w:type="pct"/>
            <w:shd w:val="clear" w:color="auto" w:fill="auto"/>
          </w:tcPr>
          <w:p w14:paraId="110C274F" w14:textId="0CA0AE44" w:rsidR="0075082E" w:rsidRPr="00E7324E" w:rsidRDefault="00B152C6" w:rsidP="002E6128">
            <w:pPr>
              <w:jc w:val="center"/>
              <w:rPr>
                <w:sz w:val="22"/>
                <w:szCs w:val="22"/>
              </w:rPr>
            </w:pPr>
            <w:r>
              <w:rPr>
                <w:sz w:val="22"/>
                <w:szCs w:val="22"/>
              </w:rPr>
              <w:t>возле с. Кирза</w:t>
            </w:r>
          </w:p>
        </w:tc>
        <w:tc>
          <w:tcPr>
            <w:tcW w:w="828" w:type="pct"/>
            <w:shd w:val="clear" w:color="auto" w:fill="auto"/>
          </w:tcPr>
          <w:p w14:paraId="1A4CC5A9" w14:textId="3D4EFEB9" w:rsidR="0075082E" w:rsidRPr="00E7324E" w:rsidRDefault="00B152C6" w:rsidP="002E6128">
            <w:pPr>
              <w:jc w:val="center"/>
              <w:rPr>
                <w:sz w:val="22"/>
                <w:szCs w:val="22"/>
              </w:rPr>
            </w:pPr>
            <w:r>
              <w:rPr>
                <w:sz w:val="22"/>
                <w:szCs w:val="22"/>
              </w:rPr>
              <w:t>0,3</w:t>
            </w:r>
          </w:p>
        </w:tc>
      </w:tr>
      <w:tr w:rsidR="00BB1D68" w:rsidRPr="00E7324E" w14:paraId="112481DE" w14:textId="77777777" w:rsidTr="00A65FA2">
        <w:tc>
          <w:tcPr>
            <w:tcW w:w="1048" w:type="pct"/>
            <w:shd w:val="clear" w:color="auto" w:fill="auto"/>
          </w:tcPr>
          <w:p w14:paraId="4ADDB71B" w14:textId="0B4A1A42" w:rsidR="00BB1D68" w:rsidRDefault="00B152C6" w:rsidP="002E6128">
            <w:pPr>
              <w:rPr>
                <w:b/>
                <w:sz w:val="22"/>
                <w:szCs w:val="22"/>
              </w:rPr>
            </w:pPr>
            <w:r>
              <w:rPr>
                <w:b/>
                <w:sz w:val="22"/>
                <w:szCs w:val="22"/>
              </w:rPr>
              <w:t>ТКО</w:t>
            </w:r>
          </w:p>
        </w:tc>
        <w:tc>
          <w:tcPr>
            <w:tcW w:w="3124" w:type="pct"/>
            <w:shd w:val="clear" w:color="auto" w:fill="auto"/>
          </w:tcPr>
          <w:p w14:paraId="36C66033" w14:textId="44EF7AE2" w:rsidR="00BB1D68" w:rsidRPr="00E7324E" w:rsidRDefault="00B152C6" w:rsidP="002E6128">
            <w:pPr>
              <w:jc w:val="center"/>
              <w:rPr>
                <w:sz w:val="22"/>
                <w:szCs w:val="22"/>
              </w:rPr>
            </w:pPr>
            <w:r>
              <w:rPr>
                <w:sz w:val="22"/>
                <w:szCs w:val="22"/>
              </w:rPr>
              <w:t>возле с. Кирза</w:t>
            </w:r>
          </w:p>
        </w:tc>
        <w:tc>
          <w:tcPr>
            <w:tcW w:w="828" w:type="pct"/>
            <w:shd w:val="clear" w:color="auto" w:fill="auto"/>
          </w:tcPr>
          <w:p w14:paraId="736552C0" w14:textId="3249FEB4" w:rsidR="00BB1D68" w:rsidRPr="00E7324E" w:rsidRDefault="00B152C6" w:rsidP="002E6128">
            <w:pPr>
              <w:jc w:val="center"/>
              <w:rPr>
                <w:sz w:val="22"/>
                <w:szCs w:val="22"/>
              </w:rPr>
            </w:pPr>
            <w:r>
              <w:rPr>
                <w:sz w:val="22"/>
                <w:szCs w:val="22"/>
              </w:rPr>
              <w:t>3,39</w:t>
            </w:r>
          </w:p>
        </w:tc>
      </w:tr>
    </w:tbl>
    <w:p w14:paraId="3114D144" w14:textId="77777777" w:rsidR="003B2312" w:rsidRPr="00E7324E" w:rsidRDefault="003B2312" w:rsidP="003B2312">
      <w:pPr>
        <w:pStyle w:val="a0"/>
        <w:rPr>
          <w:sz w:val="28"/>
          <w:szCs w:val="28"/>
          <w:lang w:val="ru-RU"/>
        </w:rPr>
      </w:pPr>
    </w:p>
    <w:p w14:paraId="06ACDE72" w14:textId="748311C4" w:rsidR="003B2312" w:rsidRPr="00E7324E" w:rsidRDefault="00C11AE5" w:rsidP="00C11AE5">
      <w:pPr>
        <w:pStyle w:val="a0"/>
        <w:jc w:val="center"/>
        <w:rPr>
          <w:b/>
          <w:sz w:val="28"/>
          <w:szCs w:val="28"/>
          <w:lang w:val="ru-RU"/>
        </w:rPr>
      </w:pPr>
      <w:r w:rsidRPr="00E7324E">
        <w:rPr>
          <w:b/>
          <w:sz w:val="28"/>
          <w:szCs w:val="28"/>
          <w:lang w:val="ru-RU"/>
        </w:rPr>
        <w:t>Скотомогильник</w:t>
      </w:r>
    </w:p>
    <w:p w14:paraId="4BB5F984" w14:textId="114587EC" w:rsidR="00A567AD" w:rsidRPr="00E7324E" w:rsidRDefault="00A567AD" w:rsidP="003B2312">
      <w:pPr>
        <w:pStyle w:val="a0"/>
        <w:rPr>
          <w:rFonts w:eastAsiaTheme="minorHAnsi"/>
          <w:color w:val="000000"/>
          <w:sz w:val="28"/>
          <w:szCs w:val="28"/>
          <w:lang w:val="ru-RU" w:eastAsia="en-US"/>
        </w:rPr>
      </w:pPr>
      <w:r w:rsidRPr="00E7324E">
        <w:rPr>
          <w:rFonts w:eastAsiaTheme="minorHAnsi"/>
          <w:color w:val="000000"/>
          <w:sz w:val="28"/>
          <w:szCs w:val="28"/>
          <w:lang w:val="ru-RU" w:eastAsia="en-US"/>
        </w:rPr>
        <w:t xml:space="preserve">Согласно ст. 5 и 6 Федерального закона от 6 октября 2003 г. </w:t>
      </w:r>
      <w:del w:id="178" w:author="Елисова" w:date="2020-07-29T16:54:00Z">
        <w:r w:rsidRPr="00E7324E" w:rsidDel="001415EF">
          <w:rPr>
            <w:rFonts w:eastAsiaTheme="minorHAnsi"/>
            <w:color w:val="000000"/>
            <w:sz w:val="28"/>
            <w:szCs w:val="28"/>
            <w:lang w:val="ru-RU" w:eastAsia="en-US"/>
          </w:rPr>
          <w:delText xml:space="preserve">N </w:delText>
        </w:r>
      </w:del>
      <w:ins w:id="179" w:author="Елисова" w:date="2020-07-29T16:54:00Z">
        <w:r w:rsidR="001415EF">
          <w:rPr>
            <w:rFonts w:eastAsiaTheme="minorHAnsi"/>
            <w:color w:val="000000"/>
            <w:sz w:val="28"/>
            <w:szCs w:val="28"/>
            <w:lang w:val="ru-RU" w:eastAsia="en-US"/>
          </w:rPr>
          <w:t>№</w:t>
        </w:r>
        <w:r w:rsidR="001415EF" w:rsidRPr="00E7324E">
          <w:rPr>
            <w:rFonts w:eastAsiaTheme="minorHAnsi"/>
            <w:color w:val="000000"/>
            <w:sz w:val="28"/>
            <w:szCs w:val="28"/>
            <w:lang w:val="ru-RU" w:eastAsia="en-US"/>
          </w:rPr>
          <w:t xml:space="preserve"> </w:t>
        </w:r>
      </w:ins>
      <w:r w:rsidRPr="00E7324E">
        <w:rPr>
          <w:rFonts w:eastAsiaTheme="minorHAnsi"/>
          <w:color w:val="000000"/>
          <w:sz w:val="28"/>
          <w:szCs w:val="28"/>
          <w:lang w:val="ru-RU" w:eastAsia="en-US"/>
        </w:rPr>
        <w:t xml:space="preserve">131-ФЗ "Об общих принципах организации местного самоуправления в Российской Федерации" и ч. 2 ст. 2 Федерального закона от 30 марта 1999 г. </w:t>
      </w:r>
      <w:del w:id="180" w:author="Елисова" w:date="2020-07-29T16:54:00Z">
        <w:r w:rsidRPr="00E7324E" w:rsidDel="001415EF">
          <w:rPr>
            <w:rFonts w:eastAsiaTheme="minorHAnsi"/>
            <w:color w:val="000000"/>
            <w:sz w:val="28"/>
            <w:szCs w:val="28"/>
            <w:lang w:val="ru-RU" w:eastAsia="en-US"/>
          </w:rPr>
          <w:delText xml:space="preserve">N </w:delText>
        </w:r>
      </w:del>
      <w:ins w:id="181" w:author="Елисова" w:date="2020-07-29T16:54:00Z">
        <w:r w:rsidR="001415EF">
          <w:rPr>
            <w:rFonts w:eastAsiaTheme="minorHAnsi"/>
            <w:color w:val="000000"/>
            <w:sz w:val="28"/>
            <w:szCs w:val="28"/>
            <w:lang w:val="ru-RU" w:eastAsia="en-US"/>
          </w:rPr>
          <w:t>№</w:t>
        </w:r>
        <w:r w:rsidR="001415EF" w:rsidRPr="00E7324E">
          <w:rPr>
            <w:rFonts w:eastAsiaTheme="minorHAnsi"/>
            <w:color w:val="000000"/>
            <w:sz w:val="28"/>
            <w:szCs w:val="28"/>
            <w:lang w:val="ru-RU" w:eastAsia="en-US"/>
          </w:rPr>
          <w:t xml:space="preserve"> </w:t>
        </w:r>
      </w:ins>
      <w:r w:rsidRPr="00E7324E">
        <w:rPr>
          <w:rFonts w:eastAsiaTheme="minorHAnsi"/>
          <w:color w:val="000000"/>
          <w:sz w:val="28"/>
          <w:szCs w:val="28"/>
          <w:lang w:val="ru-RU" w:eastAsia="en-US"/>
        </w:rPr>
        <w:t xml:space="preserve">52-ФЗ "О </w:t>
      </w:r>
      <w:r w:rsidRPr="00E7324E">
        <w:rPr>
          <w:rFonts w:eastAsiaTheme="minorHAnsi"/>
          <w:color w:val="000000"/>
          <w:sz w:val="28"/>
          <w:szCs w:val="28"/>
          <w:lang w:val="ru-RU" w:eastAsia="en-US"/>
        </w:rPr>
        <w:lastRenderedPageBreak/>
        <w:t>санитарно-эпидемиологическом благополучии населения" полномочиями в сфере обеспечения санитарно-эпидемиологического благополучия населения обладают Российская Федерация и субъекты Российской Федерации, осуществление мер по обеспечению санитарно-эпидемиологического благополучия населения является расходным обязательством Российской Федерации, а осуществление мер по предупреждению эпидемий и ликвидации их последствий является расходным обязательством субъектов Российской Федерации.</w:t>
      </w:r>
    </w:p>
    <w:p w14:paraId="067DEBE5" w14:textId="32CC7DF0" w:rsidR="00A567AD" w:rsidRPr="00E7324E" w:rsidRDefault="00A567AD" w:rsidP="003B2312">
      <w:pPr>
        <w:pStyle w:val="a0"/>
        <w:rPr>
          <w:rFonts w:eastAsiaTheme="minorHAnsi"/>
          <w:color w:val="000000"/>
          <w:sz w:val="28"/>
          <w:szCs w:val="28"/>
          <w:lang w:val="ru-RU" w:eastAsia="en-US"/>
        </w:rPr>
      </w:pPr>
      <w:r w:rsidRPr="00E7324E">
        <w:rPr>
          <w:rFonts w:eastAsiaTheme="minorHAnsi"/>
          <w:color w:val="000000"/>
          <w:sz w:val="28"/>
          <w:szCs w:val="28"/>
          <w:lang w:val="ru-RU" w:eastAsia="en-US"/>
        </w:rPr>
        <w:t xml:space="preserve">В силу подп. 49 п. 2 ст. 26.3 Федерального закона от 6 октября 1999 г. </w:t>
      </w:r>
      <w:del w:id="182" w:author="Елисова" w:date="2020-07-29T16:54:00Z">
        <w:r w:rsidRPr="00E7324E" w:rsidDel="001415EF">
          <w:rPr>
            <w:rFonts w:eastAsiaTheme="minorHAnsi"/>
            <w:color w:val="000000"/>
            <w:sz w:val="28"/>
            <w:szCs w:val="28"/>
            <w:lang w:val="ru-RU" w:eastAsia="en-US"/>
          </w:rPr>
          <w:delText xml:space="preserve">N </w:delText>
        </w:r>
      </w:del>
      <w:ins w:id="183" w:author="Елисова" w:date="2020-07-29T16:54:00Z">
        <w:r w:rsidR="001415EF">
          <w:rPr>
            <w:rFonts w:eastAsiaTheme="minorHAnsi"/>
            <w:color w:val="000000"/>
            <w:sz w:val="28"/>
            <w:szCs w:val="28"/>
            <w:lang w:val="ru-RU" w:eastAsia="en-US"/>
          </w:rPr>
          <w:t>№</w:t>
        </w:r>
        <w:r w:rsidR="001415EF" w:rsidRPr="00E7324E">
          <w:rPr>
            <w:rFonts w:eastAsiaTheme="minorHAnsi"/>
            <w:color w:val="000000"/>
            <w:sz w:val="28"/>
            <w:szCs w:val="28"/>
            <w:lang w:val="ru-RU" w:eastAsia="en-US"/>
          </w:rPr>
          <w:t xml:space="preserve"> </w:t>
        </w:r>
      </w:ins>
      <w:r w:rsidRPr="00E7324E">
        <w:rPr>
          <w:rFonts w:eastAsiaTheme="minorHAnsi"/>
          <w:color w:val="000000"/>
          <w:sz w:val="28"/>
          <w:szCs w:val="28"/>
          <w:lang w:val="ru-RU" w:eastAsia="en-US"/>
        </w:rPr>
        <w:t xml:space="preserve">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за счет средств бюджета субъекта Российской Федерации, относится решение вопросов организации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Для осуществления данных полномочий согласно подп. "ц" п. 2 ст. 26.11 Федерального закона от 6 октября 1999 г. </w:t>
      </w:r>
      <w:del w:id="184" w:author="Елисова" w:date="2020-07-29T16:54:00Z">
        <w:r w:rsidRPr="00E7324E" w:rsidDel="001415EF">
          <w:rPr>
            <w:rFonts w:eastAsiaTheme="minorHAnsi"/>
            <w:color w:val="000000"/>
            <w:sz w:val="28"/>
            <w:szCs w:val="28"/>
            <w:lang w:val="ru-RU" w:eastAsia="en-US"/>
          </w:rPr>
          <w:delText xml:space="preserve">N </w:delText>
        </w:r>
      </w:del>
      <w:ins w:id="185" w:author="Елисова" w:date="2020-07-29T16:54:00Z">
        <w:r w:rsidR="001415EF">
          <w:rPr>
            <w:rFonts w:eastAsiaTheme="minorHAnsi"/>
            <w:color w:val="000000"/>
            <w:sz w:val="28"/>
            <w:szCs w:val="28"/>
            <w:lang w:val="ru-RU" w:eastAsia="en-US"/>
          </w:rPr>
          <w:t>№</w:t>
        </w:r>
        <w:r w:rsidR="001415EF" w:rsidRPr="00E7324E">
          <w:rPr>
            <w:rFonts w:eastAsiaTheme="minorHAnsi"/>
            <w:color w:val="000000"/>
            <w:sz w:val="28"/>
            <w:szCs w:val="28"/>
            <w:lang w:val="ru-RU" w:eastAsia="en-US"/>
          </w:rPr>
          <w:t xml:space="preserve"> </w:t>
        </w:r>
      </w:ins>
      <w:r w:rsidRPr="00E7324E">
        <w:rPr>
          <w:rFonts w:eastAsiaTheme="minorHAnsi"/>
          <w:color w:val="000000"/>
          <w:sz w:val="28"/>
          <w:szCs w:val="28"/>
          <w:lang w:val="ru-RU" w:eastAsia="en-US"/>
        </w:rPr>
        <w:t>184-ФЗ в собственности субъекта Российской Федерации могут находиться скотомогильники</w:t>
      </w:r>
      <w:r w:rsidR="00EC7B9D" w:rsidRPr="00E7324E">
        <w:rPr>
          <w:rFonts w:eastAsiaTheme="minorHAnsi"/>
          <w:color w:val="000000"/>
          <w:sz w:val="28"/>
          <w:szCs w:val="28"/>
          <w:lang w:val="ru-RU" w:eastAsia="en-US"/>
        </w:rPr>
        <w:t xml:space="preserve"> </w:t>
      </w:r>
      <w:r w:rsidRPr="00E7324E">
        <w:rPr>
          <w:rFonts w:eastAsiaTheme="minorHAnsi"/>
          <w:color w:val="000000"/>
          <w:sz w:val="28"/>
          <w:szCs w:val="28"/>
          <w:lang w:val="ru-RU" w:eastAsia="en-US"/>
        </w:rPr>
        <w:t>(биотермические ямы).</w:t>
      </w:r>
    </w:p>
    <w:p w14:paraId="784D3BEA" w14:textId="346F7943" w:rsidR="000C0187" w:rsidRPr="00E7324E" w:rsidRDefault="00A567AD" w:rsidP="003B2312">
      <w:pPr>
        <w:pStyle w:val="a0"/>
        <w:rPr>
          <w:rFonts w:eastAsiaTheme="minorHAnsi"/>
          <w:color w:val="000000"/>
          <w:sz w:val="28"/>
          <w:szCs w:val="28"/>
          <w:lang w:val="ru-RU" w:eastAsia="en-US"/>
        </w:rPr>
      </w:pPr>
      <w:r w:rsidRPr="00E7324E">
        <w:rPr>
          <w:rFonts w:eastAsiaTheme="minorHAnsi"/>
          <w:color w:val="000000"/>
          <w:sz w:val="28"/>
          <w:szCs w:val="28"/>
          <w:lang w:val="ru-RU" w:eastAsia="en-US"/>
        </w:rPr>
        <w:t>В соответствии с п. 2.1.16 Государственной программы приватизации государственных и муниципальных предприятий в Российской Федерации, утвержденной Указом Президента Российской Федерации от 24 декаб</w:t>
      </w:r>
      <w:r w:rsidR="000C0187" w:rsidRPr="00E7324E">
        <w:rPr>
          <w:rFonts w:eastAsiaTheme="minorHAnsi"/>
          <w:color w:val="000000"/>
          <w:sz w:val="28"/>
          <w:szCs w:val="28"/>
          <w:lang w:val="ru-RU" w:eastAsia="en-US"/>
        </w:rPr>
        <w:t xml:space="preserve">ря 1993 г. </w:t>
      </w:r>
      <w:del w:id="186" w:author="Елисова" w:date="2020-07-29T16:54:00Z">
        <w:r w:rsidR="000C0187" w:rsidRPr="00E7324E" w:rsidDel="001415EF">
          <w:rPr>
            <w:rFonts w:eastAsiaTheme="minorHAnsi"/>
            <w:color w:val="000000"/>
            <w:sz w:val="28"/>
            <w:szCs w:val="28"/>
            <w:lang w:val="ru-RU" w:eastAsia="en-US"/>
          </w:rPr>
          <w:delText xml:space="preserve">N </w:delText>
        </w:r>
      </w:del>
      <w:ins w:id="187" w:author="Елисова" w:date="2020-07-29T16:54:00Z">
        <w:r w:rsidR="001415EF">
          <w:rPr>
            <w:rFonts w:eastAsiaTheme="minorHAnsi"/>
            <w:color w:val="000000"/>
            <w:sz w:val="28"/>
            <w:szCs w:val="28"/>
            <w:lang w:val="ru-RU" w:eastAsia="en-US"/>
          </w:rPr>
          <w:t>№</w:t>
        </w:r>
        <w:r w:rsidR="001415EF" w:rsidRPr="00E7324E">
          <w:rPr>
            <w:rFonts w:eastAsiaTheme="minorHAnsi"/>
            <w:color w:val="000000"/>
            <w:sz w:val="28"/>
            <w:szCs w:val="28"/>
            <w:lang w:val="ru-RU" w:eastAsia="en-US"/>
          </w:rPr>
          <w:t xml:space="preserve"> </w:t>
        </w:r>
      </w:ins>
      <w:r w:rsidR="000C0187" w:rsidRPr="00E7324E">
        <w:rPr>
          <w:rFonts w:eastAsiaTheme="minorHAnsi"/>
          <w:color w:val="000000"/>
          <w:sz w:val="28"/>
          <w:szCs w:val="28"/>
          <w:lang w:val="ru-RU" w:eastAsia="en-US"/>
        </w:rPr>
        <w:t xml:space="preserve">2284, приватизация </w:t>
      </w:r>
      <w:r w:rsidRPr="00E7324E">
        <w:rPr>
          <w:rFonts w:eastAsiaTheme="minorHAnsi"/>
          <w:color w:val="000000"/>
          <w:sz w:val="28"/>
          <w:szCs w:val="28"/>
          <w:lang w:val="ru-RU" w:eastAsia="en-US"/>
        </w:rPr>
        <w:t>скот</w:t>
      </w:r>
      <w:r w:rsidR="00EC7B9D" w:rsidRPr="00E7324E">
        <w:rPr>
          <w:rFonts w:eastAsiaTheme="minorHAnsi"/>
          <w:color w:val="000000"/>
          <w:sz w:val="28"/>
          <w:szCs w:val="28"/>
          <w:lang w:val="ru-RU" w:eastAsia="en-US"/>
        </w:rPr>
        <w:t>омогильников</w:t>
      </w:r>
      <w:r w:rsidR="000C0187" w:rsidRPr="00E7324E">
        <w:rPr>
          <w:rFonts w:eastAsiaTheme="minorHAnsi"/>
          <w:color w:val="000000"/>
          <w:sz w:val="28"/>
          <w:szCs w:val="28"/>
          <w:lang w:val="ru-RU" w:eastAsia="en-US"/>
        </w:rPr>
        <w:t xml:space="preserve">, находящихся в федеральной </w:t>
      </w:r>
      <w:r w:rsidR="00EC7B9D" w:rsidRPr="00E7324E">
        <w:rPr>
          <w:rFonts w:eastAsiaTheme="minorHAnsi"/>
          <w:color w:val="000000"/>
          <w:sz w:val="28"/>
          <w:szCs w:val="28"/>
          <w:lang w:val="ru-RU" w:eastAsia="en-US"/>
        </w:rPr>
        <w:t xml:space="preserve">собственности, запрещена. </w:t>
      </w:r>
      <w:r w:rsidR="000C0187" w:rsidRPr="00E7324E">
        <w:rPr>
          <w:rFonts w:eastAsiaTheme="minorHAnsi"/>
          <w:color w:val="000000"/>
          <w:sz w:val="28"/>
          <w:szCs w:val="28"/>
          <w:lang w:val="ru-RU" w:eastAsia="en-US"/>
        </w:rPr>
        <w:t xml:space="preserve">Таким образом, вопросы создания скотомогильника </w:t>
      </w:r>
      <w:r w:rsidRPr="00E7324E">
        <w:rPr>
          <w:rFonts w:eastAsiaTheme="minorHAnsi"/>
          <w:color w:val="000000"/>
          <w:sz w:val="28"/>
          <w:szCs w:val="28"/>
          <w:lang w:val="ru-RU" w:eastAsia="en-US"/>
        </w:rPr>
        <w:t>(биотермической ямы) законом возлагаются на собственников указанного имущества, которыми могут являться Российская Федерация и субъект Российской Федерации.</w:t>
      </w:r>
      <w:r w:rsidR="000C0187" w:rsidRPr="00E7324E">
        <w:rPr>
          <w:rFonts w:eastAsiaTheme="minorHAnsi"/>
          <w:color w:val="000000"/>
          <w:sz w:val="28"/>
          <w:szCs w:val="28"/>
          <w:lang w:val="ru-RU" w:eastAsia="en-US"/>
        </w:rPr>
        <w:t xml:space="preserve"> </w:t>
      </w:r>
    </w:p>
    <w:p w14:paraId="30DE6C7E" w14:textId="493FA626" w:rsidR="003B2312" w:rsidRPr="00E7324E" w:rsidRDefault="00D3030C" w:rsidP="003B2312">
      <w:pPr>
        <w:pStyle w:val="a0"/>
        <w:rPr>
          <w:sz w:val="28"/>
          <w:szCs w:val="28"/>
          <w:lang w:val="ru-RU"/>
        </w:rPr>
      </w:pPr>
      <w:r w:rsidRPr="00E7324E">
        <w:rPr>
          <w:rFonts w:eastAsiaTheme="minorHAnsi"/>
          <w:color w:val="000000"/>
          <w:sz w:val="28"/>
          <w:szCs w:val="28"/>
          <w:lang w:val="ru-RU" w:eastAsia="en-US"/>
        </w:rPr>
        <w:t xml:space="preserve">Возможности нахождения </w:t>
      </w:r>
      <w:r w:rsidR="000C0187" w:rsidRPr="00E7324E">
        <w:rPr>
          <w:rFonts w:eastAsiaTheme="minorHAnsi"/>
          <w:color w:val="000000"/>
          <w:sz w:val="28"/>
          <w:szCs w:val="28"/>
          <w:lang w:val="ru-RU" w:eastAsia="en-US"/>
        </w:rPr>
        <w:t xml:space="preserve">скотомогильников и биотермических ям в собственности </w:t>
      </w:r>
      <w:r w:rsidR="00A567AD" w:rsidRPr="00E7324E">
        <w:rPr>
          <w:rFonts w:eastAsiaTheme="minorHAnsi"/>
          <w:color w:val="000000"/>
          <w:sz w:val="28"/>
          <w:szCs w:val="28"/>
          <w:lang w:val="ru-RU" w:eastAsia="en-US"/>
        </w:rPr>
        <w:t xml:space="preserve">органов местного самоуправления Федеральный закон от 6 октября 2003 г. </w:t>
      </w:r>
      <w:del w:id="188" w:author="Елисова" w:date="2020-07-29T16:54:00Z">
        <w:r w:rsidR="00A567AD" w:rsidRPr="00E7324E" w:rsidDel="001415EF">
          <w:rPr>
            <w:rFonts w:eastAsiaTheme="minorHAnsi"/>
            <w:color w:val="000000"/>
            <w:sz w:val="28"/>
            <w:szCs w:val="28"/>
            <w:lang w:val="ru-RU" w:eastAsia="en-US"/>
          </w:rPr>
          <w:delText xml:space="preserve">N </w:delText>
        </w:r>
      </w:del>
      <w:ins w:id="189" w:author="Елисова" w:date="2020-07-29T16:54:00Z">
        <w:r w:rsidR="001415EF">
          <w:rPr>
            <w:rFonts w:eastAsiaTheme="minorHAnsi"/>
            <w:color w:val="000000"/>
            <w:sz w:val="28"/>
            <w:szCs w:val="28"/>
            <w:lang w:val="ru-RU" w:eastAsia="en-US"/>
          </w:rPr>
          <w:t>№</w:t>
        </w:r>
        <w:r w:rsidR="001415EF" w:rsidRPr="00E7324E">
          <w:rPr>
            <w:rFonts w:eastAsiaTheme="minorHAnsi"/>
            <w:color w:val="000000"/>
            <w:sz w:val="28"/>
            <w:szCs w:val="28"/>
            <w:lang w:val="ru-RU" w:eastAsia="en-US"/>
          </w:rPr>
          <w:t xml:space="preserve"> </w:t>
        </w:r>
      </w:ins>
      <w:r w:rsidR="00A567AD" w:rsidRPr="00E7324E">
        <w:rPr>
          <w:rFonts w:eastAsiaTheme="minorHAnsi"/>
          <w:color w:val="000000"/>
          <w:sz w:val="28"/>
          <w:szCs w:val="28"/>
          <w:lang w:val="ru-RU" w:eastAsia="en-US"/>
        </w:rPr>
        <w:t>131-ФЗ "Об общих принципах организации местного самоуправления в Российской Федерации" не предусматривает</w:t>
      </w:r>
      <w:r w:rsidR="00A567AD" w:rsidRPr="00E7324E">
        <w:rPr>
          <w:sz w:val="28"/>
          <w:szCs w:val="28"/>
          <w:lang w:val="ru-RU" w:eastAsia="ru-RU"/>
        </w:rPr>
        <w:t>.</w:t>
      </w:r>
    </w:p>
    <w:p w14:paraId="03579502" w14:textId="6FFBECD0" w:rsidR="007569FB" w:rsidRPr="00E7324E" w:rsidRDefault="007569FB" w:rsidP="006834A7">
      <w:pPr>
        <w:pStyle w:val="2"/>
        <w:numPr>
          <w:ilvl w:val="1"/>
          <w:numId w:val="4"/>
        </w:numPr>
        <w:ind w:left="0" w:firstLine="0"/>
        <w:rPr>
          <w:i w:val="0"/>
          <w:sz w:val="28"/>
        </w:rPr>
      </w:pPr>
      <w:bookmarkStart w:id="190" w:name="_Toc45115277"/>
      <w:r w:rsidRPr="00E7324E">
        <w:rPr>
          <w:i w:val="0"/>
          <w:sz w:val="28"/>
        </w:rPr>
        <w:t>Выводы</w:t>
      </w:r>
      <w:bookmarkEnd w:id="190"/>
    </w:p>
    <w:p w14:paraId="51FC264C" w14:textId="72A43B50" w:rsidR="007569FB" w:rsidRPr="00E7324E" w:rsidRDefault="007569FB" w:rsidP="007569FB">
      <w:pPr>
        <w:pStyle w:val="a0"/>
        <w:rPr>
          <w:sz w:val="28"/>
          <w:szCs w:val="28"/>
          <w:lang w:val="ru-RU"/>
        </w:rPr>
      </w:pPr>
      <w:r w:rsidRPr="00E7324E">
        <w:rPr>
          <w:rFonts w:eastAsiaTheme="minorHAnsi"/>
          <w:color w:val="000000"/>
          <w:sz w:val="28"/>
          <w:szCs w:val="28"/>
          <w:lang w:val="ru-RU" w:eastAsia="en-US"/>
        </w:rPr>
        <w:t>1</w:t>
      </w:r>
      <w:r w:rsidRPr="00E7324E">
        <w:rPr>
          <w:sz w:val="28"/>
          <w:szCs w:val="28"/>
          <w:lang w:val="ru-RU"/>
        </w:rPr>
        <w:t>. Расселение на территории поселения не</w:t>
      </w:r>
      <w:r w:rsidR="00D378CF" w:rsidRPr="00E7324E">
        <w:rPr>
          <w:sz w:val="28"/>
          <w:szCs w:val="28"/>
          <w:lang w:val="ru-RU"/>
        </w:rPr>
        <w:t xml:space="preserve">достаточно </w:t>
      </w:r>
      <w:r w:rsidRPr="00E7324E">
        <w:rPr>
          <w:sz w:val="28"/>
          <w:szCs w:val="28"/>
          <w:lang w:val="ru-RU"/>
        </w:rPr>
        <w:t xml:space="preserve">равномерное. </w:t>
      </w:r>
      <w:r w:rsidR="00FD3524" w:rsidRPr="00E7324E">
        <w:rPr>
          <w:sz w:val="28"/>
          <w:szCs w:val="28"/>
          <w:lang w:val="ru-RU"/>
        </w:rPr>
        <w:t xml:space="preserve">основная часть </w:t>
      </w:r>
      <w:r w:rsidRPr="00E7324E">
        <w:rPr>
          <w:sz w:val="28"/>
          <w:szCs w:val="28"/>
          <w:lang w:val="ru-RU"/>
        </w:rPr>
        <w:t xml:space="preserve">населения проживает в административном центре поселения – </w:t>
      </w:r>
      <w:r w:rsidR="002E6128" w:rsidRPr="00E7324E">
        <w:rPr>
          <w:sz w:val="28"/>
          <w:szCs w:val="28"/>
          <w:lang w:val="ru-RU"/>
        </w:rPr>
        <w:t>с. Кирза</w:t>
      </w:r>
      <w:r w:rsidRPr="00E7324E">
        <w:rPr>
          <w:sz w:val="28"/>
          <w:szCs w:val="28"/>
          <w:lang w:val="ru-RU"/>
        </w:rPr>
        <w:t xml:space="preserve">. </w:t>
      </w:r>
    </w:p>
    <w:p w14:paraId="515610C4" w14:textId="5491393A" w:rsidR="007569FB" w:rsidRPr="00E7324E" w:rsidRDefault="007569FB" w:rsidP="007569FB">
      <w:pPr>
        <w:pStyle w:val="a0"/>
        <w:rPr>
          <w:sz w:val="28"/>
          <w:szCs w:val="28"/>
          <w:lang w:val="ru-RU"/>
        </w:rPr>
      </w:pPr>
      <w:r w:rsidRPr="00E7324E">
        <w:rPr>
          <w:sz w:val="28"/>
          <w:szCs w:val="28"/>
          <w:lang w:val="ru-RU"/>
        </w:rPr>
        <w:t xml:space="preserve">2. Основная градостроительная деятельность развивается в </w:t>
      </w:r>
      <w:r w:rsidR="00A92537" w:rsidRPr="00E7324E">
        <w:rPr>
          <w:sz w:val="28"/>
          <w:szCs w:val="28"/>
          <w:lang w:val="ru-RU"/>
        </w:rPr>
        <w:t>с. Кирза</w:t>
      </w:r>
      <w:r w:rsidRPr="00E7324E">
        <w:rPr>
          <w:sz w:val="28"/>
          <w:szCs w:val="28"/>
          <w:lang w:val="ru-RU"/>
        </w:rPr>
        <w:t xml:space="preserve">. </w:t>
      </w:r>
    </w:p>
    <w:p w14:paraId="6DCE2344" w14:textId="77777777" w:rsidR="007569FB" w:rsidRPr="00E7324E" w:rsidRDefault="007569FB" w:rsidP="007569FB">
      <w:pPr>
        <w:pStyle w:val="a0"/>
        <w:rPr>
          <w:sz w:val="28"/>
          <w:szCs w:val="28"/>
          <w:lang w:val="ru-RU"/>
        </w:rPr>
      </w:pPr>
      <w:r w:rsidRPr="00E7324E">
        <w:rPr>
          <w:sz w:val="28"/>
          <w:szCs w:val="28"/>
          <w:lang w:val="ru-RU"/>
        </w:rPr>
        <w:t xml:space="preserve">3. На территории поселения и населенных пунктов сложилось функциональное зонирование. Состав и расположение зон в основном соответствует расселению и не сдерживает развитие поселения. </w:t>
      </w:r>
    </w:p>
    <w:p w14:paraId="182BCF68" w14:textId="59350BC0" w:rsidR="007569FB" w:rsidRPr="00E7324E" w:rsidRDefault="007569FB" w:rsidP="007569FB">
      <w:pPr>
        <w:pStyle w:val="a0"/>
        <w:rPr>
          <w:sz w:val="28"/>
          <w:szCs w:val="28"/>
          <w:lang w:val="ru-RU"/>
        </w:rPr>
      </w:pPr>
      <w:r w:rsidRPr="00E7324E">
        <w:rPr>
          <w:sz w:val="28"/>
          <w:szCs w:val="28"/>
          <w:lang w:val="ru-RU"/>
        </w:rPr>
        <w:t xml:space="preserve">4. Хозяйственная деятельность на территории поселения сосредоточена в </w:t>
      </w:r>
      <w:r w:rsidR="00243BDF" w:rsidRPr="00E7324E">
        <w:rPr>
          <w:sz w:val="28"/>
          <w:szCs w:val="28"/>
          <w:lang w:val="ru-RU"/>
        </w:rPr>
        <w:t>с. Кирза</w:t>
      </w:r>
      <w:r w:rsidRPr="00E7324E">
        <w:rPr>
          <w:sz w:val="28"/>
          <w:szCs w:val="28"/>
          <w:lang w:val="ru-RU"/>
        </w:rPr>
        <w:t xml:space="preserve">, а также на прилегающей к нему территории. </w:t>
      </w:r>
    </w:p>
    <w:p w14:paraId="22CBC323" w14:textId="77777777" w:rsidR="00243BDF" w:rsidRPr="00E7324E" w:rsidRDefault="00243BDF" w:rsidP="00243BDF">
      <w:pPr>
        <w:pStyle w:val="a0"/>
        <w:rPr>
          <w:sz w:val="28"/>
          <w:szCs w:val="28"/>
          <w:lang w:val="ru-RU"/>
        </w:rPr>
      </w:pPr>
      <w:r w:rsidRPr="00E7324E">
        <w:rPr>
          <w:sz w:val="28"/>
          <w:szCs w:val="28"/>
          <w:lang w:val="ru-RU"/>
        </w:rPr>
        <w:lastRenderedPageBreak/>
        <w:t xml:space="preserve">5. Объекты, обеспечивающие, водоснабжение, электроснабжение и теплоснабжение поселения размещены на его территории. </w:t>
      </w:r>
    </w:p>
    <w:p w14:paraId="6C085DEA" w14:textId="1807DB56" w:rsidR="00D378CF" w:rsidRPr="00E7324E" w:rsidRDefault="00D378CF" w:rsidP="00D378CF">
      <w:pPr>
        <w:pStyle w:val="a0"/>
        <w:rPr>
          <w:sz w:val="28"/>
          <w:szCs w:val="28"/>
          <w:lang w:val="ru-RU"/>
        </w:rPr>
      </w:pPr>
      <w:r w:rsidRPr="00E7324E">
        <w:rPr>
          <w:sz w:val="28"/>
          <w:szCs w:val="28"/>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3C786165" w14:textId="67D14785" w:rsidR="00CD6289" w:rsidRPr="00E7324E" w:rsidRDefault="00D378CF" w:rsidP="000D651C">
      <w:pPr>
        <w:pStyle w:val="a0"/>
        <w:rPr>
          <w:sz w:val="28"/>
          <w:lang w:val="ru-RU"/>
        </w:rPr>
      </w:pPr>
      <w:r w:rsidRPr="00E7324E">
        <w:rPr>
          <w:sz w:val="28"/>
          <w:szCs w:val="28"/>
          <w:lang w:val="ru-RU"/>
        </w:rPr>
        <w:t>7</w:t>
      </w:r>
      <w:r w:rsidR="007569FB" w:rsidRPr="00E7324E">
        <w:rPr>
          <w:sz w:val="28"/>
          <w:szCs w:val="28"/>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00C56EFA" w:rsidRPr="00E7324E">
        <w:rPr>
          <w:sz w:val="28"/>
          <w:szCs w:val="28"/>
          <w:lang w:val="ru-RU"/>
        </w:rPr>
        <w:t>Кирзинского</w:t>
      </w:r>
      <w:r w:rsidR="00E31DB6" w:rsidRPr="00E7324E">
        <w:rPr>
          <w:sz w:val="28"/>
          <w:szCs w:val="28"/>
          <w:lang w:val="ru-RU"/>
        </w:rPr>
        <w:t xml:space="preserve"> </w:t>
      </w:r>
      <w:r w:rsidR="00E97D86" w:rsidRPr="00E7324E">
        <w:rPr>
          <w:sz w:val="28"/>
          <w:szCs w:val="28"/>
          <w:lang w:val="ru-RU"/>
        </w:rPr>
        <w:t>сельсовета</w:t>
      </w:r>
      <w:r w:rsidR="007569FB" w:rsidRPr="00E7324E">
        <w:rPr>
          <w:sz w:val="28"/>
          <w:szCs w:val="28"/>
          <w:lang w:val="ru-RU"/>
        </w:rPr>
        <w:t xml:space="preserve"> не соответствует современным требованиям</w:t>
      </w:r>
      <w:r w:rsidR="007569FB" w:rsidRPr="00E7324E">
        <w:rPr>
          <w:lang w:val="ru-RU"/>
        </w:rPr>
        <w:t xml:space="preserve">. </w:t>
      </w:r>
      <w:r w:rsidR="00CD6289" w:rsidRPr="00E7324E">
        <w:rPr>
          <w:sz w:val="28"/>
          <w:lang w:val="ru-RU"/>
        </w:rPr>
        <w:br w:type="page"/>
      </w:r>
    </w:p>
    <w:p w14:paraId="713D2A05" w14:textId="7B571F4E" w:rsidR="008C6D4D" w:rsidRPr="00E7324E" w:rsidRDefault="00A5122F" w:rsidP="006834A7">
      <w:pPr>
        <w:pStyle w:val="1"/>
        <w:numPr>
          <w:ilvl w:val="0"/>
          <w:numId w:val="4"/>
        </w:numPr>
        <w:ind w:left="0" w:firstLine="0"/>
        <w:rPr>
          <w:sz w:val="28"/>
          <w:shd w:val="clear" w:color="auto" w:fill="FFFFFF"/>
        </w:rPr>
      </w:pPr>
      <w:bookmarkStart w:id="191" w:name="_Toc45115278"/>
      <w:r w:rsidRPr="00E7324E">
        <w:rPr>
          <w:sz w:val="28"/>
          <w:shd w:val="clear" w:color="auto" w:fill="FFFFFF"/>
        </w:rPr>
        <w:lastRenderedPageBreak/>
        <w:t>Оценка</w:t>
      </w:r>
      <w:r w:rsidR="00CD6289" w:rsidRPr="00E7324E">
        <w:rPr>
          <w:sz w:val="28"/>
          <w:shd w:val="clear" w:color="auto" w:fill="FFFFFF"/>
        </w:rPr>
        <w:t xml:space="preserve"> возможного влияния планируемых для размещения объектов мест</w:t>
      </w:r>
      <w:r w:rsidRPr="00E7324E">
        <w:rPr>
          <w:sz w:val="28"/>
          <w:shd w:val="clear" w:color="auto" w:fill="FFFFFF"/>
        </w:rPr>
        <w:t>ного значения поселения</w:t>
      </w:r>
      <w:bookmarkEnd w:id="191"/>
    </w:p>
    <w:p w14:paraId="69237017" w14:textId="2A41D625" w:rsidR="001F62DF" w:rsidRPr="00C9647E" w:rsidRDefault="001F62DF" w:rsidP="001F62DF">
      <w:pPr>
        <w:pStyle w:val="a0"/>
        <w:rPr>
          <w:sz w:val="28"/>
          <w:szCs w:val="28"/>
          <w:lang w:val="ru-RU"/>
        </w:rPr>
      </w:pPr>
      <w:r>
        <w:rPr>
          <w:sz w:val="28"/>
          <w:szCs w:val="28"/>
          <w:lang w:val="ru-RU"/>
        </w:rPr>
        <w:t>На территории Кирзинского</w:t>
      </w:r>
      <w:r w:rsidRPr="00C9647E">
        <w:rPr>
          <w:sz w:val="28"/>
          <w:szCs w:val="28"/>
          <w:lang w:val="ru-RU"/>
        </w:rPr>
        <w:t xml:space="preserve"> сельсовета планируется размещение и реконструкция следующих объектов местного значения поселения:</w:t>
      </w:r>
    </w:p>
    <w:p w14:paraId="0F900856" w14:textId="53C74662" w:rsidR="001F62DF" w:rsidRPr="00C67709" w:rsidRDefault="00B31416" w:rsidP="00EA5C54">
      <w:pPr>
        <w:pStyle w:val="a0"/>
        <w:numPr>
          <w:ilvl w:val="0"/>
          <w:numId w:val="16"/>
        </w:numPr>
        <w:rPr>
          <w:sz w:val="28"/>
          <w:szCs w:val="28"/>
          <w:lang w:val="ru-RU"/>
        </w:rPr>
      </w:pPr>
      <w:r w:rsidRPr="00B31416">
        <w:rPr>
          <w:sz w:val="28"/>
          <w:szCs w:val="28"/>
          <w:lang w:val="ru-RU"/>
        </w:rPr>
        <w:t>602030901</w:t>
      </w:r>
      <w:r>
        <w:rPr>
          <w:sz w:val="28"/>
          <w:szCs w:val="28"/>
          <w:lang w:val="ru-RU"/>
        </w:rPr>
        <w:t xml:space="preserve"> р</w:t>
      </w:r>
      <w:r w:rsidR="001F62DF" w:rsidRPr="00C67709">
        <w:rPr>
          <w:sz w:val="28"/>
          <w:szCs w:val="28"/>
          <w:lang w:val="ru-RU"/>
        </w:rPr>
        <w:t xml:space="preserve">азмещение </w:t>
      </w:r>
      <w:r w:rsidR="00667124" w:rsidRPr="00C67709">
        <w:rPr>
          <w:sz w:val="28"/>
          <w:szCs w:val="28"/>
          <w:lang w:val="ru-RU"/>
        </w:rPr>
        <w:t>АЗС</w:t>
      </w:r>
      <w:r>
        <w:rPr>
          <w:sz w:val="28"/>
          <w:szCs w:val="28"/>
          <w:lang w:val="ru-RU"/>
        </w:rPr>
        <w:t xml:space="preserve"> (</w:t>
      </w:r>
      <w:r w:rsidR="00EA5C54">
        <w:rPr>
          <w:sz w:val="28"/>
          <w:szCs w:val="28"/>
          <w:lang w:val="ru-RU"/>
        </w:rPr>
        <w:t>а</w:t>
      </w:r>
      <w:r>
        <w:rPr>
          <w:sz w:val="28"/>
          <w:szCs w:val="28"/>
          <w:lang w:val="ru-RU"/>
        </w:rPr>
        <w:t>втозаправочная станция на 3 топливоразда</w:t>
      </w:r>
      <w:r w:rsidRPr="00B31416">
        <w:rPr>
          <w:sz w:val="28"/>
          <w:szCs w:val="28"/>
          <w:lang w:val="ru-RU"/>
        </w:rPr>
        <w:t>точные колонки</w:t>
      </w:r>
      <w:r w:rsidR="00EA5C54">
        <w:rPr>
          <w:sz w:val="28"/>
          <w:szCs w:val="28"/>
          <w:lang w:val="ru-RU"/>
        </w:rPr>
        <w:t xml:space="preserve"> в </w:t>
      </w:r>
      <w:r w:rsidR="00EA5C54" w:rsidRPr="00EA5C54">
        <w:rPr>
          <w:sz w:val="28"/>
          <w:szCs w:val="28"/>
          <w:lang w:val="ru-RU"/>
        </w:rPr>
        <w:t>с. Кирза</w:t>
      </w:r>
      <w:r w:rsidR="001F62DF" w:rsidRPr="00C67709">
        <w:rPr>
          <w:sz w:val="28"/>
          <w:szCs w:val="28"/>
          <w:lang w:val="ru-RU"/>
        </w:rPr>
        <w:t>;</w:t>
      </w:r>
    </w:p>
    <w:p w14:paraId="1F45EAA3" w14:textId="35784C0F" w:rsidR="00667124" w:rsidRPr="00C67709" w:rsidRDefault="00EA5C54" w:rsidP="00737E4A">
      <w:pPr>
        <w:pStyle w:val="a0"/>
        <w:numPr>
          <w:ilvl w:val="0"/>
          <w:numId w:val="16"/>
        </w:numPr>
        <w:rPr>
          <w:sz w:val="28"/>
          <w:szCs w:val="28"/>
          <w:lang w:val="ru-RU"/>
        </w:rPr>
      </w:pPr>
      <w:r w:rsidRPr="00EA5C54">
        <w:rPr>
          <w:sz w:val="28"/>
          <w:szCs w:val="28"/>
          <w:lang w:val="ru-RU"/>
        </w:rPr>
        <w:t>602010804</w:t>
      </w:r>
      <w:r>
        <w:rPr>
          <w:sz w:val="28"/>
          <w:szCs w:val="28"/>
          <w:lang w:val="ru-RU"/>
        </w:rPr>
        <w:t xml:space="preserve"> р</w:t>
      </w:r>
      <w:r w:rsidR="00667124" w:rsidRPr="00C67709">
        <w:rPr>
          <w:sz w:val="28"/>
          <w:szCs w:val="28"/>
          <w:lang w:val="ru-RU"/>
        </w:rPr>
        <w:t>азмещение кафе</w:t>
      </w:r>
      <w:r>
        <w:rPr>
          <w:sz w:val="28"/>
          <w:szCs w:val="28"/>
          <w:lang w:val="ru-RU"/>
        </w:rPr>
        <w:t xml:space="preserve"> (</w:t>
      </w:r>
      <w:r w:rsidR="00737E4A">
        <w:rPr>
          <w:sz w:val="28"/>
          <w:szCs w:val="28"/>
          <w:lang w:val="ru-RU"/>
        </w:rPr>
        <w:t>о</w:t>
      </w:r>
      <w:r w:rsidRPr="00EA5C54">
        <w:rPr>
          <w:sz w:val="28"/>
          <w:szCs w:val="28"/>
          <w:lang w:val="ru-RU"/>
        </w:rPr>
        <w:t xml:space="preserve">бъект </w:t>
      </w:r>
      <w:r w:rsidR="00737E4A">
        <w:rPr>
          <w:sz w:val="28"/>
          <w:szCs w:val="28"/>
          <w:lang w:val="ru-RU"/>
        </w:rPr>
        <w:t>обществен</w:t>
      </w:r>
      <w:r w:rsidRPr="00EA5C54">
        <w:rPr>
          <w:sz w:val="28"/>
          <w:szCs w:val="28"/>
          <w:lang w:val="ru-RU"/>
        </w:rPr>
        <w:t>ного питания</w:t>
      </w:r>
      <w:r w:rsidR="00737E4A">
        <w:rPr>
          <w:sz w:val="28"/>
          <w:szCs w:val="28"/>
          <w:lang w:val="ru-RU"/>
        </w:rPr>
        <w:t xml:space="preserve"> в</w:t>
      </w:r>
      <w:r w:rsidR="00737E4A" w:rsidRPr="00737E4A">
        <w:rPr>
          <w:lang w:val="ru-RU"/>
        </w:rPr>
        <w:t xml:space="preserve"> </w:t>
      </w:r>
      <w:r w:rsidR="00737E4A" w:rsidRPr="00737E4A">
        <w:rPr>
          <w:sz w:val="28"/>
          <w:szCs w:val="28"/>
          <w:lang w:val="ru-RU"/>
        </w:rPr>
        <w:t>с. Кирза</w:t>
      </w:r>
      <w:r w:rsidR="00667124" w:rsidRPr="00C67709">
        <w:rPr>
          <w:sz w:val="28"/>
          <w:szCs w:val="28"/>
          <w:lang w:val="ru-RU"/>
        </w:rPr>
        <w:t>;</w:t>
      </w:r>
    </w:p>
    <w:p w14:paraId="1FFA0972" w14:textId="03D70245" w:rsidR="00667124" w:rsidRPr="00C67709" w:rsidRDefault="00B5103D" w:rsidP="00EC3F7F">
      <w:pPr>
        <w:pStyle w:val="a0"/>
        <w:numPr>
          <w:ilvl w:val="0"/>
          <w:numId w:val="16"/>
        </w:numPr>
        <w:rPr>
          <w:sz w:val="28"/>
          <w:szCs w:val="28"/>
          <w:lang w:val="ru-RU"/>
        </w:rPr>
      </w:pPr>
      <w:r w:rsidRPr="00B5103D">
        <w:rPr>
          <w:sz w:val="28"/>
          <w:szCs w:val="28"/>
          <w:lang w:val="ru-RU"/>
        </w:rPr>
        <w:t>602010202</w:t>
      </w:r>
      <w:r>
        <w:rPr>
          <w:sz w:val="28"/>
          <w:szCs w:val="28"/>
          <w:lang w:val="ru-RU"/>
        </w:rPr>
        <w:t xml:space="preserve"> р</w:t>
      </w:r>
      <w:r w:rsidR="00667124" w:rsidRPr="00C67709">
        <w:rPr>
          <w:sz w:val="28"/>
          <w:szCs w:val="28"/>
          <w:lang w:val="ru-RU"/>
        </w:rPr>
        <w:t>азмещение клуба</w:t>
      </w:r>
      <w:r>
        <w:rPr>
          <w:sz w:val="28"/>
          <w:szCs w:val="28"/>
          <w:lang w:val="ru-RU"/>
        </w:rPr>
        <w:t xml:space="preserve"> (объект куль</w:t>
      </w:r>
      <w:r w:rsidRPr="00B5103D">
        <w:rPr>
          <w:sz w:val="28"/>
          <w:szCs w:val="28"/>
          <w:lang w:val="ru-RU"/>
        </w:rPr>
        <w:t>турно-досугового (клубного) типа</w:t>
      </w:r>
      <w:r>
        <w:rPr>
          <w:sz w:val="28"/>
          <w:szCs w:val="28"/>
          <w:lang w:val="ru-RU"/>
        </w:rPr>
        <w:t xml:space="preserve"> на </w:t>
      </w:r>
      <w:r w:rsidRPr="00B5103D">
        <w:rPr>
          <w:sz w:val="28"/>
          <w:szCs w:val="28"/>
          <w:lang w:val="ru-RU"/>
        </w:rPr>
        <w:t>150 мест</w:t>
      </w:r>
      <w:r w:rsidR="00EC3F7F">
        <w:rPr>
          <w:sz w:val="28"/>
          <w:szCs w:val="28"/>
          <w:lang w:val="ru-RU"/>
        </w:rPr>
        <w:t xml:space="preserve"> в </w:t>
      </w:r>
      <w:del w:id="192" w:author="Елисова" w:date="2020-07-29T16:56:00Z">
        <w:r w:rsidR="00EC3F7F" w:rsidRPr="00EC3F7F" w:rsidDel="001415EF">
          <w:rPr>
            <w:sz w:val="28"/>
            <w:szCs w:val="28"/>
            <w:lang w:val="ru-RU"/>
          </w:rPr>
          <w:delText>с</w:delText>
        </w:r>
      </w:del>
      <w:ins w:id="193" w:author="Елисова" w:date="2020-07-29T16:56:00Z">
        <w:r w:rsidR="001415EF">
          <w:rPr>
            <w:sz w:val="28"/>
            <w:szCs w:val="28"/>
            <w:lang w:val="ru-RU"/>
          </w:rPr>
          <w:t>д</w:t>
        </w:r>
      </w:ins>
      <w:r w:rsidR="00EC3F7F" w:rsidRPr="00EC3F7F">
        <w:rPr>
          <w:sz w:val="28"/>
          <w:szCs w:val="28"/>
          <w:lang w:val="ru-RU"/>
        </w:rPr>
        <w:t>. Черемшанка</w:t>
      </w:r>
      <w:r w:rsidR="00EC3F7F">
        <w:rPr>
          <w:sz w:val="28"/>
          <w:szCs w:val="28"/>
          <w:lang w:val="ru-RU"/>
        </w:rPr>
        <w:t>)</w:t>
      </w:r>
      <w:r w:rsidR="00667124" w:rsidRPr="00C67709">
        <w:rPr>
          <w:sz w:val="28"/>
          <w:szCs w:val="28"/>
          <w:lang w:val="ru-RU"/>
        </w:rPr>
        <w:t>;</w:t>
      </w:r>
    </w:p>
    <w:p w14:paraId="509A5C77" w14:textId="26BB9A54" w:rsidR="00667124" w:rsidRPr="00C67709" w:rsidRDefault="00EC3F7F" w:rsidP="00EC3F7F">
      <w:pPr>
        <w:pStyle w:val="a0"/>
        <w:numPr>
          <w:ilvl w:val="0"/>
          <w:numId w:val="16"/>
        </w:numPr>
        <w:rPr>
          <w:sz w:val="28"/>
          <w:szCs w:val="28"/>
          <w:lang w:val="ru-RU"/>
        </w:rPr>
      </w:pPr>
      <w:r w:rsidRPr="00EC3F7F">
        <w:rPr>
          <w:sz w:val="28"/>
          <w:szCs w:val="28"/>
          <w:lang w:val="ru-RU"/>
        </w:rPr>
        <w:t>602040514</w:t>
      </w:r>
      <w:r>
        <w:rPr>
          <w:sz w:val="28"/>
          <w:szCs w:val="28"/>
          <w:lang w:val="ru-RU"/>
        </w:rPr>
        <w:t xml:space="preserve"> р</w:t>
      </w:r>
      <w:r w:rsidR="00AB34B1">
        <w:rPr>
          <w:sz w:val="28"/>
          <w:szCs w:val="28"/>
          <w:lang w:val="ru-RU"/>
        </w:rPr>
        <w:t>азмещение пунктов</w:t>
      </w:r>
      <w:r w:rsidR="008124D9" w:rsidRPr="00C67709">
        <w:rPr>
          <w:sz w:val="28"/>
          <w:szCs w:val="28"/>
          <w:lang w:val="ru-RU"/>
        </w:rPr>
        <w:t xml:space="preserve"> редуцирования газа</w:t>
      </w:r>
      <w:r>
        <w:rPr>
          <w:sz w:val="28"/>
          <w:szCs w:val="28"/>
          <w:lang w:val="ru-RU"/>
        </w:rPr>
        <w:t xml:space="preserve"> (объект добычи и транспор</w:t>
      </w:r>
      <w:r w:rsidRPr="00EC3F7F">
        <w:rPr>
          <w:sz w:val="28"/>
          <w:szCs w:val="28"/>
          <w:lang w:val="ru-RU"/>
        </w:rPr>
        <w:t>тировки газа</w:t>
      </w:r>
      <w:r>
        <w:rPr>
          <w:sz w:val="28"/>
          <w:szCs w:val="28"/>
          <w:lang w:val="ru-RU"/>
        </w:rPr>
        <w:t xml:space="preserve"> </w:t>
      </w:r>
      <w:r w:rsidR="00AB34B1">
        <w:rPr>
          <w:sz w:val="28"/>
          <w:szCs w:val="28"/>
          <w:lang w:val="ru-RU"/>
        </w:rPr>
        <w:t>в с. Кирза;</w:t>
      </w:r>
    </w:p>
    <w:p w14:paraId="51745258" w14:textId="0BE4548D" w:rsidR="008124D9" w:rsidRPr="00C67709" w:rsidRDefault="00AB34B1" w:rsidP="008F018F">
      <w:pPr>
        <w:pStyle w:val="a0"/>
        <w:numPr>
          <w:ilvl w:val="0"/>
          <w:numId w:val="16"/>
        </w:numPr>
        <w:rPr>
          <w:sz w:val="28"/>
          <w:szCs w:val="28"/>
          <w:lang w:val="ru-RU"/>
        </w:rPr>
      </w:pPr>
      <w:r w:rsidRPr="00AB34B1">
        <w:rPr>
          <w:sz w:val="28"/>
          <w:szCs w:val="28"/>
          <w:lang w:val="ru-RU"/>
        </w:rPr>
        <w:t>602041201</w:t>
      </w:r>
      <w:r>
        <w:rPr>
          <w:sz w:val="28"/>
          <w:szCs w:val="28"/>
          <w:lang w:val="ru-RU"/>
        </w:rPr>
        <w:t xml:space="preserve"> р</w:t>
      </w:r>
      <w:r w:rsidR="008124D9" w:rsidRPr="00C67709">
        <w:rPr>
          <w:sz w:val="28"/>
          <w:szCs w:val="28"/>
          <w:lang w:val="ru-RU"/>
        </w:rPr>
        <w:t>азмещение водо</w:t>
      </w:r>
      <w:r w:rsidR="007931CE" w:rsidRPr="00C67709">
        <w:rPr>
          <w:sz w:val="28"/>
          <w:szCs w:val="28"/>
          <w:lang w:val="ru-RU"/>
        </w:rPr>
        <w:t>вода</w:t>
      </w:r>
      <w:r>
        <w:rPr>
          <w:sz w:val="28"/>
          <w:szCs w:val="28"/>
          <w:lang w:val="ru-RU"/>
        </w:rPr>
        <w:t xml:space="preserve"> (сети водоснаб</w:t>
      </w:r>
      <w:r w:rsidRPr="00AB34B1">
        <w:rPr>
          <w:sz w:val="28"/>
          <w:szCs w:val="28"/>
          <w:lang w:val="ru-RU"/>
        </w:rPr>
        <w:t>жения</w:t>
      </w:r>
      <w:r>
        <w:rPr>
          <w:sz w:val="28"/>
          <w:szCs w:val="28"/>
          <w:lang w:val="ru-RU"/>
        </w:rPr>
        <w:t xml:space="preserve"> протяженностью </w:t>
      </w:r>
      <w:r w:rsidR="008F018F" w:rsidRPr="008F018F">
        <w:rPr>
          <w:sz w:val="28"/>
          <w:szCs w:val="28"/>
          <w:lang w:val="ru-RU"/>
        </w:rPr>
        <w:t>6,4</w:t>
      </w:r>
      <w:r w:rsidR="008F018F">
        <w:rPr>
          <w:sz w:val="28"/>
          <w:szCs w:val="28"/>
          <w:lang w:val="ru-RU"/>
        </w:rPr>
        <w:t>0</w:t>
      </w:r>
      <w:r w:rsidR="008F018F" w:rsidRPr="008F018F">
        <w:rPr>
          <w:sz w:val="28"/>
          <w:szCs w:val="28"/>
          <w:lang w:val="ru-RU"/>
        </w:rPr>
        <w:t xml:space="preserve"> км</w:t>
      </w:r>
      <w:r w:rsidR="008F018F">
        <w:rPr>
          <w:sz w:val="28"/>
          <w:szCs w:val="28"/>
          <w:lang w:val="ru-RU"/>
        </w:rPr>
        <w:t>)</w:t>
      </w:r>
      <w:r w:rsidR="008124D9" w:rsidRPr="00C67709">
        <w:rPr>
          <w:sz w:val="28"/>
          <w:szCs w:val="28"/>
          <w:lang w:val="ru-RU"/>
        </w:rPr>
        <w:t>;</w:t>
      </w:r>
    </w:p>
    <w:p w14:paraId="62A7AC70" w14:textId="705DC298" w:rsidR="008124D9" w:rsidRPr="00C67709" w:rsidRDefault="006D27DB" w:rsidP="006D27DB">
      <w:pPr>
        <w:pStyle w:val="a0"/>
        <w:numPr>
          <w:ilvl w:val="0"/>
          <w:numId w:val="16"/>
        </w:numPr>
        <w:rPr>
          <w:sz w:val="28"/>
          <w:szCs w:val="28"/>
          <w:lang w:val="ru-RU"/>
        </w:rPr>
      </w:pPr>
      <w:r w:rsidRPr="006D27DB">
        <w:rPr>
          <w:sz w:val="28"/>
          <w:szCs w:val="28"/>
          <w:lang w:val="ru-RU"/>
        </w:rPr>
        <w:t>602041401</w:t>
      </w:r>
      <w:r>
        <w:rPr>
          <w:sz w:val="28"/>
          <w:szCs w:val="28"/>
          <w:lang w:val="ru-RU"/>
        </w:rPr>
        <w:t xml:space="preserve"> р</w:t>
      </w:r>
      <w:r w:rsidR="00BC2366" w:rsidRPr="00C67709">
        <w:rPr>
          <w:sz w:val="28"/>
          <w:szCs w:val="28"/>
          <w:lang w:val="ru-RU"/>
        </w:rPr>
        <w:t>азмещение самотечной канализации</w:t>
      </w:r>
      <w:r>
        <w:rPr>
          <w:sz w:val="28"/>
          <w:szCs w:val="28"/>
          <w:lang w:val="ru-RU"/>
        </w:rPr>
        <w:t xml:space="preserve"> (с</w:t>
      </w:r>
      <w:r w:rsidRPr="006D27DB">
        <w:rPr>
          <w:sz w:val="28"/>
          <w:szCs w:val="28"/>
          <w:lang w:val="ru-RU"/>
        </w:rPr>
        <w:t>ети водоотведения</w:t>
      </w:r>
      <w:r>
        <w:rPr>
          <w:sz w:val="28"/>
          <w:szCs w:val="28"/>
          <w:lang w:val="ru-RU"/>
        </w:rPr>
        <w:t xml:space="preserve"> протяженностью </w:t>
      </w:r>
      <w:r w:rsidRPr="006D27DB">
        <w:rPr>
          <w:sz w:val="28"/>
          <w:szCs w:val="28"/>
          <w:lang w:val="ru-RU"/>
        </w:rPr>
        <w:t>7,20 км</w:t>
      </w:r>
      <w:r w:rsidR="00A32C13">
        <w:rPr>
          <w:sz w:val="28"/>
          <w:szCs w:val="28"/>
          <w:lang w:val="ru-RU"/>
        </w:rPr>
        <w:t>)</w:t>
      </w:r>
      <w:r w:rsidR="00BC2366" w:rsidRPr="00C67709">
        <w:rPr>
          <w:sz w:val="28"/>
          <w:szCs w:val="28"/>
          <w:lang w:val="ru-RU"/>
        </w:rPr>
        <w:t>;</w:t>
      </w:r>
    </w:p>
    <w:p w14:paraId="4C088DD6" w14:textId="6CCB2B4E" w:rsidR="00BC2366" w:rsidRPr="00C67709" w:rsidRDefault="00A32C13" w:rsidP="00B02215">
      <w:pPr>
        <w:pStyle w:val="a0"/>
        <w:numPr>
          <w:ilvl w:val="0"/>
          <w:numId w:val="16"/>
        </w:numPr>
        <w:rPr>
          <w:sz w:val="28"/>
          <w:szCs w:val="28"/>
          <w:lang w:val="ru-RU"/>
        </w:rPr>
      </w:pPr>
      <w:r w:rsidRPr="00A32C13">
        <w:rPr>
          <w:sz w:val="28"/>
          <w:szCs w:val="28"/>
          <w:lang w:val="ru-RU"/>
        </w:rPr>
        <w:t>602041402</w:t>
      </w:r>
      <w:r>
        <w:rPr>
          <w:sz w:val="28"/>
          <w:szCs w:val="28"/>
          <w:lang w:val="ru-RU"/>
        </w:rPr>
        <w:t xml:space="preserve"> р</w:t>
      </w:r>
      <w:r w:rsidR="00BC2366" w:rsidRPr="00C67709">
        <w:rPr>
          <w:sz w:val="28"/>
          <w:szCs w:val="28"/>
          <w:lang w:val="ru-RU"/>
        </w:rPr>
        <w:t xml:space="preserve">азмещение напорной </w:t>
      </w:r>
      <w:r w:rsidR="00C67709" w:rsidRPr="00C67709">
        <w:rPr>
          <w:sz w:val="28"/>
          <w:szCs w:val="28"/>
          <w:lang w:val="ru-RU"/>
        </w:rPr>
        <w:t>канализации</w:t>
      </w:r>
      <w:r>
        <w:rPr>
          <w:sz w:val="28"/>
          <w:szCs w:val="28"/>
          <w:lang w:val="ru-RU"/>
        </w:rPr>
        <w:t xml:space="preserve"> (с</w:t>
      </w:r>
      <w:r w:rsidRPr="006D27DB">
        <w:rPr>
          <w:sz w:val="28"/>
          <w:szCs w:val="28"/>
          <w:lang w:val="ru-RU"/>
        </w:rPr>
        <w:t>ети водоотведения</w:t>
      </w:r>
      <w:r>
        <w:rPr>
          <w:sz w:val="28"/>
          <w:szCs w:val="28"/>
          <w:lang w:val="ru-RU"/>
        </w:rPr>
        <w:t xml:space="preserve"> протяженностью </w:t>
      </w:r>
      <w:r w:rsidR="00B02215" w:rsidRPr="00B02215">
        <w:rPr>
          <w:sz w:val="28"/>
          <w:szCs w:val="28"/>
          <w:lang w:val="ru-RU"/>
        </w:rPr>
        <w:t>0,11 км.</w:t>
      </w:r>
      <w:r>
        <w:rPr>
          <w:sz w:val="28"/>
          <w:szCs w:val="28"/>
          <w:lang w:val="ru-RU"/>
        </w:rPr>
        <w:t>)</w:t>
      </w:r>
      <w:r w:rsidR="00C67709" w:rsidRPr="00C67709">
        <w:rPr>
          <w:sz w:val="28"/>
          <w:szCs w:val="28"/>
          <w:lang w:val="ru-RU"/>
        </w:rPr>
        <w:t>;</w:t>
      </w:r>
    </w:p>
    <w:p w14:paraId="7FE66AD3" w14:textId="1E19351A" w:rsidR="00C67709" w:rsidRPr="00C67709" w:rsidRDefault="00E2414E" w:rsidP="00E2414E">
      <w:pPr>
        <w:pStyle w:val="a0"/>
        <w:numPr>
          <w:ilvl w:val="0"/>
          <w:numId w:val="16"/>
        </w:numPr>
        <w:rPr>
          <w:sz w:val="28"/>
          <w:szCs w:val="28"/>
          <w:lang w:val="ru-RU"/>
        </w:rPr>
      </w:pPr>
      <w:r w:rsidRPr="00E2414E">
        <w:rPr>
          <w:sz w:val="28"/>
          <w:szCs w:val="28"/>
          <w:lang w:val="ru-RU"/>
        </w:rPr>
        <w:t>602030303</w:t>
      </w:r>
      <w:r>
        <w:rPr>
          <w:sz w:val="28"/>
          <w:szCs w:val="28"/>
          <w:lang w:val="ru-RU"/>
        </w:rPr>
        <w:t xml:space="preserve"> </w:t>
      </w:r>
      <w:r w:rsidR="00C67709" w:rsidRPr="00C67709">
        <w:rPr>
          <w:sz w:val="28"/>
          <w:szCs w:val="28"/>
          <w:lang w:val="ru-RU"/>
        </w:rPr>
        <w:t>Реконструкция автомобильных дорог</w:t>
      </w:r>
      <w:r w:rsidR="00B02215">
        <w:rPr>
          <w:sz w:val="28"/>
          <w:szCs w:val="28"/>
          <w:lang w:val="ru-RU"/>
        </w:rPr>
        <w:t xml:space="preserve"> (автомобильные дороги местно</w:t>
      </w:r>
      <w:r w:rsidR="00B02215" w:rsidRPr="00B02215">
        <w:rPr>
          <w:sz w:val="28"/>
          <w:szCs w:val="28"/>
          <w:lang w:val="ru-RU"/>
        </w:rPr>
        <w:t>го значения</w:t>
      </w:r>
      <w:r w:rsidR="00B02215">
        <w:rPr>
          <w:sz w:val="28"/>
          <w:szCs w:val="28"/>
          <w:lang w:val="ru-RU"/>
        </w:rPr>
        <w:t xml:space="preserve"> протяженностью </w:t>
      </w:r>
      <w:r w:rsidR="00B02215" w:rsidRPr="00B02215">
        <w:rPr>
          <w:sz w:val="28"/>
          <w:szCs w:val="28"/>
          <w:lang w:val="ru-RU"/>
        </w:rPr>
        <w:t>0,25 км</w:t>
      </w:r>
      <w:r w:rsidR="00C67709" w:rsidRPr="00C67709">
        <w:rPr>
          <w:sz w:val="28"/>
          <w:szCs w:val="28"/>
          <w:lang w:val="ru-RU"/>
        </w:rPr>
        <w:t>.</w:t>
      </w:r>
      <w:r w:rsidR="00B02215">
        <w:rPr>
          <w:sz w:val="28"/>
          <w:szCs w:val="28"/>
          <w:lang w:val="ru-RU"/>
        </w:rPr>
        <w:t>).</w:t>
      </w:r>
    </w:p>
    <w:p w14:paraId="7899E254" w14:textId="045EF974" w:rsidR="001F62DF" w:rsidRPr="00C9647E" w:rsidRDefault="001F62DF" w:rsidP="001F62DF">
      <w:pPr>
        <w:pStyle w:val="a0"/>
        <w:rPr>
          <w:sz w:val="28"/>
          <w:szCs w:val="28"/>
          <w:lang w:val="ru-RU"/>
        </w:rPr>
      </w:pPr>
      <w:r w:rsidRPr="00C9647E">
        <w:rPr>
          <w:sz w:val="28"/>
          <w:szCs w:val="28"/>
          <w:lang w:val="ru-RU"/>
        </w:rPr>
        <w:t>Реализация данных мероприятий позволит повысить уровень качества жизни населения, обеспечить соблюдени</w:t>
      </w:r>
      <w:r>
        <w:rPr>
          <w:sz w:val="28"/>
          <w:szCs w:val="28"/>
          <w:lang w:val="ru-RU"/>
        </w:rPr>
        <w:t xml:space="preserve">е конституционных прав граждан и </w:t>
      </w:r>
      <w:r w:rsidRPr="00C9647E">
        <w:rPr>
          <w:sz w:val="28"/>
          <w:szCs w:val="28"/>
          <w:lang w:val="ru-RU"/>
        </w:rPr>
        <w:t xml:space="preserve">приток населения в </w:t>
      </w:r>
      <w:r>
        <w:rPr>
          <w:sz w:val="28"/>
          <w:szCs w:val="28"/>
          <w:lang w:val="ru-RU"/>
        </w:rPr>
        <w:t xml:space="preserve">Кирзинский </w:t>
      </w:r>
      <w:r w:rsidRPr="00C9647E">
        <w:rPr>
          <w:sz w:val="28"/>
          <w:szCs w:val="28"/>
          <w:lang w:val="ru-RU"/>
        </w:rPr>
        <w:t>сельсовет.</w:t>
      </w:r>
    </w:p>
    <w:p w14:paraId="7CAE433C" w14:textId="47B6C7FE" w:rsidR="00E60B81" w:rsidRPr="00E7324E" w:rsidRDefault="00E60B81">
      <w:pPr>
        <w:spacing w:before="120" w:after="120"/>
        <w:ind w:left="221"/>
        <w:rPr>
          <w:sz w:val="22"/>
          <w:lang w:eastAsia="ar-SA" w:bidi="en-US"/>
        </w:rPr>
      </w:pPr>
      <w:r w:rsidRPr="00E7324E">
        <w:rPr>
          <w:sz w:val="22"/>
        </w:rPr>
        <w:br w:type="page"/>
      </w:r>
    </w:p>
    <w:p w14:paraId="44564E7C" w14:textId="01614C96" w:rsidR="00BA5736" w:rsidRPr="00E7324E" w:rsidRDefault="0057505E" w:rsidP="006834A7">
      <w:pPr>
        <w:pStyle w:val="1"/>
        <w:numPr>
          <w:ilvl w:val="0"/>
          <w:numId w:val="4"/>
        </w:numPr>
        <w:ind w:left="0" w:firstLine="0"/>
        <w:rPr>
          <w:sz w:val="28"/>
          <w:lang w:eastAsia="ar-SA" w:bidi="en-US"/>
        </w:rPr>
      </w:pPr>
      <w:bookmarkStart w:id="194" w:name="_Toc45115279"/>
      <w:bookmarkEnd w:id="24"/>
      <w:bookmarkEnd w:id="31"/>
      <w:r w:rsidRPr="00E7324E">
        <w:rPr>
          <w:sz w:val="28"/>
          <w:lang w:eastAsia="ar-SA" w:bidi="en-US"/>
        </w:rPr>
        <w:lastRenderedPageBreak/>
        <w:t xml:space="preserve">Сведения </w:t>
      </w:r>
      <w:r w:rsidRPr="00E7324E">
        <w:rPr>
          <w:rFonts w:eastAsia="Times New Roman"/>
          <w:sz w:val="28"/>
          <w:lang w:eastAsia="ar-SA" w:bidi="en-US"/>
        </w:rPr>
        <w:t>о планируемых для размещения на территориях поселения</w:t>
      </w:r>
      <w:r w:rsidRPr="00E7324E">
        <w:rPr>
          <w:sz w:val="28"/>
          <w:lang w:eastAsia="ar-SA" w:bidi="en-US"/>
        </w:rPr>
        <w:t xml:space="preserve"> </w:t>
      </w:r>
      <w:r w:rsidRPr="00E7324E">
        <w:rPr>
          <w:sz w:val="28"/>
          <w:shd w:val="clear" w:color="auto" w:fill="FFFFFF"/>
        </w:rPr>
        <w:t>объектов</w:t>
      </w:r>
      <w:r w:rsidRPr="00E7324E">
        <w:rPr>
          <w:rFonts w:eastAsia="Times New Roman"/>
          <w:sz w:val="28"/>
          <w:lang w:eastAsia="ar-SA" w:bidi="en-US"/>
        </w:rPr>
        <w:t xml:space="preserve"> федерального значения, объектов регионального значения</w:t>
      </w:r>
      <w:bookmarkEnd w:id="194"/>
    </w:p>
    <w:p w14:paraId="4967601A" w14:textId="2B31636F" w:rsidR="005461E8" w:rsidRPr="00E7324E" w:rsidRDefault="005461E8" w:rsidP="005461E8">
      <w:pPr>
        <w:pStyle w:val="a0"/>
        <w:rPr>
          <w:sz w:val="28"/>
          <w:szCs w:val="28"/>
          <w:lang w:val="ru-RU"/>
        </w:rPr>
      </w:pPr>
      <w:r w:rsidRPr="00E7324E">
        <w:rPr>
          <w:sz w:val="28"/>
          <w:szCs w:val="28"/>
          <w:lang w:val="ru-RU"/>
        </w:rPr>
        <w:t xml:space="preserve">На территорию </w:t>
      </w:r>
      <w:r w:rsidR="00C56EFA" w:rsidRPr="00E7324E">
        <w:rPr>
          <w:sz w:val="28"/>
          <w:szCs w:val="28"/>
          <w:lang w:val="ru-RU"/>
        </w:rPr>
        <w:t>Кирзинского</w:t>
      </w:r>
      <w:r w:rsidR="00BE11F7" w:rsidRPr="00E7324E">
        <w:rPr>
          <w:sz w:val="28"/>
          <w:szCs w:val="28"/>
          <w:lang w:val="ru-RU"/>
        </w:rPr>
        <w:t xml:space="preserve"> </w:t>
      </w:r>
      <w:r w:rsidR="00E97D86" w:rsidRPr="00E7324E">
        <w:rPr>
          <w:sz w:val="28"/>
          <w:szCs w:val="28"/>
          <w:lang w:val="ru-RU"/>
        </w:rPr>
        <w:t xml:space="preserve">сельсовета </w:t>
      </w:r>
      <w:r w:rsidRPr="00E7324E">
        <w:rPr>
          <w:sz w:val="28"/>
          <w:szCs w:val="28"/>
          <w:lang w:val="ru-RU"/>
        </w:rPr>
        <w:t>распространяют действие следующие документы территориального планирования Российской Федерации:</w:t>
      </w:r>
    </w:p>
    <w:p w14:paraId="1DDEABBA" w14:textId="794CA89A" w:rsidR="005461E8" w:rsidRPr="00E7324E" w:rsidRDefault="005461E8" w:rsidP="005461E8">
      <w:pPr>
        <w:pStyle w:val="a0"/>
        <w:rPr>
          <w:sz w:val="28"/>
          <w:szCs w:val="28"/>
          <w:lang w:val="ru-RU"/>
        </w:rPr>
      </w:pPr>
      <w:r w:rsidRPr="00E7324E">
        <w:rPr>
          <w:rFonts w:eastAsiaTheme="minorHAnsi"/>
          <w:color w:val="000000"/>
          <w:sz w:val="28"/>
          <w:szCs w:val="28"/>
          <w:lang w:val="ru-RU" w:eastAsia="en-US"/>
        </w:rPr>
        <w:t>1</w:t>
      </w:r>
      <w:r w:rsidR="00CC732F" w:rsidRPr="00E7324E">
        <w:rPr>
          <w:rFonts w:eastAsiaTheme="minorHAnsi"/>
          <w:color w:val="000000"/>
          <w:sz w:val="28"/>
          <w:szCs w:val="28"/>
          <w:lang w:val="ru-RU" w:eastAsia="en-US"/>
        </w:rPr>
        <w:t>)</w:t>
      </w:r>
      <w:r w:rsidRPr="00E7324E">
        <w:rPr>
          <w:rFonts w:eastAsiaTheme="minorHAnsi"/>
          <w:color w:val="000000"/>
          <w:sz w:val="28"/>
          <w:szCs w:val="28"/>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№2607-р</w:t>
      </w:r>
      <w:r w:rsidR="006A08D1" w:rsidRPr="00E7324E">
        <w:rPr>
          <w:rFonts w:eastAsiaTheme="minorHAnsi"/>
          <w:color w:val="000000"/>
          <w:sz w:val="28"/>
          <w:szCs w:val="28"/>
          <w:lang w:val="ru-RU" w:eastAsia="en-US"/>
        </w:rPr>
        <w:t xml:space="preserve"> (с последующими изменениями и дополнениями)</w:t>
      </w:r>
      <w:r w:rsidRPr="00E7324E">
        <w:rPr>
          <w:rFonts w:eastAsiaTheme="minorHAnsi"/>
          <w:color w:val="000000"/>
          <w:sz w:val="28"/>
          <w:szCs w:val="28"/>
          <w:lang w:val="ru-RU" w:eastAsia="en-US"/>
        </w:rPr>
        <w:t>;</w:t>
      </w:r>
    </w:p>
    <w:p w14:paraId="026EC6BB" w14:textId="77777777" w:rsidR="005461E8" w:rsidRPr="00E7324E" w:rsidRDefault="005461E8" w:rsidP="005461E8">
      <w:pPr>
        <w:pStyle w:val="a0"/>
        <w:rPr>
          <w:rFonts w:eastAsiaTheme="minorHAnsi"/>
          <w:color w:val="000000"/>
          <w:sz w:val="28"/>
          <w:szCs w:val="28"/>
          <w:lang w:val="ru-RU" w:eastAsia="en-US"/>
        </w:rPr>
      </w:pPr>
      <w:r w:rsidRPr="00E7324E">
        <w:rPr>
          <w:sz w:val="28"/>
          <w:szCs w:val="28"/>
          <w:lang w:val="ru-RU"/>
        </w:rPr>
        <w:t>2) схема территориального планирования Российской Федерации в области высшего</w:t>
      </w:r>
      <w:r w:rsidRPr="00E7324E">
        <w:rPr>
          <w:rFonts w:eastAsiaTheme="minorHAnsi"/>
          <w:color w:val="000000"/>
          <w:sz w:val="28"/>
          <w:szCs w:val="28"/>
          <w:lang w:val="ru-RU" w:eastAsia="en-US"/>
        </w:rPr>
        <w:t xml:space="preserve"> профессионального образования, утвержденная распоряжением Правительства Российской Федерации от 26.02.2013 №247-р;</w:t>
      </w:r>
    </w:p>
    <w:p w14:paraId="6ECAA456" w14:textId="77777777" w:rsidR="005461E8" w:rsidRPr="00E7324E" w:rsidRDefault="005461E8" w:rsidP="005461E8">
      <w:pPr>
        <w:pStyle w:val="a0"/>
        <w:rPr>
          <w:rFonts w:eastAsiaTheme="minorHAnsi"/>
          <w:color w:val="000000"/>
          <w:sz w:val="28"/>
          <w:szCs w:val="28"/>
          <w:lang w:val="ru-RU" w:eastAsia="en-US"/>
        </w:rPr>
      </w:pPr>
      <w:r w:rsidRPr="00E7324E">
        <w:rPr>
          <w:rFonts w:eastAsiaTheme="minorHAnsi"/>
          <w:color w:val="000000"/>
          <w:sz w:val="28"/>
          <w:szCs w:val="28"/>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№384-р (с последующими изменениями и дополнениями);</w:t>
      </w:r>
    </w:p>
    <w:p w14:paraId="6F0F5E1E" w14:textId="28BDC44E" w:rsidR="005461E8" w:rsidRPr="00E7324E" w:rsidRDefault="005461E8" w:rsidP="005461E8">
      <w:pPr>
        <w:pStyle w:val="a0"/>
        <w:rPr>
          <w:rFonts w:eastAsiaTheme="minorHAnsi"/>
          <w:color w:val="000000"/>
          <w:sz w:val="28"/>
          <w:szCs w:val="28"/>
          <w:lang w:val="ru-RU" w:eastAsia="en-US"/>
        </w:rPr>
      </w:pPr>
      <w:r w:rsidRPr="00E7324E">
        <w:rPr>
          <w:rFonts w:eastAsiaTheme="minorHAnsi"/>
          <w:color w:val="000000"/>
          <w:sz w:val="28"/>
          <w:szCs w:val="28"/>
          <w:lang w:val="ru-RU" w:eastAsia="en-US"/>
        </w:rPr>
        <w:t>4) схема территориального планирования Российской Федерации в области федерального трубопроводного транспорта, утвержденная распоряжением Правительства Российской Федерации от 13.08.2013 №1416-р</w:t>
      </w:r>
      <w:r w:rsidR="006A08D1" w:rsidRPr="00E7324E">
        <w:rPr>
          <w:rFonts w:eastAsiaTheme="minorHAnsi"/>
          <w:color w:val="000000"/>
          <w:sz w:val="28"/>
          <w:szCs w:val="28"/>
          <w:lang w:val="ru-RU" w:eastAsia="en-US"/>
        </w:rPr>
        <w:t xml:space="preserve"> (с последующими изменениями и дополнениями)</w:t>
      </w:r>
      <w:r w:rsidRPr="00E7324E">
        <w:rPr>
          <w:rFonts w:eastAsiaTheme="minorHAnsi"/>
          <w:color w:val="000000"/>
          <w:sz w:val="28"/>
          <w:szCs w:val="28"/>
          <w:lang w:val="ru-RU" w:eastAsia="en-US"/>
        </w:rPr>
        <w:t>;</w:t>
      </w:r>
    </w:p>
    <w:p w14:paraId="3B9AA4CD" w14:textId="77777777" w:rsidR="005461E8" w:rsidRPr="00E7324E" w:rsidRDefault="005461E8" w:rsidP="005461E8">
      <w:pPr>
        <w:pStyle w:val="a0"/>
        <w:rPr>
          <w:rFonts w:eastAsiaTheme="minorHAnsi"/>
          <w:color w:val="000000"/>
          <w:sz w:val="28"/>
          <w:szCs w:val="28"/>
          <w:lang w:val="ru-RU" w:eastAsia="en-US"/>
        </w:rPr>
      </w:pPr>
      <w:r w:rsidRPr="00E7324E">
        <w:rPr>
          <w:rFonts w:eastAsiaTheme="minorHAnsi"/>
          <w:color w:val="000000"/>
          <w:sz w:val="28"/>
          <w:szCs w:val="28"/>
          <w:lang w:val="ru-RU" w:eastAsia="en-US"/>
        </w:rPr>
        <w:t>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 615сс;</w:t>
      </w:r>
    </w:p>
    <w:p w14:paraId="36B128B6" w14:textId="77777777" w:rsidR="005461E8" w:rsidRPr="00E7324E" w:rsidRDefault="005461E8" w:rsidP="005461E8">
      <w:pPr>
        <w:pStyle w:val="a0"/>
        <w:rPr>
          <w:rFonts w:eastAsiaTheme="minorHAnsi"/>
          <w:color w:val="000000"/>
          <w:sz w:val="28"/>
          <w:szCs w:val="28"/>
          <w:lang w:val="ru-RU" w:eastAsia="en-US"/>
        </w:rPr>
      </w:pPr>
      <w:r w:rsidRPr="00E7324E">
        <w:rPr>
          <w:rFonts w:eastAsiaTheme="minorHAnsi"/>
          <w:color w:val="000000"/>
          <w:sz w:val="28"/>
          <w:szCs w:val="28"/>
          <w:lang w:val="ru-RU" w:eastAsia="en-US"/>
        </w:rPr>
        <w:t>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 1634-р (с последующими изменениями и дополнениями).</w:t>
      </w:r>
    </w:p>
    <w:p w14:paraId="201AAB7F" w14:textId="10EC51BC" w:rsidR="00BD7A4C" w:rsidRDefault="00BD7A4C" w:rsidP="00BD7A4C">
      <w:pPr>
        <w:pStyle w:val="a0"/>
        <w:rPr>
          <w:sz w:val="28"/>
          <w:szCs w:val="28"/>
          <w:lang w:val="ru-RU"/>
        </w:rPr>
      </w:pPr>
      <w:r w:rsidRPr="00E7324E">
        <w:rPr>
          <w:sz w:val="28"/>
          <w:szCs w:val="28"/>
          <w:lang w:val="ru-RU"/>
        </w:rPr>
        <w:t xml:space="preserve">Указанными документами территориального планирования Российской Федерации на территории </w:t>
      </w:r>
      <w:r w:rsidR="00C56EFA" w:rsidRPr="00E7324E">
        <w:rPr>
          <w:sz w:val="28"/>
          <w:szCs w:val="28"/>
          <w:lang w:val="ru-RU"/>
        </w:rPr>
        <w:t>Кирзинского</w:t>
      </w:r>
      <w:r w:rsidR="00BE11F7" w:rsidRPr="00E7324E">
        <w:rPr>
          <w:sz w:val="28"/>
          <w:szCs w:val="28"/>
          <w:lang w:val="ru-RU"/>
        </w:rPr>
        <w:t xml:space="preserve"> </w:t>
      </w:r>
      <w:r w:rsidR="00E97D86" w:rsidRPr="00E7324E">
        <w:rPr>
          <w:sz w:val="28"/>
          <w:szCs w:val="28"/>
          <w:lang w:val="ru-RU"/>
        </w:rPr>
        <w:t>сельсовета</w:t>
      </w:r>
      <w:r w:rsidRPr="00E7324E">
        <w:rPr>
          <w:sz w:val="28"/>
          <w:szCs w:val="28"/>
          <w:lang w:val="ru-RU"/>
        </w:rPr>
        <w:t xml:space="preserve"> запланировано размещение объектов федерального </w:t>
      </w:r>
      <w:r w:rsidR="00A6160C">
        <w:rPr>
          <w:sz w:val="28"/>
          <w:szCs w:val="28"/>
          <w:lang w:val="ru-RU"/>
        </w:rPr>
        <w:t>значения</w:t>
      </w:r>
      <w:r w:rsidR="006E623B">
        <w:rPr>
          <w:sz w:val="28"/>
          <w:szCs w:val="28"/>
          <w:lang w:val="ru-RU"/>
        </w:rPr>
        <w:t>:</w:t>
      </w:r>
    </w:p>
    <w:p w14:paraId="0440FF07" w14:textId="45379B15" w:rsidR="00A6160C" w:rsidRDefault="00D103EE" w:rsidP="00D103EE">
      <w:pPr>
        <w:pStyle w:val="a0"/>
        <w:numPr>
          <w:ilvl w:val="0"/>
          <w:numId w:val="15"/>
        </w:numPr>
        <w:rPr>
          <w:sz w:val="28"/>
          <w:szCs w:val="28"/>
          <w:lang w:val="ru-RU"/>
        </w:rPr>
      </w:pPr>
      <w:r w:rsidRPr="00D103EE">
        <w:rPr>
          <w:sz w:val="28"/>
          <w:szCs w:val="28"/>
          <w:lang w:val="ru-RU"/>
        </w:rPr>
        <w:t xml:space="preserve">602040506 </w:t>
      </w:r>
      <w:r>
        <w:rPr>
          <w:sz w:val="28"/>
          <w:szCs w:val="28"/>
          <w:lang w:val="ru-RU"/>
        </w:rPr>
        <w:t>Р</w:t>
      </w:r>
      <w:r w:rsidR="006E623B">
        <w:rPr>
          <w:sz w:val="28"/>
          <w:szCs w:val="28"/>
          <w:lang w:val="ru-RU"/>
        </w:rPr>
        <w:t>азмещение г</w:t>
      </w:r>
      <w:r w:rsidR="00A6160C">
        <w:rPr>
          <w:sz w:val="28"/>
          <w:szCs w:val="28"/>
          <w:lang w:val="ru-RU"/>
        </w:rPr>
        <w:t>азораспредел</w:t>
      </w:r>
      <w:r w:rsidR="006E623B">
        <w:rPr>
          <w:sz w:val="28"/>
          <w:szCs w:val="28"/>
          <w:lang w:val="ru-RU"/>
        </w:rPr>
        <w:t>ительной станции</w:t>
      </w:r>
      <w:r>
        <w:rPr>
          <w:sz w:val="28"/>
          <w:szCs w:val="28"/>
          <w:lang w:val="ru-RU"/>
        </w:rPr>
        <w:t xml:space="preserve"> в возле д. Черемшанка</w:t>
      </w:r>
      <w:r w:rsidR="00D7674F">
        <w:rPr>
          <w:sz w:val="28"/>
          <w:szCs w:val="28"/>
          <w:lang w:val="ru-RU"/>
        </w:rPr>
        <w:t>;</w:t>
      </w:r>
    </w:p>
    <w:p w14:paraId="7ECCF2E5" w14:textId="561C0857" w:rsidR="006E623B" w:rsidRDefault="004473C5" w:rsidP="004473C5">
      <w:pPr>
        <w:pStyle w:val="a0"/>
        <w:numPr>
          <w:ilvl w:val="0"/>
          <w:numId w:val="15"/>
        </w:numPr>
        <w:rPr>
          <w:sz w:val="28"/>
          <w:szCs w:val="28"/>
          <w:lang w:val="ru-RU"/>
        </w:rPr>
      </w:pPr>
      <w:r w:rsidRPr="004473C5">
        <w:rPr>
          <w:sz w:val="28"/>
          <w:szCs w:val="28"/>
          <w:lang w:val="ru-RU"/>
        </w:rPr>
        <w:t>602050202</w:t>
      </w:r>
      <w:r>
        <w:rPr>
          <w:sz w:val="28"/>
          <w:szCs w:val="28"/>
          <w:lang w:val="ru-RU"/>
        </w:rPr>
        <w:t xml:space="preserve"> </w:t>
      </w:r>
      <w:r w:rsidR="006E623B">
        <w:rPr>
          <w:sz w:val="28"/>
          <w:szCs w:val="28"/>
          <w:lang w:val="ru-RU"/>
        </w:rPr>
        <w:t>Размещение объектов обеспечения пожарной безопасности</w:t>
      </w:r>
      <w:r w:rsidR="00DF75C6">
        <w:rPr>
          <w:sz w:val="28"/>
          <w:szCs w:val="28"/>
          <w:lang w:val="ru-RU"/>
        </w:rPr>
        <w:t xml:space="preserve"> (пожарные гидранты)</w:t>
      </w:r>
      <w:r>
        <w:rPr>
          <w:sz w:val="28"/>
          <w:szCs w:val="28"/>
          <w:lang w:val="ru-RU"/>
        </w:rPr>
        <w:t xml:space="preserve"> в с. Кирза</w:t>
      </w:r>
      <w:r w:rsidR="006E623B">
        <w:rPr>
          <w:sz w:val="28"/>
          <w:szCs w:val="28"/>
          <w:lang w:val="ru-RU"/>
        </w:rPr>
        <w:t>;</w:t>
      </w:r>
    </w:p>
    <w:p w14:paraId="40906705" w14:textId="4CEF9DBF" w:rsidR="006E623B" w:rsidRDefault="004473C5" w:rsidP="004473C5">
      <w:pPr>
        <w:pStyle w:val="a0"/>
        <w:numPr>
          <w:ilvl w:val="0"/>
          <w:numId w:val="15"/>
        </w:numPr>
        <w:rPr>
          <w:sz w:val="28"/>
          <w:szCs w:val="28"/>
          <w:lang w:val="ru-RU"/>
        </w:rPr>
      </w:pPr>
      <w:r w:rsidRPr="004473C5">
        <w:rPr>
          <w:sz w:val="28"/>
          <w:szCs w:val="28"/>
          <w:lang w:val="ru-RU"/>
        </w:rPr>
        <w:t>602050205</w:t>
      </w:r>
      <w:r>
        <w:rPr>
          <w:sz w:val="28"/>
          <w:szCs w:val="28"/>
          <w:lang w:val="ru-RU"/>
        </w:rPr>
        <w:t xml:space="preserve"> </w:t>
      </w:r>
      <w:r w:rsidR="006E623B">
        <w:rPr>
          <w:sz w:val="28"/>
          <w:szCs w:val="28"/>
          <w:lang w:val="ru-RU"/>
        </w:rPr>
        <w:t>Размещение объек</w:t>
      </w:r>
      <w:r w:rsidR="00DF75C6">
        <w:rPr>
          <w:sz w:val="28"/>
          <w:szCs w:val="28"/>
          <w:lang w:val="ru-RU"/>
        </w:rPr>
        <w:t>тов информирования и оповещения (громкоговорители)</w:t>
      </w:r>
      <w:r>
        <w:rPr>
          <w:sz w:val="28"/>
          <w:szCs w:val="28"/>
          <w:lang w:val="ru-RU"/>
        </w:rPr>
        <w:t xml:space="preserve"> в </w:t>
      </w:r>
      <w:r w:rsidR="005A4F7D">
        <w:rPr>
          <w:sz w:val="28"/>
          <w:szCs w:val="28"/>
          <w:lang w:val="ru-RU"/>
        </w:rPr>
        <w:t xml:space="preserve">с. Кирза и </w:t>
      </w:r>
      <w:r>
        <w:rPr>
          <w:sz w:val="28"/>
          <w:szCs w:val="28"/>
          <w:lang w:val="ru-RU"/>
        </w:rPr>
        <w:t>д. Че</w:t>
      </w:r>
      <w:r w:rsidRPr="004473C5">
        <w:rPr>
          <w:sz w:val="28"/>
          <w:szCs w:val="28"/>
          <w:lang w:val="ru-RU"/>
        </w:rPr>
        <w:t>ремшанка</w:t>
      </w:r>
      <w:r w:rsidR="00DF75C6">
        <w:rPr>
          <w:sz w:val="28"/>
          <w:szCs w:val="28"/>
          <w:lang w:val="ru-RU"/>
        </w:rPr>
        <w:t>;</w:t>
      </w:r>
    </w:p>
    <w:p w14:paraId="73A94538" w14:textId="1F7973FD" w:rsidR="00DF75C6" w:rsidRPr="006E623B" w:rsidRDefault="005A4F7D" w:rsidP="005A4F7D">
      <w:pPr>
        <w:pStyle w:val="a0"/>
        <w:numPr>
          <w:ilvl w:val="0"/>
          <w:numId w:val="15"/>
        </w:numPr>
        <w:rPr>
          <w:sz w:val="28"/>
          <w:szCs w:val="28"/>
          <w:lang w:val="ru-RU"/>
        </w:rPr>
      </w:pPr>
      <w:r w:rsidRPr="005A4F7D">
        <w:rPr>
          <w:sz w:val="28"/>
          <w:szCs w:val="28"/>
          <w:lang w:val="ru-RU"/>
        </w:rPr>
        <w:t>602040403</w:t>
      </w:r>
      <w:r>
        <w:rPr>
          <w:sz w:val="28"/>
          <w:szCs w:val="28"/>
          <w:lang w:val="ru-RU"/>
        </w:rPr>
        <w:t xml:space="preserve"> </w:t>
      </w:r>
      <w:r w:rsidR="00DF75C6">
        <w:rPr>
          <w:sz w:val="28"/>
          <w:szCs w:val="28"/>
          <w:lang w:val="ru-RU"/>
        </w:rPr>
        <w:t>Размещение магистрального газопровода</w:t>
      </w:r>
      <w:r w:rsidR="00285E54">
        <w:rPr>
          <w:sz w:val="28"/>
          <w:szCs w:val="28"/>
          <w:lang w:val="ru-RU"/>
        </w:rPr>
        <w:t xml:space="preserve"> протяженностью </w:t>
      </w:r>
      <w:r w:rsidR="00285E54" w:rsidRPr="00285E54">
        <w:rPr>
          <w:sz w:val="28"/>
          <w:szCs w:val="28"/>
          <w:lang w:val="ru-RU"/>
        </w:rPr>
        <w:t>15,8</w:t>
      </w:r>
      <w:r w:rsidR="00622750">
        <w:rPr>
          <w:sz w:val="28"/>
          <w:szCs w:val="28"/>
          <w:lang w:val="ru-RU"/>
        </w:rPr>
        <w:t>0</w:t>
      </w:r>
      <w:r w:rsidR="00285E54" w:rsidRPr="00285E54">
        <w:rPr>
          <w:sz w:val="28"/>
          <w:szCs w:val="28"/>
          <w:lang w:val="ru-RU"/>
        </w:rPr>
        <w:t xml:space="preserve"> км</w:t>
      </w:r>
      <w:r w:rsidR="00DF75C6">
        <w:rPr>
          <w:sz w:val="28"/>
          <w:szCs w:val="28"/>
          <w:lang w:val="ru-RU"/>
        </w:rPr>
        <w:t>.</w:t>
      </w:r>
    </w:p>
    <w:p w14:paraId="3602BAFC" w14:textId="6A95DF9A" w:rsidR="00CC732F" w:rsidRPr="00E7324E" w:rsidRDefault="005461E8" w:rsidP="005461E8">
      <w:pPr>
        <w:pStyle w:val="a0"/>
        <w:rPr>
          <w:sz w:val="28"/>
          <w:szCs w:val="28"/>
          <w:lang w:val="ru-RU"/>
        </w:rPr>
      </w:pPr>
      <w:r w:rsidRPr="00E7324E">
        <w:rPr>
          <w:sz w:val="28"/>
          <w:szCs w:val="28"/>
          <w:lang w:val="ru-RU"/>
        </w:rPr>
        <w:lastRenderedPageBreak/>
        <w:t xml:space="preserve">Кроме того, на территорию </w:t>
      </w:r>
      <w:r w:rsidR="00C56EFA" w:rsidRPr="00E7324E">
        <w:rPr>
          <w:sz w:val="28"/>
          <w:szCs w:val="28"/>
          <w:lang w:val="ru-RU"/>
        </w:rPr>
        <w:t>Кирзинского</w:t>
      </w:r>
      <w:r w:rsidR="00044399" w:rsidRPr="00E7324E">
        <w:rPr>
          <w:sz w:val="28"/>
          <w:szCs w:val="28"/>
          <w:lang w:val="ru-RU"/>
        </w:rPr>
        <w:t xml:space="preserve"> </w:t>
      </w:r>
      <w:r w:rsidR="00E97D86" w:rsidRPr="00E7324E">
        <w:rPr>
          <w:sz w:val="28"/>
          <w:szCs w:val="28"/>
          <w:lang w:val="ru-RU"/>
        </w:rPr>
        <w:t xml:space="preserve">сельсовета </w:t>
      </w:r>
      <w:r w:rsidRPr="00E7324E">
        <w:rPr>
          <w:sz w:val="28"/>
          <w:szCs w:val="28"/>
          <w:lang w:val="ru-RU"/>
        </w:rPr>
        <w:t xml:space="preserve">распространяется действие документов территориального планирования </w:t>
      </w:r>
      <w:r w:rsidR="00E97D86" w:rsidRPr="00E7324E">
        <w:rPr>
          <w:sz w:val="28"/>
          <w:szCs w:val="28"/>
          <w:lang w:val="ru-RU"/>
        </w:rPr>
        <w:t>Новосибирской области</w:t>
      </w:r>
      <w:r w:rsidRPr="00E7324E">
        <w:rPr>
          <w:sz w:val="28"/>
          <w:szCs w:val="28"/>
          <w:lang w:val="ru-RU"/>
        </w:rPr>
        <w:t xml:space="preserve">: </w:t>
      </w:r>
    </w:p>
    <w:p w14:paraId="45739899" w14:textId="489217C0" w:rsidR="005461E8" w:rsidRPr="00E7324E" w:rsidRDefault="00E97D86" w:rsidP="006834A7">
      <w:pPr>
        <w:pStyle w:val="a0"/>
        <w:numPr>
          <w:ilvl w:val="0"/>
          <w:numId w:val="2"/>
        </w:numPr>
        <w:rPr>
          <w:sz w:val="28"/>
          <w:szCs w:val="28"/>
          <w:lang w:val="ru-RU"/>
        </w:rPr>
      </w:pPr>
      <w:r w:rsidRPr="00E7324E">
        <w:rPr>
          <w:sz w:val="28"/>
          <w:szCs w:val="28"/>
          <w:lang w:val="ru-RU"/>
        </w:rPr>
        <w:t>Схема территориального планирования Новосибирской области, утвержденная Постановлением администрации Новосибирской области от 07.09.2009 № 339-па (внес. изм. от 30.05.2018 г. № 130-п)</w:t>
      </w:r>
      <w:r w:rsidR="002D64CD" w:rsidRPr="00E7324E">
        <w:rPr>
          <w:sz w:val="28"/>
          <w:szCs w:val="28"/>
          <w:lang w:val="ru-RU"/>
        </w:rPr>
        <w:t>.</w:t>
      </w:r>
    </w:p>
    <w:p w14:paraId="49F7303F" w14:textId="42245863" w:rsidR="00EA39BD" w:rsidRPr="00E7324E" w:rsidRDefault="00466493" w:rsidP="006834A7">
      <w:pPr>
        <w:pStyle w:val="a0"/>
        <w:numPr>
          <w:ilvl w:val="0"/>
          <w:numId w:val="2"/>
        </w:numPr>
        <w:rPr>
          <w:sz w:val="28"/>
          <w:szCs w:val="28"/>
          <w:lang w:val="ru-RU"/>
        </w:rPr>
      </w:pPr>
      <w:r w:rsidRPr="00E7324E">
        <w:rPr>
          <w:sz w:val="28"/>
          <w:szCs w:val="28"/>
          <w:lang w:val="ru-RU"/>
        </w:rPr>
        <w:t>Схема территориального планирования Новосибирской агломерации,</w:t>
      </w:r>
      <w:r w:rsidR="00EA39BD" w:rsidRPr="00E7324E">
        <w:rPr>
          <w:sz w:val="28"/>
          <w:szCs w:val="28"/>
          <w:lang w:val="ru-RU"/>
        </w:rPr>
        <w:t xml:space="preserve"> утвержденная </w:t>
      </w:r>
      <w:r w:rsidRPr="00E7324E">
        <w:rPr>
          <w:sz w:val="28"/>
          <w:szCs w:val="28"/>
          <w:lang w:val="ru-RU"/>
        </w:rPr>
        <w:t xml:space="preserve">постановлением правительства Новосибирской области от 28.04.2014 г. № 186-п. (внес. изм. от 23.08.2016 </w:t>
      </w:r>
      <w:del w:id="195" w:author="Елисова" w:date="2020-07-29T16:57:00Z">
        <w:r w:rsidRPr="00E7324E" w:rsidDel="001415EF">
          <w:rPr>
            <w:sz w:val="28"/>
            <w:szCs w:val="28"/>
            <w:lang w:val="ru-RU"/>
          </w:rPr>
          <w:delText xml:space="preserve">N </w:delText>
        </w:r>
      </w:del>
      <w:ins w:id="196" w:author="Елисова" w:date="2020-07-29T16:57:00Z">
        <w:r w:rsidR="001415EF">
          <w:rPr>
            <w:sz w:val="28"/>
            <w:szCs w:val="28"/>
            <w:lang w:val="ru-RU"/>
          </w:rPr>
          <w:t>№</w:t>
        </w:r>
        <w:r w:rsidR="001415EF" w:rsidRPr="00E7324E">
          <w:rPr>
            <w:sz w:val="28"/>
            <w:szCs w:val="28"/>
            <w:lang w:val="ru-RU"/>
          </w:rPr>
          <w:t xml:space="preserve"> </w:t>
        </w:r>
      </w:ins>
      <w:r w:rsidRPr="00E7324E">
        <w:rPr>
          <w:sz w:val="28"/>
          <w:szCs w:val="28"/>
          <w:lang w:val="ru-RU"/>
        </w:rPr>
        <w:t>255-п).</w:t>
      </w:r>
    </w:p>
    <w:p w14:paraId="288E87C8" w14:textId="6A7EC66A" w:rsidR="001E1D9A" w:rsidRDefault="005461E8" w:rsidP="006E30F1">
      <w:pPr>
        <w:pStyle w:val="a0"/>
        <w:rPr>
          <w:sz w:val="28"/>
          <w:szCs w:val="28"/>
          <w:lang w:val="ru-RU"/>
        </w:rPr>
      </w:pPr>
      <w:r w:rsidRPr="00E7324E">
        <w:rPr>
          <w:sz w:val="28"/>
          <w:szCs w:val="28"/>
          <w:lang w:val="ru-RU"/>
        </w:rPr>
        <w:t xml:space="preserve">В соответствии со </w:t>
      </w:r>
      <w:r w:rsidR="00125694" w:rsidRPr="00E7324E">
        <w:rPr>
          <w:sz w:val="28"/>
          <w:szCs w:val="28"/>
          <w:lang w:val="ru-RU"/>
        </w:rPr>
        <w:t>с</w:t>
      </w:r>
      <w:r w:rsidRPr="00E7324E">
        <w:rPr>
          <w:sz w:val="28"/>
          <w:szCs w:val="28"/>
          <w:lang w:val="ru-RU"/>
        </w:rPr>
        <w:t xml:space="preserve">хемой территориального планирования </w:t>
      </w:r>
      <w:r w:rsidR="00E97D86" w:rsidRPr="00E7324E">
        <w:rPr>
          <w:sz w:val="28"/>
          <w:szCs w:val="28"/>
          <w:lang w:val="ru-RU"/>
        </w:rPr>
        <w:t>Новосибирской области</w:t>
      </w:r>
      <w:r w:rsidRPr="00E7324E">
        <w:rPr>
          <w:sz w:val="28"/>
          <w:szCs w:val="28"/>
          <w:lang w:val="ru-RU"/>
        </w:rPr>
        <w:t xml:space="preserve"> на территории </w:t>
      </w:r>
      <w:r w:rsidR="00C56EFA" w:rsidRPr="00E7324E">
        <w:rPr>
          <w:sz w:val="28"/>
          <w:szCs w:val="28"/>
          <w:lang w:val="ru-RU"/>
        </w:rPr>
        <w:t>Кирзинского</w:t>
      </w:r>
      <w:r w:rsidR="00BE11F7" w:rsidRPr="00E7324E">
        <w:rPr>
          <w:sz w:val="28"/>
          <w:szCs w:val="28"/>
          <w:lang w:val="ru-RU"/>
        </w:rPr>
        <w:t xml:space="preserve"> </w:t>
      </w:r>
      <w:r w:rsidR="00E97D86" w:rsidRPr="00E7324E">
        <w:rPr>
          <w:sz w:val="28"/>
          <w:szCs w:val="28"/>
          <w:lang w:val="ru-RU"/>
        </w:rPr>
        <w:t xml:space="preserve">сельсовета </w:t>
      </w:r>
      <w:r w:rsidR="006E30F1" w:rsidRPr="00E7324E">
        <w:rPr>
          <w:sz w:val="28"/>
          <w:szCs w:val="28"/>
          <w:lang w:val="ru-RU"/>
        </w:rPr>
        <w:t xml:space="preserve">не </w:t>
      </w:r>
      <w:r w:rsidR="00096D87" w:rsidRPr="00E7324E">
        <w:rPr>
          <w:sz w:val="28"/>
          <w:szCs w:val="28"/>
          <w:lang w:val="ru-RU"/>
        </w:rPr>
        <w:t>зап</w:t>
      </w:r>
      <w:r w:rsidRPr="00E7324E">
        <w:rPr>
          <w:sz w:val="28"/>
          <w:szCs w:val="28"/>
          <w:lang w:val="ru-RU"/>
        </w:rPr>
        <w:t xml:space="preserve">ланировано размещение </w:t>
      </w:r>
      <w:r w:rsidR="00FE1FCC" w:rsidRPr="00E7324E">
        <w:rPr>
          <w:sz w:val="28"/>
          <w:szCs w:val="28"/>
          <w:lang w:val="ru-RU"/>
        </w:rPr>
        <w:t>объект</w:t>
      </w:r>
      <w:r w:rsidR="006E30F1" w:rsidRPr="00E7324E">
        <w:rPr>
          <w:sz w:val="28"/>
          <w:szCs w:val="28"/>
          <w:lang w:val="ru-RU"/>
        </w:rPr>
        <w:t>ов</w:t>
      </w:r>
      <w:r w:rsidR="00FE1F9F" w:rsidRPr="00E7324E">
        <w:rPr>
          <w:sz w:val="28"/>
          <w:szCs w:val="28"/>
          <w:lang w:val="ru-RU"/>
        </w:rPr>
        <w:t xml:space="preserve"> регионального значения</w:t>
      </w:r>
      <w:ins w:id="197" w:author="Елисова" w:date="2020-07-29T16:56:00Z">
        <w:r w:rsidR="001415EF">
          <w:rPr>
            <w:sz w:val="28"/>
            <w:szCs w:val="28"/>
            <w:lang w:val="ru-RU"/>
          </w:rPr>
          <w:t>.</w:t>
        </w:r>
      </w:ins>
    </w:p>
    <w:p w14:paraId="1CE93FC8" w14:textId="642C65E8" w:rsidR="001E1D9A" w:rsidRDefault="001E1D9A" w:rsidP="001E1D9A">
      <w:pPr>
        <w:pStyle w:val="a0"/>
        <w:rPr>
          <w:sz w:val="28"/>
          <w:lang w:val="ru-RU"/>
        </w:rPr>
        <w:sectPr w:rsidR="001E1D9A" w:rsidSect="00244DA8">
          <w:headerReference w:type="default" r:id="rId17"/>
          <w:footerReference w:type="default" r:id="rId18"/>
          <w:pgSz w:w="11906" w:h="16838"/>
          <w:pgMar w:top="1701" w:right="851" w:bottom="1134" w:left="1701" w:header="680" w:footer="1077" w:gutter="0"/>
          <w:pgNumType w:start="14"/>
          <w:cols w:space="708"/>
          <w:docGrid w:linePitch="360"/>
        </w:sectPr>
      </w:pPr>
      <w:r w:rsidRPr="002B69E3">
        <w:rPr>
          <w:sz w:val="28"/>
          <w:lang w:val="ru-RU"/>
        </w:rPr>
        <w:t xml:space="preserve">Сведения о видах, назначении и наименованиях, планируемых для размещения на территориях поселения объектов </w:t>
      </w:r>
      <w:r>
        <w:rPr>
          <w:sz w:val="28"/>
          <w:lang w:val="ru-RU"/>
        </w:rPr>
        <w:t>федерального</w:t>
      </w:r>
      <w:r w:rsidRPr="002B69E3">
        <w:rPr>
          <w:sz w:val="28"/>
          <w:lang w:val="ru-RU"/>
        </w:rPr>
        <w:t xml:space="preserve"> значения,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w:t>
      </w:r>
      <w:del w:id="198" w:author="Елисова" w:date="2020-07-29T16:58:00Z">
        <w:r w:rsidRPr="002B69E3" w:rsidDel="001415EF">
          <w:rPr>
            <w:sz w:val="28"/>
            <w:lang w:val="ru-RU"/>
          </w:rPr>
          <w:delText>5</w:delText>
        </w:r>
      </w:del>
      <w:ins w:id="199" w:author="Елисова" w:date="2020-07-29T16:58:00Z">
        <w:r w:rsidR="001415EF">
          <w:rPr>
            <w:sz w:val="28"/>
            <w:lang w:val="ru-RU"/>
          </w:rPr>
          <w:t>4</w:t>
        </w:r>
      </w:ins>
      <w:r w:rsidRPr="002B69E3">
        <w:rPr>
          <w:sz w:val="28"/>
          <w:lang w:val="ru-RU"/>
        </w:rPr>
        <w:t>.1.</w:t>
      </w:r>
    </w:p>
    <w:p w14:paraId="13D3B4D3" w14:textId="77777777" w:rsidR="001E1D9A" w:rsidRPr="002B69E3" w:rsidRDefault="001E1D9A" w:rsidP="001E1D9A">
      <w:pPr>
        <w:pStyle w:val="a0"/>
        <w:rPr>
          <w:sz w:val="28"/>
          <w:lang w:val="ru-RU"/>
        </w:rPr>
      </w:pPr>
    </w:p>
    <w:p w14:paraId="3BCCAD23" w14:textId="54EEAF57" w:rsidR="001E1D9A" w:rsidRPr="002B69E3" w:rsidRDefault="001E1D9A" w:rsidP="001E1D9A">
      <w:pPr>
        <w:pStyle w:val="a0"/>
        <w:spacing w:before="120"/>
        <w:jc w:val="right"/>
        <w:rPr>
          <w:b/>
          <w:sz w:val="28"/>
          <w:lang w:val="ru-RU"/>
        </w:rPr>
      </w:pPr>
      <w:r w:rsidRPr="002B69E3">
        <w:rPr>
          <w:b/>
          <w:sz w:val="28"/>
          <w:lang w:val="ru-RU"/>
        </w:rPr>
        <w:t xml:space="preserve">Таблица </w:t>
      </w:r>
      <w:del w:id="200" w:author="Елисова" w:date="2020-07-29T16:58:00Z">
        <w:r w:rsidRPr="002B69E3" w:rsidDel="001415EF">
          <w:rPr>
            <w:b/>
            <w:sz w:val="28"/>
            <w:lang w:val="ru-RU"/>
          </w:rPr>
          <w:delText>5</w:delText>
        </w:r>
      </w:del>
      <w:ins w:id="201" w:author="Елисова" w:date="2020-07-29T16:58:00Z">
        <w:r w:rsidR="001415EF">
          <w:rPr>
            <w:b/>
            <w:sz w:val="28"/>
            <w:lang w:val="ru-RU"/>
          </w:rPr>
          <w:t>4</w:t>
        </w:r>
      </w:ins>
      <w:r w:rsidRPr="002B69E3">
        <w:rPr>
          <w:b/>
          <w:sz w:val="28"/>
          <w:lang w:val="ru-RU"/>
        </w:rPr>
        <w:t>.1</w:t>
      </w:r>
    </w:p>
    <w:p w14:paraId="361AF12E" w14:textId="77777777" w:rsidR="001E1D9A" w:rsidRPr="002B69E3" w:rsidRDefault="001E1D9A" w:rsidP="001E1D9A">
      <w:pPr>
        <w:keepNext/>
        <w:suppressAutoHyphens/>
        <w:spacing w:after="120"/>
        <w:jc w:val="center"/>
        <w:rPr>
          <w:b/>
          <w:sz w:val="28"/>
          <w:lang w:eastAsia="ar-SA" w:bidi="en-US"/>
        </w:rPr>
      </w:pPr>
      <w:r w:rsidRPr="002B69E3">
        <w:rPr>
          <w:b/>
          <w:sz w:val="28"/>
          <w:lang w:eastAsia="ar-SA" w:bidi="en-US"/>
        </w:rPr>
        <w:t>Сведения о планируемых для размещения на территории поселения объектах регионального</w:t>
      </w:r>
      <w:r>
        <w:rPr>
          <w:b/>
          <w:sz w:val="28"/>
          <w:lang w:eastAsia="ar-SA" w:bidi="en-US"/>
        </w:rPr>
        <w:t xml:space="preserve"> и федерального</w:t>
      </w:r>
      <w:r w:rsidRPr="002B69E3">
        <w:rPr>
          <w:b/>
          <w:sz w:val="28"/>
          <w:lang w:eastAsia="ar-SA" w:bidi="en-US"/>
        </w:rPr>
        <w:t xml:space="preserve"> значения</w:t>
      </w:r>
    </w:p>
    <w:tbl>
      <w:tblPr>
        <w:tblStyle w:val="ad"/>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FFFFFF" w:themeFill="background1"/>
        <w:tblLayout w:type="fixed"/>
        <w:tblCellMar>
          <w:left w:w="28" w:type="dxa"/>
          <w:right w:w="28" w:type="dxa"/>
        </w:tblCellMar>
        <w:tblLook w:val="04A0" w:firstRow="1" w:lastRow="0" w:firstColumn="1" w:lastColumn="0" w:noHBand="0" w:noVBand="1"/>
      </w:tblPr>
      <w:tblGrid>
        <w:gridCol w:w="1118"/>
        <w:gridCol w:w="1417"/>
        <w:gridCol w:w="1135"/>
        <w:gridCol w:w="1260"/>
        <w:gridCol w:w="1559"/>
        <w:gridCol w:w="1434"/>
        <w:gridCol w:w="1562"/>
        <w:gridCol w:w="1274"/>
        <w:gridCol w:w="1842"/>
        <w:gridCol w:w="1372"/>
      </w:tblGrid>
      <w:tr w:rsidR="001E1D9A" w:rsidRPr="002B69E3" w14:paraId="5A9C9049" w14:textId="77777777" w:rsidTr="009810A2">
        <w:trPr>
          <w:cantSplit/>
          <w:tblHeader/>
        </w:trPr>
        <w:tc>
          <w:tcPr>
            <w:tcW w:w="400" w:type="pct"/>
            <w:shd w:val="clear" w:color="auto" w:fill="FFFFFF" w:themeFill="background1"/>
          </w:tcPr>
          <w:p w14:paraId="42A346E8" w14:textId="77777777" w:rsidR="001E1D9A" w:rsidRPr="002B69E3" w:rsidRDefault="001E1D9A" w:rsidP="009810A2">
            <w:pPr>
              <w:pStyle w:val="a0"/>
              <w:keepNext/>
              <w:ind w:firstLine="0"/>
              <w:jc w:val="left"/>
              <w:rPr>
                <w:b/>
                <w:sz w:val="22"/>
                <w:szCs w:val="22"/>
                <w:lang w:val="ru-RU"/>
              </w:rPr>
            </w:pPr>
            <w:r w:rsidRPr="002B69E3">
              <w:rPr>
                <w:b/>
                <w:sz w:val="22"/>
                <w:szCs w:val="22"/>
                <w:lang w:val="ru-RU"/>
              </w:rPr>
              <w:t>Код объекта</w:t>
            </w:r>
          </w:p>
        </w:tc>
        <w:tc>
          <w:tcPr>
            <w:tcW w:w="507" w:type="pct"/>
            <w:shd w:val="clear" w:color="auto" w:fill="FFFFFF" w:themeFill="background1"/>
          </w:tcPr>
          <w:p w14:paraId="0CE3F9EB" w14:textId="77777777" w:rsidR="001E1D9A" w:rsidRPr="002B69E3" w:rsidRDefault="001E1D9A" w:rsidP="009810A2">
            <w:pPr>
              <w:pStyle w:val="a0"/>
              <w:keepNext/>
              <w:ind w:firstLine="0"/>
              <w:jc w:val="left"/>
              <w:rPr>
                <w:b/>
                <w:sz w:val="22"/>
                <w:szCs w:val="22"/>
                <w:lang w:val="ru-RU"/>
              </w:rPr>
            </w:pPr>
            <w:r w:rsidRPr="002B69E3">
              <w:rPr>
                <w:b/>
                <w:sz w:val="22"/>
                <w:szCs w:val="22"/>
                <w:lang w:val="ru-RU"/>
              </w:rPr>
              <w:t>Вид объекта</w:t>
            </w:r>
          </w:p>
        </w:tc>
        <w:tc>
          <w:tcPr>
            <w:tcW w:w="406" w:type="pct"/>
            <w:shd w:val="clear" w:color="auto" w:fill="FFFFFF" w:themeFill="background1"/>
          </w:tcPr>
          <w:p w14:paraId="20F7525D" w14:textId="77777777" w:rsidR="001E1D9A" w:rsidRPr="002B69E3" w:rsidRDefault="001E1D9A" w:rsidP="009810A2">
            <w:pPr>
              <w:pStyle w:val="a0"/>
              <w:keepNext/>
              <w:ind w:firstLine="0"/>
              <w:jc w:val="left"/>
              <w:rPr>
                <w:b/>
                <w:sz w:val="22"/>
                <w:szCs w:val="22"/>
                <w:lang w:val="ru-RU"/>
              </w:rPr>
            </w:pPr>
            <w:r w:rsidRPr="002B69E3">
              <w:rPr>
                <w:b/>
                <w:sz w:val="22"/>
                <w:szCs w:val="22"/>
                <w:lang w:val="ru-RU"/>
              </w:rPr>
              <w:t>Назначение объекта</w:t>
            </w:r>
          </w:p>
        </w:tc>
        <w:tc>
          <w:tcPr>
            <w:tcW w:w="451" w:type="pct"/>
            <w:shd w:val="clear" w:color="auto" w:fill="FFFFFF" w:themeFill="background1"/>
          </w:tcPr>
          <w:p w14:paraId="4B1F70C8" w14:textId="77777777" w:rsidR="001E1D9A" w:rsidRPr="002B69E3" w:rsidRDefault="001E1D9A" w:rsidP="009810A2">
            <w:pPr>
              <w:pStyle w:val="a0"/>
              <w:keepNext/>
              <w:ind w:firstLine="0"/>
              <w:jc w:val="left"/>
              <w:rPr>
                <w:b/>
                <w:sz w:val="22"/>
                <w:szCs w:val="22"/>
                <w:lang w:val="ru-RU"/>
              </w:rPr>
            </w:pPr>
            <w:r w:rsidRPr="002B69E3">
              <w:rPr>
                <w:b/>
                <w:sz w:val="22"/>
                <w:szCs w:val="22"/>
                <w:lang w:val="ru-RU"/>
              </w:rPr>
              <w:t>Наименование объекта</w:t>
            </w:r>
          </w:p>
        </w:tc>
        <w:tc>
          <w:tcPr>
            <w:tcW w:w="558" w:type="pct"/>
            <w:shd w:val="clear" w:color="auto" w:fill="FFFFFF" w:themeFill="background1"/>
          </w:tcPr>
          <w:p w14:paraId="10368EF0" w14:textId="77777777" w:rsidR="001E1D9A" w:rsidRPr="002B69E3" w:rsidRDefault="001E1D9A" w:rsidP="009810A2">
            <w:pPr>
              <w:pStyle w:val="a0"/>
              <w:keepNext/>
              <w:ind w:firstLine="0"/>
              <w:jc w:val="left"/>
              <w:rPr>
                <w:b/>
                <w:sz w:val="22"/>
                <w:szCs w:val="22"/>
                <w:lang w:val="ru-RU"/>
              </w:rPr>
            </w:pPr>
            <w:r w:rsidRPr="002B69E3">
              <w:rPr>
                <w:b/>
                <w:sz w:val="22"/>
                <w:szCs w:val="22"/>
                <w:lang w:val="ru-RU"/>
              </w:rPr>
              <w:t>Основные характеристики объекта</w:t>
            </w:r>
          </w:p>
        </w:tc>
        <w:tc>
          <w:tcPr>
            <w:tcW w:w="513" w:type="pct"/>
            <w:shd w:val="clear" w:color="auto" w:fill="FFFFFF" w:themeFill="background1"/>
          </w:tcPr>
          <w:p w14:paraId="18163E58" w14:textId="77777777" w:rsidR="001E1D9A" w:rsidRPr="002B69E3" w:rsidRDefault="001E1D9A" w:rsidP="009810A2">
            <w:pPr>
              <w:pStyle w:val="a0"/>
              <w:keepNext/>
              <w:ind w:firstLine="0"/>
              <w:jc w:val="left"/>
              <w:rPr>
                <w:b/>
                <w:sz w:val="22"/>
                <w:szCs w:val="22"/>
                <w:lang w:val="ru-RU"/>
              </w:rPr>
            </w:pPr>
            <w:r w:rsidRPr="002B69E3">
              <w:rPr>
                <w:b/>
                <w:sz w:val="22"/>
                <w:szCs w:val="22"/>
                <w:lang w:val="ru-RU"/>
              </w:rPr>
              <w:t>Местоположение</w:t>
            </w:r>
          </w:p>
        </w:tc>
        <w:tc>
          <w:tcPr>
            <w:tcW w:w="559" w:type="pct"/>
            <w:shd w:val="clear" w:color="auto" w:fill="FFFFFF" w:themeFill="background1"/>
          </w:tcPr>
          <w:p w14:paraId="28626F71" w14:textId="77777777" w:rsidR="001E1D9A" w:rsidRPr="002B69E3" w:rsidRDefault="001E1D9A" w:rsidP="009810A2">
            <w:pPr>
              <w:pStyle w:val="a0"/>
              <w:keepNext/>
              <w:ind w:firstLine="0"/>
              <w:jc w:val="left"/>
              <w:rPr>
                <w:b/>
                <w:sz w:val="22"/>
                <w:szCs w:val="22"/>
                <w:lang w:val="ru-RU"/>
              </w:rPr>
            </w:pPr>
            <w:r w:rsidRPr="002B69E3">
              <w:rPr>
                <w:b/>
                <w:sz w:val="22"/>
                <w:szCs w:val="22"/>
                <w:lang w:val="ru-RU"/>
              </w:rPr>
              <w:t>Планируемые мероприятия по объекту</w:t>
            </w:r>
          </w:p>
        </w:tc>
        <w:tc>
          <w:tcPr>
            <w:tcW w:w="456" w:type="pct"/>
            <w:shd w:val="clear" w:color="auto" w:fill="FFFFFF" w:themeFill="background1"/>
          </w:tcPr>
          <w:p w14:paraId="635A01BD" w14:textId="77777777" w:rsidR="001E1D9A" w:rsidRPr="002B69E3" w:rsidRDefault="001E1D9A" w:rsidP="009810A2">
            <w:pPr>
              <w:pStyle w:val="a0"/>
              <w:keepNext/>
              <w:ind w:firstLine="0"/>
              <w:jc w:val="left"/>
              <w:rPr>
                <w:b/>
                <w:sz w:val="22"/>
                <w:szCs w:val="22"/>
                <w:lang w:val="ru-RU"/>
              </w:rPr>
            </w:pPr>
            <w:r>
              <w:rPr>
                <w:b/>
                <w:sz w:val="22"/>
                <w:szCs w:val="22"/>
                <w:lang w:val="ru-RU"/>
              </w:rPr>
              <w:t>Срок реализации</w:t>
            </w:r>
          </w:p>
        </w:tc>
        <w:tc>
          <w:tcPr>
            <w:tcW w:w="659" w:type="pct"/>
            <w:shd w:val="clear" w:color="auto" w:fill="FFFFFF" w:themeFill="background1"/>
          </w:tcPr>
          <w:p w14:paraId="0F0198A3" w14:textId="77777777" w:rsidR="001E1D9A" w:rsidRPr="002B69E3" w:rsidRDefault="001E1D9A" w:rsidP="009810A2">
            <w:pPr>
              <w:pStyle w:val="a0"/>
              <w:keepNext/>
              <w:ind w:firstLine="0"/>
              <w:jc w:val="left"/>
              <w:rPr>
                <w:b/>
                <w:sz w:val="22"/>
                <w:szCs w:val="22"/>
                <w:lang w:val="ru-RU"/>
              </w:rPr>
            </w:pPr>
            <w:r w:rsidRPr="002B69E3">
              <w:rPr>
                <w:b/>
                <w:sz w:val="22"/>
                <w:szCs w:val="22"/>
                <w:lang w:val="ru-RU"/>
              </w:rPr>
              <w:t>Характеристика зон с особыми условиями использования территории</w:t>
            </w:r>
          </w:p>
        </w:tc>
        <w:tc>
          <w:tcPr>
            <w:tcW w:w="491" w:type="pct"/>
            <w:shd w:val="clear" w:color="auto" w:fill="FFFFFF" w:themeFill="background1"/>
          </w:tcPr>
          <w:p w14:paraId="4B496B0C" w14:textId="77777777" w:rsidR="001E1D9A" w:rsidRPr="002B69E3" w:rsidRDefault="001E1D9A" w:rsidP="009810A2">
            <w:pPr>
              <w:pStyle w:val="a0"/>
              <w:keepNext/>
              <w:ind w:firstLine="0"/>
              <w:jc w:val="left"/>
              <w:rPr>
                <w:b/>
                <w:sz w:val="22"/>
                <w:szCs w:val="22"/>
                <w:lang w:val="ru-RU"/>
              </w:rPr>
            </w:pPr>
            <w:r w:rsidRPr="002B69E3">
              <w:rPr>
                <w:b/>
                <w:sz w:val="22"/>
                <w:szCs w:val="22"/>
                <w:lang w:val="ru-RU"/>
              </w:rPr>
              <w:t>Реквизиты документов территориального планирования</w:t>
            </w:r>
          </w:p>
        </w:tc>
      </w:tr>
      <w:tr w:rsidR="00622750" w:rsidRPr="002B69E3" w14:paraId="50B2B2BD" w14:textId="77777777" w:rsidTr="009810A2">
        <w:trPr>
          <w:cantSplit/>
        </w:trPr>
        <w:tc>
          <w:tcPr>
            <w:tcW w:w="400" w:type="pct"/>
            <w:shd w:val="clear" w:color="auto" w:fill="FFFFFF" w:themeFill="background1"/>
          </w:tcPr>
          <w:p w14:paraId="4358340F" w14:textId="77777777" w:rsidR="00622750" w:rsidRPr="002B69E3" w:rsidRDefault="00622750" w:rsidP="009810A2">
            <w:pPr>
              <w:jc w:val="left"/>
              <w:rPr>
                <w:sz w:val="22"/>
                <w:szCs w:val="22"/>
                <w:lang w:val="en-US"/>
              </w:rPr>
            </w:pPr>
            <w:r w:rsidRPr="00892CE7">
              <w:rPr>
                <w:sz w:val="22"/>
                <w:szCs w:val="22"/>
                <w:lang w:val="en-US"/>
              </w:rPr>
              <w:t>602050202</w:t>
            </w:r>
          </w:p>
        </w:tc>
        <w:tc>
          <w:tcPr>
            <w:tcW w:w="507" w:type="pct"/>
            <w:shd w:val="clear" w:color="auto" w:fill="FFFFFF" w:themeFill="background1"/>
          </w:tcPr>
          <w:p w14:paraId="29D200BD" w14:textId="77777777" w:rsidR="00622750" w:rsidRPr="002B69E3" w:rsidRDefault="00622750" w:rsidP="009810A2">
            <w:pPr>
              <w:jc w:val="left"/>
              <w:rPr>
                <w:sz w:val="22"/>
                <w:szCs w:val="22"/>
              </w:rPr>
            </w:pPr>
            <w:r w:rsidRPr="002811B1">
              <w:rPr>
                <w:sz w:val="22"/>
                <w:szCs w:val="22"/>
              </w:rPr>
              <w:t>Объекты обеспечения пожарной безопасности</w:t>
            </w:r>
          </w:p>
        </w:tc>
        <w:tc>
          <w:tcPr>
            <w:tcW w:w="406" w:type="pct"/>
            <w:shd w:val="clear" w:color="auto" w:fill="FFFFFF" w:themeFill="background1"/>
          </w:tcPr>
          <w:p w14:paraId="78730B9A" w14:textId="77777777" w:rsidR="00622750" w:rsidRPr="002B69E3" w:rsidRDefault="00622750" w:rsidP="009810A2">
            <w:pPr>
              <w:jc w:val="left"/>
              <w:rPr>
                <w:sz w:val="22"/>
                <w:szCs w:val="22"/>
              </w:rPr>
            </w:pPr>
            <w:r>
              <w:rPr>
                <w:sz w:val="22"/>
                <w:szCs w:val="22"/>
              </w:rPr>
              <w:t>Развитие бытового обслуживания</w:t>
            </w:r>
          </w:p>
        </w:tc>
        <w:tc>
          <w:tcPr>
            <w:tcW w:w="451" w:type="pct"/>
            <w:shd w:val="clear" w:color="auto" w:fill="FFFFFF" w:themeFill="background1"/>
          </w:tcPr>
          <w:p w14:paraId="709114F1" w14:textId="77777777" w:rsidR="00622750" w:rsidRPr="002B69E3" w:rsidRDefault="00622750" w:rsidP="009810A2">
            <w:pPr>
              <w:jc w:val="left"/>
              <w:rPr>
                <w:sz w:val="22"/>
                <w:szCs w:val="22"/>
              </w:rPr>
            </w:pPr>
            <w:r w:rsidRPr="00892CE7">
              <w:rPr>
                <w:sz w:val="22"/>
                <w:szCs w:val="22"/>
              </w:rPr>
              <w:t>Пожарные гидранты</w:t>
            </w:r>
          </w:p>
        </w:tc>
        <w:tc>
          <w:tcPr>
            <w:tcW w:w="558" w:type="pct"/>
            <w:shd w:val="clear" w:color="auto" w:fill="FFFFFF" w:themeFill="background1"/>
          </w:tcPr>
          <w:p w14:paraId="08DD6774" w14:textId="07061F5F" w:rsidR="00622750" w:rsidRPr="002B69E3" w:rsidRDefault="00622750" w:rsidP="009810A2">
            <w:pPr>
              <w:autoSpaceDE w:val="0"/>
              <w:autoSpaceDN w:val="0"/>
              <w:adjustRightInd w:val="0"/>
              <w:jc w:val="center"/>
              <w:rPr>
                <w:sz w:val="22"/>
                <w:szCs w:val="22"/>
              </w:rPr>
            </w:pPr>
            <w:r>
              <w:rPr>
                <w:sz w:val="22"/>
                <w:szCs w:val="22"/>
              </w:rPr>
              <w:t>25 ед.</w:t>
            </w:r>
          </w:p>
        </w:tc>
        <w:tc>
          <w:tcPr>
            <w:tcW w:w="513" w:type="pct"/>
            <w:shd w:val="clear" w:color="auto" w:fill="FFFFFF" w:themeFill="background1"/>
          </w:tcPr>
          <w:p w14:paraId="30D67108" w14:textId="1D552EAF" w:rsidR="00622750" w:rsidRPr="002B69E3" w:rsidRDefault="00622750" w:rsidP="009810A2">
            <w:pPr>
              <w:autoSpaceDE w:val="0"/>
              <w:autoSpaceDN w:val="0"/>
              <w:adjustRightInd w:val="0"/>
              <w:jc w:val="left"/>
              <w:rPr>
                <w:sz w:val="22"/>
                <w:szCs w:val="22"/>
              </w:rPr>
            </w:pPr>
            <w:r>
              <w:rPr>
                <w:sz w:val="22"/>
                <w:szCs w:val="22"/>
              </w:rPr>
              <w:t>с. Кирза</w:t>
            </w:r>
          </w:p>
        </w:tc>
        <w:tc>
          <w:tcPr>
            <w:tcW w:w="559" w:type="pct"/>
            <w:shd w:val="clear" w:color="auto" w:fill="FFFFFF" w:themeFill="background1"/>
          </w:tcPr>
          <w:p w14:paraId="2DBB19F9" w14:textId="77777777" w:rsidR="00622750" w:rsidRPr="002B69E3" w:rsidRDefault="00622750" w:rsidP="009810A2">
            <w:pPr>
              <w:jc w:val="left"/>
              <w:rPr>
                <w:sz w:val="22"/>
                <w:szCs w:val="22"/>
              </w:rPr>
            </w:pPr>
            <w:r>
              <w:rPr>
                <w:sz w:val="22"/>
                <w:szCs w:val="22"/>
              </w:rPr>
              <w:t>Планируемый к размещению</w:t>
            </w:r>
          </w:p>
        </w:tc>
        <w:tc>
          <w:tcPr>
            <w:tcW w:w="456" w:type="pct"/>
            <w:shd w:val="clear" w:color="auto" w:fill="FFFFFF" w:themeFill="background1"/>
          </w:tcPr>
          <w:p w14:paraId="7DE025AB" w14:textId="77777777" w:rsidR="00622750" w:rsidRPr="002B69E3" w:rsidRDefault="00622750" w:rsidP="009810A2">
            <w:pPr>
              <w:jc w:val="left"/>
              <w:rPr>
                <w:sz w:val="22"/>
                <w:szCs w:val="22"/>
              </w:rPr>
            </w:pPr>
            <w:r>
              <w:rPr>
                <w:sz w:val="22"/>
                <w:szCs w:val="22"/>
              </w:rPr>
              <w:t xml:space="preserve">Расчетный срок </w:t>
            </w:r>
            <w:r w:rsidRPr="00B93393">
              <w:rPr>
                <w:sz w:val="22"/>
                <w:szCs w:val="22"/>
              </w:rPr>
              <w:t>2040 г.</w:t>
            </w:r>
          </w:p>
        </w:tc>
        <w:tc>
          <w:tcPr>
            <w:tcW w:w="659" w:type="pct"/>
            <w:shd w:val="clear" w:color="auto" w:fill="FFFFFF" w:themeFill="background1"/>
          </w:tcPr>
          <w:p w14:paraId="1B120483" w14:textId="77777777" w:rsidR="00622750" w:rsidRPr="002B69E3" w:rsidRDefault="00622750" w:rsidP="009810A2">
            <w:pPr>
              <w:jc w:val="left"/>
              <w:rPr>
                <w:sz w:val="22"/>
                <w:szCs w:val="22"/>
              </w:rPr>
            </w:pPr>
            <w:r w:rsidRPr="002B69E3">
              <w:rPr>
                <w:sz w:val="22"/>
                <w:szCs w:val="22"/>
              </w:rPr>
              <w:t>Не устанавливаются</w:t>
            </w:r>
          </w:p>
        </w:tc>
        <w:tc>
          <w:tcPr>
            <w:tcW w:w="491" w:type="pct"/>
            <w:vMerge w:val="restart"/>
            <w:shd w:val="clear" w:color="auto" w:fill="FFFFFF" w:themeFill="background1"/>
          </w:tcPr>
          <w:p w14:paraId="1D43E4F1" w14:textId="77777777" w:rsidR="00622750" w:rsidRPr="002B69E3" w:rsidRDefault="00622750" w:rsidP="009810A2">
            <w:pPr>
              <w:jc w:val="left"/>
              <w:rPr>
                <w:sz w:val="22"/>
                <w:szCs w:val="22"/>
              </w:rPr>
            </w:pPr>
            <w:r w:rsidRPr="002B69E3">
              <w:rPr>
                <w:sz w:val="22"/>
                <w:szCs w:val="22"/>
              </w:rPr>
              <w:t>СТП Новосибирской области, утвержденная Постановлением администрации Новосибирской области от 07.09.2009 № 339-па (внес. изм. от 30.05.2018 г. № 130-п)</w:t>
            </w:r>
          </w:p>
        </w:tc>
      </w:tr>
      <w:tr w:rsidR="00622750" w:rsidRPr="002B69E3" w14:paraId="7A31743E" w14:textId="77777777" w:rsidTr="009810A2">
        <w:trPr>
          <w:cantSplit/>
        </w:trPr>
        <w:tc>
          <w:tcPr>
            <w:tcW w:w="400" w:type="pct"/>
            <w:shd w:val="clear" w:color="auto" w:fill="FFFFFF" w:themeFill="background1"/>
          </w:tcPr>
          <w:p w14:paraId="37144768" w14:textId="77777777" w:rsidR="00622750" w:rsidRPr="00892CE7" w:rsidRDefault="00622750" w:rsidP="00126E2B">
            <w:pPr>
              <w:jc w:val="left"/>
              <w:rPr>
                <w:sz w:val="22"/>
                <w:szCs w:val="22"/>
                <w:lang w:val="en-US"/>
              </w:rPr>
            </w:pPr>
            <w:r w:rsidRPr="004D4DA8">
              <w:rPr>
                <w:sz w:val="22"/>
                <w:szCs w:val="22"/>
              </w:rPr>
              <w:t>602050205</w:t>
            </w:r>
          </w:p>
        </w:tc>
        <w:tc>
          <w:tcPr>
            <w:tcW w:w="507" w:type="pct"/>
            <w:shd w:val="clear" w:color="auto" w:fill="FFFFFF" w:themeFill="background1"/>
          </w:tcPr>
          <w:p w14:paraId="200440EB" w14:textId="77777777" w:rsidR="00622750" w:rsidRPr="002811B1" w:rsidRDefault="00622750" w:rsidP="00126E2B">
            <w:pPr>
              <w:jc w:val="left"/>
              <w:rPr>
                <w:sz w:val="22"/>
                <w:szCs w:val="22"/>
              </w:rPr>
            </w:pPr>
            <w:r w:rsidRPr="004D4DA8">
              <w:rPr>
                <w:sz w:val="22"/>
                <w:szCs w:val="22"/>
              </w:rPr>
              <w:t>Объекты информирования и оповещения</w:t>
            </w:r>
          </w:p>
        </w:tc>
        <w:tc>
          <w:tcPr>
            <w:tcW w:w="406" w:type="pct"/>
            <w:shd w:val="clear" w:color="auto" w:fill="FFFFFF" w:themeFill="background1"/>
          </w:tcPr>
          <w:p w14:paraId="5E3B2C92" w14:textId="77777777" w:rsidR="00622750" w:rsidRDefault="00622750" w:rsidP="00126E2B">
            <w:pPr>
              <w:jc w:val="left"/>
              <w:rPr>
                <w:sz w:val="22"/>
                <w:szCs w:val="22"/>
              </w:rPr>
            </w:pPr>
            <w:r w:rsidRPr="00A632CD">
              <w:rPr>
                <w:sz w:val="22"/>
                <w:szCs w:val="22"/>
              </w:rPr>
              <w:t>Развитие бытового обслуживания</w:t>
            </w:r>
          </w:p>
        </w:tc>
        <w:tc>
          <w:tcPr>
            <w:tcW w:w="451" w:type="pct"/>
            <w:shd w:val="clear" w:color="auto" w:fill="FFFFFF" w:themeFill="background1"/>
          </w:tcPr>
          <w:p w14:paraId="1F29B588" w14:textId="77777777" w:rsidR="00622750" w:rsidRPr="00892CE7" w:rsidRDefault="00622750" w:rsidP="00126E2B">
            <w:pPr>
              <w:jc w:val="left"/>
              <w:rPr>
                <w:sz w:val="22"/>
                <w:szCs w:val="22"/>
              </w:rPr>
            </w:pPr>
            <w:r w:rsidRPr="00FE4E72">
              <w:rPr>
                <w:sz w:val="22"/>
                <w:szCs w:val="22"/>
              </w:rPr>
              <w:t>Громкоговорители</w:t>
            </w:r>
          </w:p>
        </w:tc>
        <w:tc>
          <w:tcPr>
            <w:tcW w:w="558" w:type="pct"/>
            <w:shd w:val="clear" w:color="auto" w:fill="FFFFFF" w:themeFill="background1"/>
          </w:tcPr>
          <w:p w14:paraId="1E25E9BE" w14:textId="1B60AC7A" w:rsidR="00622750" w:rsidRPr="00945C50" w:rsidRDefault="00622750" w:rsidP="00126E2B">
            <w:pPr>
              <w:autoSpaceDE w:val="0"/>
              <w:autoSpaceDN w:val="0"/>
              <w:adjustRightInd w:val="0"/>
              <w:jc w:val="center"/>
              <w:rPr>
                <w:sz w:val="22"/>
                <w:szCs w:val="22"/>
              </w:rPr>
            </w:pPr>
            <w:r>
              <w:rPr>
                <w:sz w:val="22"/>
                <w:szCs w:val="22"/>
              </w:rPr>
              <w:t>15 ед.</w:t>
            </w:r>
          </w:p>
        </w:tc>
        <w:tc>
          <w:tcPr>
            <w:tcW w:w="513" w:type="pct"/>
            <w:shd w:val="clear" w:color="auto" w:fill="FFFFFF" w:themeFill="background1"/>
          </w:tcPr>
          <w:p w14:paraId="2F84CE81" w14:textId="5B7A4F28" w:rsidR="00622750" w:rsidRDefault="00622750" w:rsidP="00126E2B">
            <w:pPr>
              <w:autoSpaceDE w:val="0"/>
              <w:autoSpaceDN w:val="0"/>
              <w:adjustRightInd w:val="0"/>
              <w:jc w:val="left"/>
              <w:rPr>
                <w:sz w:val="22"/>
                <w:szCs w:val="22"/>
              </w:rPr>
            </w:pPr>
            <w:r>
              <w:rPr>
                <w:sz w:val="22"/>
                <w:szCs w:val="22"/>
              </w:rPr>
              <w:t>с. Кирза</w:t>
            </w:r>
          </w:p>
        </w:tc>
        <w:tc>
          <w:tcPr>
            <w:tcW w:w="559" w:type="pct"/>
            <w:shd w:val="clear" w:color="auto" w:fill="FFFFFF" w:themeFill="background1"/>
          </w:tcPr>
          <w:p w14:paraId="14F2F259" w14:textId="77777777" w:rsidR="00622750" w:rsidRDefault="00622750" w:rsidP="00126E2B">
            <w:pPr>
              <w:jc w:val="left"/>
              <w:rPr>
                <w:sz w:val="22"/>
                <w:szCs w:val="22"/>
              </w:rPr>
            </w:pPr>
            <w:r>
              <w:rPr>
                <w:sz w:val="22"/>
                <w:szCs w:val="22"/>
              </w:rPr>
              <w:t>Планируемый к размещению</w:t>
            </w:r>
          </w:p>
        </w:tc>
        <w:tc>
          <w:tcPr>
            <w:tcW w:w="456" w:type="pct"/>
            <w:shd w:val="clear" w:color="auto" w:fill="FFFFFF" w:themeFill="background1"/>
          </w:tcPr>
          <w:p w14:paraId="4747FEBF" w14:textId="77777777" w:rsidR="00622750" w:rsidRDefault="00622750" w:rsidP="00126E2B">
            <w:pPr>
              <w:jc w:val="left"/>
              <w:rPr>
                <w:sz w:val="22"/>
                <w:szCs w:val="22"/>
              </w:rPr>
            </w:pPr>
            <w:r>
              <w:rPr>
                <w:sz w:val="22"/>
                <w:szCs w:val="22"/>
              </w:rPr>
              <w:t xml:space="preserve">Расчетный срок </w:t>
            </w:r>
            <w:r w:rsidRPr="00B93393">
              <w:rPr>
                <w:sz w:val="22"/>
                <w:szCs w:val="22"/>
              </w:rPr>
              <w:t>2040 г.</w:t>
            </w:r>
          </w:p>
        </w:tc>
        <w:tc>
          <w:tcPr>
            <w:tcW w:w="659" w:type="pct"/>
            <w:shd w:val="clear" w:color="auto" w:fill="FFFFFF" w:themeFill="background1"/>
          </w:tcPr>
          <w:p w14:paraId="3004CAFE" w14:textId="77777777" w:rsidR="00622750" w:rsidRPr="002B69E3" w:rsidRDefault="00622750" w:rsidP="00126E2B">
            <w:pPr>
              <w:jc w:val="left"/>
              <w:rPr>
                <w:sz w:val="22"/>
                <w:szCs w:val="22"/>
              </w:rPr>
            </w:pPr>
            <w:r w:rsidRPr="002B69E3">
              <w:rPr>
                <w:sz w:val="22"/>
                <w:szCs w:val="22"/>
              </w:rPr>
              <w:t>Не устанавливаются</w:t>
            </w:r>
          </w:p>
        </w:tc>
        <w:tc>
          <w:tcPr>
            <w:tcW w:w="491" w:type="pct"/>
            <w:vMerge/>
            <w:shd w:val="clear" w:color="auto" w:fill="FFFFFF" w:themeFill="background1"/>
          </w:tcPr>
          <w:p w14:paraId="42EC3170" w14:textId="77777777" w:rsidR="00622750" w:rsidRPr="002B69E3" w:rsidRDefault="00622750" w:rsidP="00126E2B">
            <w:pPr>
              <w:jc w:val="left"/>
              <w:rPr>
                <w:sz w:val="22"/>
                <w:szCs w:val="22"/>
              </w:rPr>
            </w:pPr>
          </w:p>
        </w:tc>
      </w:tr>
      <w:tr w:rsidR="00622750" w:rsidRPr="002B69E3" w14:paraId="2FD399B5" w14:textId="77777777" w:rsidTr="009810A2">
        <w:trPr>
          <w:cantSplit/>
        </w:trPr>
        <w:tc>
          <w:tcPr>
            <w:tcW w:w="400" w:type="pct"/>
            <w:shd w:val="clear" w:color="auto" w:fill="FFFFFF" w:themeFill="background1"/>
          </w:tcPr>
          <w:p w14:paraId="0D314E35" w14:textId="6CD3F35F" w:rsidR="00622750" w:rsidRPr="004D4DA8" w:rsidRDefault="00622750" w:rsidP="0082577F">
            <w:pPr>
              <w:jc w:val="left"/>
              <w:rPr>
                <w:sz w:val="22"/>
                <w:szCs w:val="22"/>
              </w:rPr>
            </w:pPr>
            <w:r w:rsidRPr="004D4DA8">
              <w:rPr>
                <w:sz w:val="22"/>
                <w:szCs w:val="22"/>
              </w:rPr>
              <w:t>602050205</w:t>
            </w:r>
          </w:p>
        </w:tc>
        <w:tc>
          <w:tcPr>
            <w:tcW w:w="507" w:type="pct"/>
            <w:shd w:val="clear" w:color="auto" w:fill="FFFFFF" w:themeFill="background1"/>
          </w:tcPr>
          <w:p w14:paraId="3791FA0E" w14:textId="1A2C6333" w:rsidR="00622750" w:rsidRPr="004D4DA8" w:rsidRDefault="00622750" w:rsidP="0082577F">
            <w:pPr>
              <w:jc w:val="left"/>
              <w:rPr>
                <w:sz w:val="22"/>
                <w:szCs w:val="22"/>
              </w:rPr>
            </w:pPr>
            <w:r w:rsidRPr="004D4DA8">
              <w:rPr>
                <w:sz w:val="22"/>
                <w:szCs w:val="22"/>
              </w:rPr>
              <w:t>Объекты информирования и оповещения</w:t>
            </w:r>
          </w:p>
        </w:tc>
        <w:tc>
          <w:tcPr>
            <w:tcW w:w="406" w:type="pct"/>
            <w:shd w:val="clear" w:color="auto" w:fill="FFFFFF" w:themeFill="background1"/>
          </w:tcPr>
          <w:p w14:paraId="7632CAC4" w14:textId="33E64D5B" w:rsidR="00622750" w:rsidRPr="00A632CD" w:rsidRDefault="00622750" w:rsidP="0082577F">
            <w:pPr>
              <w:jc w:val="left"/>
              <w:rPr>
                <w:sz w:val="22"/>
                <w:szCs w:val="22"/>
              </w:rPr>
            </w:pPr>
            <w:r w:rsidRPr="00A632CD">
              <w:rPr>
                <w:sz w:val="22"/>
                <w:szCs w:val="22"/>
              </w:rPr>
              <w:t>Развитие бытового обслуживания</w:t>
            </w:r>
          </w:p>
        </w:tc>
        <w:tc>
          <w:tcPr>
            <w:tcW w:w="451" w:type="pct"/>
            <w:shd w:val="clear" w:color="auto" w:fill="FFFFFF" w:themeFill="background1"/>
          </w:tcPr>
          <w:p w14:paraId="1599BFAF" w14:textId="25326DE2" w:rsidR="00622750" w:rsidRPr="00FE4E72" w:rsidRDefault="00622750" w:rsidP="0082577F">
            <w:pPr>
              <w:jc w:val="left"/>
              <w:rPr>
                <w:sz w:val="22"/>
                <w:szCs w:val="22"/>
              </w:rPr>
            </w:pPr>
            <w:r w:rsidRPr="00FE4E72">
              <w:rPr>
                <w:sz w:val="22"/>
                <w:szCs w:val="22"/>
              </w:rPr>
              <w:t>Громкоговорители</w:t>
            </w:r>
          </w:p>
        </w:tc>
        <w:tc>
          <w:tcPr>
            <w:tcW w:w="558" w:type="pct"/>
            <w:shd w:val="clear" w:color="auto" w:fill="FFFFFF" w:themeFill="background1"/>
          </w:tcPr>
          <w:p w14:paraId="465B676D" w14:textId="2A4E5D5E" w:rsidR="00622750" w:rsidRPr="00945C50" w:rsidRDefault="00622750" w:rsidP="0082577F">
            <w:pPr>
              <w:autoSpaceDE w:val="0"/>
              <w:autoSpaceDN w:val="0"/>
              <w:adjustRightInd w:val="0"/>
              <w:jc w:val="center"/>
              <w:rPr>
                <w:sz w:val="22"/>
                <w:szCs w:val="22"/>
              </w:rPr>
            </w:pPr>
            <w:r>
              <w:rPr>
                <w:sz w:val="22"/>
                <w:szCs w:val="22"/>
              </w:rPr>
              <w:t>1 ед.</w:t>
            </w:r>
          </w:p>
        </w:tc>
        <w:tc>
          <w:tcPr>
            <w:tcW w:w="513" w:type="pct"/>
            <w:shd w:val="clear" w:color="auto" w:fill="FFFFFF" w:themeFill="background1"/>
          </w:tcPr>
          <w:p w14:paraId="3B9BAC0C" w14:textId="77F850BF" w:rsidR="00622750" w:rsidRDefault="00622750" w:rsidP="0082577F">
            <w:pPr>
              <w:autoSpaceDE w:val="0"/>
              <w:autoSpaceDN w:val="0"/>
              <w:adjustRightInd w:val="0"/>
              <w:jc w:val="left"/>
              <w:rPr>
                <w:sz w:val="22"/>
                <w:szCs w:val="22"/>
              </w:rPr>
            </w:pPr>
            <w:r>
              <w:rPr>
                <w:sz w:val="22"/>
                <w:szCs w:val="22"/>
              </w:rPr>
              <w:t>д. Черемшанка</w:t>
            </w:r>
          </w:p>
        </w:tc>
        <w:tc>
          <w:tcPr>
            <w:tcW w:w="559" w:type="pct"/>
            <w:shd w:val="clear" w:color="auto" w:fill="FFFFFF" w:themeFill="background1"/>
          </w:tcPr>
          <w:p w14:paraId="5E240DF7" w14:textId="1AAE3811" w:rsidR="00622750" w:rsidRDefault="00622750" w:rsidP="0082577F">
            <w:pPr>
              <w:jc w:val="left"/>
              <w:rPr>
                <w:sz w:val="22"/>
                <w:szCs w:val="22"/>
              </w:rPr>
            </w:pPr>
            <w:r>
              <w:rPr>
                <w:sz w:val="22"/>
                <w:szCs w:val="22"/>
              </w:rPr>
              <w:t>Планируемый к размещению</w:t>
            </w:r>
          </w:p>
        </w:tc>
        <w:tc>
          <w:tcPr>
            <w:tcW w:w="456" w:type="pct"/>
            <w:shd w:val="clear" w:color="auto" w:fill="FFFFFF" w:themeFill="background1"/>
          </w:tcPr>
          <w:p w14:paraId="2838B31E" w14:textId="28A9AA29" w:rsidR="00622750" w:rsidRDefault="00622750" w:rsidP="0082577F">
            <w:pPr>
              <w:jc w:val="left"/>
              <w:rPr>
                <w:sz w:val="22"/>
                <w:szCs w:val="22"/>
              </w:rPr>
            </w:pPr>
            <w:r>
              <w:rPr>
                <w:sz w:val="22"/>
                <w:szCs w:val="22"/>
              </w:rPr>
              <w:t xml:space="preserve">Расчетный срок </w:t>
            </w:r>
            <w:r w:rsidRPr="00B93393">
              <w:rPr>
                <w:sz w:val="22"/>
                <w:szCs w:val="22"/>
              </w:rPr>
              <w:t>2040 г.</w:t>
            </w:r>
          </w:p>
        </w:tc>
        <w:tc>
          <w:tcPr>
            <w:tcW w:w="659" w:type="pct"/>
            <w:shd w:val="clear" w:color="auto" w:fill="FFFFFF" w:themeFill="background1"/>
          </w:tcPr>
          <w:p w14:paraId="223C5F71" w14:textId="59CF3D9A" w:rsidR="00622750" w:rsidRPr="002B69E3" w:rsidRDefault="00622750" w:rsidP="0082577F">
            <w:pPr>
              <w:jc w:val="left"/>
              <w:rPr>
                <w:sz w:val="22"/>
                <w:szCs w:val="22"/>
              </w:rPr>
            </w:pPr>
            <w:r w:rsidRPr="002B69E3">
              <w:rPr>
                <w:sz w:val="22"/>
                <w:szCs w:val="22"/>
              </w:rPr>
              <w:t>Не устанавливаются</w:t>
            </w:r>
          </w:p>
        </w:tc>
        <w:tc>
          <w:tcPr>
            <w:tcW w:w="491" w:type="pct"/>
            <w:vMerge/>
            <w:shd w:val="clear" w:color="auto" w:fill="FFFFFF" w:themeFill="background1"/>
          </w:tcPr>
          <w:p w14:paraId="012627DA" w14:textId="77777777" w:rsidR="00622750" w:rsidRPr="002B69E3" w:rsidRDefault="00622750" w:rsidP="0082577F">
            <w:pPr>
              <w:jc w:val="left"/>
              <w:rPr>
                <w:sz w:val="22"/>
                <w:szCs w:val="22"/>
              </w:rPr>
            </w:pPr>
          </w:p>
        </w:tc>
      </w:tr>
      <w:tr w:rsidR="00622750" w:rsidRPr="002B69E3" w14:paraId="29D4391A" w14:textId="77777777" w:rsidTr="009810A2">
        <w:trPr>
          <w:cantSplit/>
        </w:trPr>
        <w:tc>
          <w:tcPr>
            <w:tcW w:w="400" w:type="pct"/>
            <w:shd w:val="clear" w:color="auto" w:fill="FFFFFF" w:themeFill="background1"/>
          </w:tcPr>
          <w:p w14:paraId="7E864FC7" w14:textId="5A5EA403" w:rsidR="00622750" w:rsidRPr="004D4DA8" w:rsidRDefault="00622750" w:rsidP="00622750">
            <w:pPr>
              <w:jc w:val="left"/>
              <w:rPr>
                <w:sz w:val="22"/>
                <w:szCs w:val="22"/>
              </w:rPr>
            </w:pPr>
            <w:r w:rsidRPr="00E80F64">
              <w:rPr>
                <w:sz w:val="22"/>
                <w:szCs w:val="22"/>
              </w:rPr>
              <w:t>602040403</w:t>
            </w:r>
          </w:p>
        </w:tc>
        <w:tc>
          <w:tcPr>
            <w:tcW w:w="507" w:type="pct"/>
            <w:shd w:val="clear" w:color="auto" w:fill="FFFFFF" w:themeFill="background1"/>
          </w:tcPr>
          <w:p w14:paraId="01AF8D5E" w14:textId="2541DCBA" w:rsidR="00622750" w:rsidRPr="004D4DA8" w:rsidRDefault="00622750" w:rsidP="00622750">
            <w:pPr>
              <w:jc w:val="left"/>
              <w:rPr>
                <w:sz w:val="22"/>
                <w:szCs w:val="22"/>
              </w:rPr>
            </w:pPr>
            <w:r w:rsidRPr="00E80F64">
              <w:rPr>
                <w:sz w:val="22"/>
                <w:szCs w:val="22"/>
              </w:rPr>
              <w:t>Магистральный газопровод</w:t>
            </w:r>
          </w:p>
        </w:tc>
        <w:tc>
          <w:tcPr>
            <w:tcW w:w="406" w:type="pct"/>
            <w:shd w:val="clear" w:color="auto" w:fill="FFFFFF" w:themeFill="background1"/>
          </w:tcPr>
          <w:p w14:paraId="46CEFD3B" w14:textId="039A3735" w:rsidR="00622750" w:rsidRPr="00A632CD" w:rsidRDefault="00622750" w:rsidP="00622750">
            <w:pPr>
              <w:jc w:val="left"/>
              <w:rPr>
                <w:sz w:val="22"/>
                <w:szCs w:val="22"/>
              </w:rPr>
            </w:pPr>
            <w:r>
              <w:rPr>
                <w:sz w:val="22"/>
                <w:szCs w:val="22"/>
              </w:rPr>
              <w:t>Развитие газоснабжения</w:t>
            </w:r>
          </w:p>
        </w:tc>
        <w:tc>
          <w:tcPr>
            <w:tcW w:w="451" w:type="pct"/>
            <w:shd w:val="clear" w:color="auto" w:fill="FFFFFF" w:themeFill="background1"/>
          </w:tcPr>
          <w:p w14:paraId="0DD58F1D" w14:textId="42004590" w:rsidR="00622750" w:rsidRPr="00FE4E72" w:rsidRDefault="00622750" w:rsidP="00622750">
            <w:pPr>
              <w:jc w:val="left"/>
              <w:rPr>
                <w:sz w:val="22"/>
                <w:szCs w:val="22"/>
              </w:rPr>
            </w:pPr>
            <w:r>
              <w:rPr>
                <w:sz w:val="22"/>
                <w:szCs w:val="22"/>
              </w:rPr>
              <w:t>Г</w:t>
            </w:r>
            <w:r w:rsidRPr="00E80F64">
              <w:rPr>
                <w:sz w:val="22"/>
                <w:szCs w:val="22"/>
              </w:rPr>
              <w:t>азопровод</w:t>
            </w:r>
          </w:p>
        </w:tc>
        <w:tc>
          <w:tcPr>
            <w:tcW w:w="558" w:type="pct"/>
            <w:shd w:val="clear" w:color="auto" w:fill="FFFFFF" w:themeFill="background1"/>
          </w:tcPr>
          <w:p w14:paraId="54E00B60" w14:textId="3026F01F" w:rsidR="00622750" w:rsidRDefault="00622750" w:rsidP="00622750">
            <w:pPr>
              <w:autoSpaceDE w:val="0"/>
              <w:autoSpaceDN w:val="0"/>
              <w:adjustRightInd w:val="0"/>
              <w:jc w:val="center"/>
              <w:rPr>
                <w:sz w:val="22"/>
                <w:szCs w:val="22"/>
              </w:rPr>
            </w:pPr>
            <w:r w:rsidRPr="00622750">
              <w:rPr>
                <w:sz w:val="22"/>
                <w:szCs w:val="22"/>
              </w:rPr>
              <w:t>15,80 км.</w:t>
            </w:r>
          </w:p>
        </w:tc>
        <w:tc>
          <w:tcPr>
            <w:tcW w:w="513" w:type="pct"/>
            <w:shd w:val="clear" w:color="auto" w:fill="FFFFFF" w:themeFill="background1"/>
          </w:tcPr>
          <w:p w14:paraId="3221326D" w14:textId="2647B2C9" w:rsidR="00622750" w:rsidRDefault="00622750" w:rsidP="00622750">
            <w:pPr>
              <w:autoSpaceDE w:val="0"/>
              <w:autoSpaceDN w:val="0"/>
              <w:adjustRightInd w:val="0"/>
              <w:jc w:val="left"/>
              <w:rPr>
                <w:sz w:val="22"/>
                <w:szCs w:val="22"/>
              </w:rPr>
            </w:pPr>
            <w:r>
              <w:rPr>
                <w:sz w:val="22"/>
                <w:szCs w:val="22"/>
              </w:rPr>
              <w:t>Кирзинский сельсовет</w:t>
            </w:r>
          </w:p>
        </w:tc>
        <w:tc>
          <w:tcPr>
            <w:tcW w:w="559" w:type="pct"/>
            <w:shd w:val="clear" w:color="auto" w:fill="FFFFFF" w:themeFill="background1"/>
          </w:tcPr>
          <w:p w14:paraId="3E983D30" w14:textId="1AEAEF83" w:rsidR="00622750" w:rsidRDefault="00622750" w:rsidP="00622750">
            <w:pPr>
              <w:jc w:val="left"/>
              <w:rPr>
                <w:sz w:val="22"/>
                <w:szCs w:val="22"/>
              </w:rPr>
            </w:pPr>
            <w:r>
              <w:rPr>
                <w:sz w:val="22"/>
                <w:szCs w:val="22"/>
              </w:rPr>
              <w:t>Планируемый к размещению</w:t>
            </w:r>
          </w:p>
        </w:tc>
        <w:tc>
          <w:tcPr>
            <w:tcW w:w="456" w:type="pct"/>
            <w:shd w:val="clear" w:color="auto" w:fill="FFFFFF" w:themeFill="background1"/>
          </w:tcPr>
          <w:p w14:paraId="7170401D" w14:textId="41F33BD9" w:rsidR="00622750" w:rsidRDefault="00622750" w:rsidP="00622750">
            <w:pPr>
              <w:jc w:val="left"/>
              <w:rPr>
                <w:sz w:val="22"/>
                <w:szCs w:val="22"/>
              </w:rPr>
            </w:pPr>
            <w:r>
              <w:rPr>
                <w:sz w:val="22"/>
                <w:szCs w:val="22"/>
              </w:rPr>
              <w:t xml:space="preserve">Расчетный срок </w:t>
            </w:r>
            <w:r w:rsidRPr="00B93393">
              <w:rPr>
                <w:sz w:val="22"/>
                <w:szCs w:val="22"/>
              </w:rPr>
              <w:t>2040 г.</w:t>
            </w:r>
          </w:p>
        </w:tc>
        <w:tc>
          <w:tcPr>
            <w:tcW w:w="659" w:type="pct"/>
            <w:shd w:val="clear" w:color="auto" w:fill="FFFFFF" w:themeFill="background1"/>
          </w:tcPr>
          <w:p w14:paraId="7A588507" w14:textId="2B4BC3B5" w:rsidR="00622750" w:rsidRPr="002B69E3" w:rsidRDefault="00622750" w:rsidP="00622750">
            <w:pPr>
              <w:jc w:val="left"/>
              <w:rPr>
                <w:sz w:val="22"/>
                <w:szCs w:val="22"/>
              </w:rPr>
            </w:pPr>
            <w:r w:rsidRPr="002B69E3">
              <w:rPr>
                <w:sz w:val="22"/>
                <w:szCs w:val="22"/>
              </w:rPr>
              <w:t>Не устанавливаются</w:t>
            </w:r>
          </w:p>
        </w:tc>
        <w:tc>
          <w:tcPr>
            <w:tcW w:w="491" w:type="pct"/>
            <w:vMerge/>
            <w:shd w:val="clear" w:color="auto" w:fill="FFFFFF" w:themeFill="background1"/>
          </w:tcPr>
          <w:p w14:paraId="30F45E59" w14:textId="77777777" w:rsidR="00622750" w:rsidRPr="002B69E3" w:rsidRDefault="00622750" w:rsidP="00622750">
            <w:pPr>
              <w:jc w:val="left"/>
              <w:rPr>
                <w:sz w:val="22"/>
                <w:szCs w:val="22"/>
              </w:rPr>
            </w:pPr>
          </w:p>
        </w:tc>
      </w:tr>
    </w:tbl>
    <w:p w14:paraId="14D0BD38" w14:textId="77777777" w:rsidR="001E1D9A" w:rsidRDefault="001E1D9A" w:rsidP="001E1D9A">
      <w:pPr>
        <w:spacing w:before="120" w:after="120"/>
        <w:ind w:left="221"/>
        <w:rPr>
          <w:sz w:val="28"/>
          <w:szCs w:val="28"/>
        </w:rPr>
        <w:sectPr w:rsidR="001E1D9A" w:rsidSect="00244DA8">
          <w:pgSz w:w="16838" w:h="11906" w:orient="landscape"/>
          <w:pgMar w:top="1701" w:right="1701" w:bottom="851" w:left="1134" w:header="680" w:footer="1077" w:gutter="0"/>
          <w:pgNumType w:start="23"/>
          <w:cols w:space="708"/>
          <w:docGrid w:linePitch="360"/>
        </w:sectPr>
      </w:pPr>
    </w:p>
    <w:p w14:paraId="666DB2F3" w14:textId="61E59338" w:rsidR="008C6D4D" w:rsidRPr="00E7324E" w:rsidRDefault="0057505E" w:rsidP="006834A7">
      <w:pPr>
        <w:pStyle w:val="1"/>
        <w:numPr>
          <w:ilvl w:val="0"/>
          <w:numId w:val="4"/>
        </w:numPr>
        <w:spacing w:before="240"/>
        <w:ind w:left="0" w:firstLine="0"/>
        <w:rPr>
          <w:rFonts w:eastAsia="Times New Roman"/>
          <w:lang w:eastAsia="ar-SA" w:bidi="en-US"/>
        </w:rPr>
      </w:pPr>
      <w:bookmarkStart w:id="202" w:name="_Toc45115280"/>
      <w:r w:rsidRPr="00E7324E">
        <w:rPr>
          <w:rFonts w:eastAsia="Times New Roman"/>
          <w:lang w:eastAsia="ar-SA" w:bidi="en-US"/>
        </w:rPr>
        <w:lastRenderedPageBreak/>
        <w:t xml:space="preserve">Сведения о планируемых для размещения на территориях </w:t>
      </w:r>
      <w:r w:rsidRPr="00E7324E">
        <w:rPr>
          <w:lang w:eastAsia="ar-SA" w:bidi="en-US"/>
        </w:rPr>
        <w:t>поселения</w:t>
      </w:r>
      <w:r w:rsidRPr="00E7324E">
        <w:rPr>
          <w:rFonts w:eastAsia="Times New Roman"/>
          <w:lang w:eastAsia="ar-SA" w:bidi="en-US"/>
        </w:rPr>
        <w:t xml:space="preserve"> объектов местного значения муниципального района</w:t>
      </w:r>
      <w:bookmarkEnd w:id="202"/>
    </w:p>
    <w:p w14:paraId="30962460" w14:textId="41552BF6" w:rsidR="00781AB9" w:rsidRPr="00E7324E" w:rsidRDefault="005461E8" w:rsidP="005461E8">
      <w:pPr>
        <w:pStyle w:val="a0"/>
        <w:rPr>
          <w:sz w:val="28"/>
          <w:szCs w:val="28"/>
          <w:lang w:val="ru-RU"/>
        </w:rPr>
      </w:pPr>
      <w:bookmarkStart w:id="203" w:name="dst101699"/>
      <w:bookmarkStart w:id="204" w:name="_Toc370201566"/>
      <w:bookmarkEnd w:id="203"/>
      <w:r w:rsidRPr="00E7324E">
        <w:rPr>
          <w:sz w:val="28"/>
          <w:szCs w:val="28"/>
          <w:lang w:val="ru-RU"/>
        </w:rPr>
        <w:t xml:space="preserve">На территории </w:t>
      </w:r>
      <w:r w:rsidR="00C56EFA" w:rsidRPr="00E7324E">
        <w:rPr>
          <w:sz w:val="28"/>
          <w:szCs w:val="28"/>
          <w:lang w:val="ru-RU"/>
        </w:rPr>
        <w:t>Кирзинского</w:t>
      </w:r>
      <w:r w:rsidR="00BE11F7" w:rsidRPr="00E7324E">
        <w:rPr>
          <w:sz w:val="28"/>
          <w:szCs w:val="28"/>
          <w:lang w:val="ru-RU"/>
        </w:rPr>
        <w:t xml:space="preserve"> </w:t>
      </w:r>
      <w:r w:rsidR="00E97D86" w:rsidRPr="00E7324E">
        <w:rPr>
          <w:sz w:val="28"/>
          <w:szCs w:val="28"/>
          <w:lang w:val="ru-RU"/>
        </w:rPr>
        <w:t>сельсовета</w:t>
      </w:r>
      <w:r w:rsidRPr="00E7324E">
        <w:rPr>
          <w:sz w:val="28"/>
          <w:szCs w:val="28"/>
          <w:lang w:val="ru-RU"/>
        </w:rPr>
        <w:t xml:space="preserve"> распространяет действие документ территориального планирования </w:t>
      </w:r>
      <w:r w:rsidR="00293DD1" w:rsidRPr="00E7324E">
        <w:rPr>
          <w:sz w:val="28"/>
          <w:szCs w:val="28"/>
          <w:lang w:val="ru-RU"/>
        </w:rPr>
        <w:t>Ордынского</w:t>
      </w:r>
      <w:r w:rsidR="00B51A42" w:rsidRPr="00E7324E">
        <w:rPr>
          <w:sz w:val="28"/>
          <w:szCs w:val="28"/>
          <w:lang w:val="ru-RU"/>
        </w:rPr>
        <w:t xml:space="preserve"> района</w:t>
      </w:r>
      <w:r w:rsidR="00BE11F7" w:rsidRPr="00E7324E">
        <w:rPr>
          <w:sz w:val="28"/>
          <w:szCs w:val="28"/>
          <w:lang w:val="ru-RU"/>
        </w:rPr>
        <w:t xml:space="preserve"> </w:t>
      </w:r>
      <w:r w:rsidR="00E97D86" w:rsidRPr="00E7324E">
        <w:rPr>
          <w:sz w:val="28"/>
          <w:szCs w:val="28"/>
          <w:lang w:val="ru-RU"/>
        </w:rPr>
        <w:t>Новосибирской области</w:t>
      </w:r>
      <w:r w:rsidRPr="00E7324E">
        <w:rPr>
          <w:sz w:val="28"/>
          <w:szCs w:val="28"/>
          <w:lang w:val="ru-RU"/>
        </w:rPr>
        <w:t>:</w:t>
      </w:r>
    </w:p>
    <w:p w14:paraId="6B9E3743" w14:textId="5B4B82E3" w:rsidR="00D6770B" w:rsidRPr="00E7324E" w:rsidRDefault="00781AB9" w:rsidP="006834A7">
      <w:pPr>
        <w:pStyle w:val="a0"/>
        <w:numPr>
          <w:ilvl w:val="0"/>
          <w:numId w:val="3"/>
        </w:numPr>
        <w:rPr>
          <w:sz w:val="28"/>
          <w:szCs w:val="28"/>
          <w:lang w:val="ru-RU"/>
        </w:rPr>
      </w:pPr>
      <w:r w:rsidRPr="00E7324E">
        <w:rPr>
          <w:sz w:val="28"/>
          <w:szCs w:val="28"/>
          <w:lang w:val="ru-RU"/>
        </w:rPr>
        <w:t>с</w:t>
      </w:r>
      <w:r w:rsidR="000E1183" w:rsidRPr="00E7324E">
        <w:rPr>
          <w:sz w:val="28"/>
          <w:szCs w:val="28"/>
          <w:lang w:val="ru-RU"/>
        </w:rPr>
        <w:t>хема территориального планирования</w:t>
      </w:r>
      <w:r w:rsidR="00125694" w:rsidRPr="00E7324E">
        <w:rPr>
          <w:sz w:val="28"/>
          <w:szCs w:val="28"/>
          <w:lang w:val="ru-RU"/>
        </w:rPr>
        <w:t xml:space="preserve"> </w:t>
      </w:r>
      <w:r w:rsidR="00293DD1" w:rsidRPr="00E7324E">
        <w:rPr>
          <w:sz w:val="28"/>
          <w:szCs w:val="28"/>
          <w:lang w:val="ru-RU"/>
        </w:rPr>
        <w:t>Ордынского</w:t>
      </w:r>
      <w:r w:rsidR="00D12BF7" w:rsidRPr="00E7324E">
        <w:rPr>
          <w:sz w:val="28"/>
          <w:szCs w:val="28"/>
          <w:lang w:val="ru-RU"/>
        </w:rPr>
        <w:t xml:space="preserve"> </w:t>
      </w:r>
      <w:r w:rsidR="00F2656B" w:rsidRPr="00E7324E">
        <w:rPr>
          <w:sz w:val="28"/>
          <w:szCs w:val="28"/>
          <w:lang w:val="ru-RU"/>
        </w:rPr>
        <w:t>района</w:t>
      </w:r>
      <w:r w:rsidR="000E1183" w:rsidRPr="00E7324E">
        <w:rPr>
          <w:sz w:val="28"/>
          <w:szCs w:val="28"/>
          <w:lang w:val="ru-RU"/>
        </w:rPr>
        <w:t xml:space="preserve">, </w:t>
      </w:r>
      <w:r w:rsidR="00D6770B" w:rsidRPr="00E7324E">
        <w:rPr>
          <w:sz w:val="28"/>
          <w:szCs w:val="28"/>
          <w:lang w:val="ru-RU"/>
        </w:rPr>
        <w:t xml:space="preserve">утвержденная решением </w:t>
      </w:r>
      <w:r w:rsidR="00B4643B" w:rsidRPr="00E7324E">
        <w:rPr>
          <w:sz w:val="28"/>
          <w:szCs w:val="28"/>
          <w:lang w:val="ru-RU"/>
        </w:rPr>
        <w:t xml:space="preserve">4 сессии Совета депутатов </w:t>
      </w:r>
      <w:r w:rsidR="0065394A" w:rsidRPr="00E7324E">
        <w:rPr>
          <w:sz w:val="28"/>
          <w:szCs w:val="28"/>
          <w:lang w:val="ru-RU"/>
        </w:rPr>
        <w:t xml:space="preserve">Ордынского района </w:t>
      </w:r>
      <w:r w:rsidR="00AD69C7" w:rsidRPr="00E7324E">
        <w:rPr>
          <w:sz w:val="28"/>
          <w:szCs w:val="28"/>
          <w:lang w:val="ru-RU"/>
        </w:rPr>
        <w:t>№ 39 от 29.10.2010</w:t>
      </w:r>
      <w:r w:rsidR="0065394A" w:rsidRPr="00E7324E">
        <w:rPr>
          <w:sz w:val="28"/>
          <w:szCs w:val="28"/>
          <w:lang w:val="ru-RU"/>
        </w:rPr>
        <w:t xml:space="preserve"> </w:t>
      </w:r>
      <w:r w:rsidR="00D6770B" w:rsidRPr="00E7324E">
        <w:rPr>
          <w:sz w:val="28"/>
          <w:szCs w:val="28"/>
          <w:lang w:val="ru-RU"/>
        </w:rPr>
        <w:t>«Об утверждении схемы территориального планирования Ордынского района Новосибирской области»</w:t>
      </w:r>
    </w:p>
    <w:p w14:paraId="5D6212BF" w14:textId="2FBAF62F" w:rsidR="00125694" w:rsidRPr="00E7324E" w:rsidRDefault="00125694" w:rsidP="00D6770B">
      <w:pPr>
        <w:pStyle w:val="a0"/>
        <w:rPr>
          <w:sz w:val="28"/>
          <w:szCs w:val="28"/>
          <w:lang w:val="ru-RU"/>
        </w:rPr>
      </w:pPr>
      <w:r w:rsidRPr="00E7324E">
        <w:rPr>
          <w:sz w:val="28"/>
          <w:szCs w:val="28"/>
          <w:lang w:val="ru-RU"/>
        </w:rPr>
        <w:t xml:space="preserve">Сведения о видах, назначении и </w:t>
      </w:r>
      <w:r w:rsidR="00F2656B" w:rsidRPr="00E7324E">
        <w:rPr>
          <w:sz w:val="28"/>
          <w:szCs w:val="28"/>
          <w:lang w:val="ru-RU"/>
        </w:rPr>
        <w:t>наименованиях,</w:t>
      </w:r>
      <w:r w:rsidRPr="00E7324E">
        <w:rPr>
          <w:sz w:val="28"/>
          <w:szCs w:val="28"/>
          <w:lang w:val="ru-RU"/>
        </w:rPr>
        <w:t xml:space="preserve"> планируемых для размещения на территориях поселения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5.1.</w:t>
      </w:r>
    </w:p>
    <w:p w14:paraId="4CF8E753" w14:textId="77777777" w:rsidR="009A0EB1" w:rsidRPr="00E7324E" w:rsidRDefault="009A0EB1" w:rsidP="00AD1A00">
      <w:pPr>
        <w:pStyle w:val="a0"/>
        <w:spacing w:before="120"/>
        <w:jc w:val="right"/>
        <w:rPr>
          <w:rFonts w:eastAsiaTheme="minorHAnsi"/>
          <w:b/>
          <w:color w:val="000000"/>
          <w:lang w:val="ru-RU" w:eastAsia="en-US"/>
        </w:rPr>
      </w:pPr>
    </w:p>
    <w:p w14:paraId="3CEB6709" w14:textId="77777777" w:rsidR="00125694" w:rsidRPr="00E7324E" w:rsidRDefault="00125694" w:rsidP="00AD1A00">
      <w:pPr>
        <w:pStyle w:val="a0"/>
        <w:spacing w:before="120"/>
        <w:jc w:val="right"/>
        <w:rPr>
          <w:rFonts w:eastAsiaTheme="minorHAnsi"/>
          <w:b/>
          <w:color w:val="000000"/>
          <w:lang w:val="ru-RU" w:eastAsia="en-US"/>
        </w:rPr>
        <w:sectPr w:rsidR="00125694" w:rsidRPr="00E7324E" w:rsidSect="0082577F">
          <w:headerReference w:type="default" r:id="rId19"/>
          <w:footerReference w:type="default" r:id="rId20"/>
          <w:pgSz w:w="11906" w:h="16838"/>
          <w:pgMar w:top="1701" w:right="851" w:bottom="1134" w:left="1701" w:header="680" w:footer="1077" w:gutter="0"/>
          <w:pgNumType w:start="24"/>
          <w:cols w:space="708"/>
          <w:docGrid w:linePitch="360"/>
        </w:sectPr>
      </w:pPr>
    </w:p>
    <w:p w14:paraId="06991889" w14:textId="72A1386F" w:rsidR="00AD1A00" w:rsidRPr="00AD632B" w:rsidRDefault="00A87A78" w:rsidP="00AD1A00">
      <w:pPr>
        <w:pStyle w:val="a0"/>
        <w:spacing w:before="120"/>
        <w:jc w:val="right"/>
        <w:rPr>
          <w:rFonts w:eastAsiaTheme="minorHAnsi"/>
          <w:b/>
          <w:color w:val="000000"/>
          <w:sz w:val="28"/>
          <w:szCs w:val="28"/>
          <w:lang w:val="ru-RU" w:eastAsia="en-US"/>
        </w:rPr>
      </w:pPr>
      <w:r w:rsidRPr="00AD632B">
        <w:rPr>
          <w:rFonts w:eastAsiaTheme="minorHAnsi"/>
          <w:b/>
          <w:color w:val="000000"/>
          <w:sz w:val="28"/>
          <w:szCs w:val="28"/>
          <w:lang w:val="ru-RU" w:eastAsia="en-US"/>
        </w:rPr>
        <w:lastRenderedPageBreak/>
        <w:t xml:space="preserve">Таблица </w:t>
      </w:r>
      <w:r w:rsidR="001274DE" w:rsidRPr="00AD632B">
        <w:rPr>
          <w:rFonts w:eastAsiaTheme="minorHAnsi"/>
          <w:b/>
          <w:color w:val="000000"/>
          <w:sz w:val="28"/>
          <w:szCs w:val="28"/>
          <w:lang w:val="ru-RU" w:eastAsia="en-US"/>
        </w:rPr>
        <w:t>5.1</w:t>
      </w:r>
    </w:p>
    <w:p w14:paraId="7D7BB67E" w14:textId="7C6C1605" w:rsidR="00775038" w:rsidRPr="00AD632B" w:rsidRDefault="00775038" w:rsidP="00775038">
      <w:pPr>
        <w:keepNext/>
        <w:suppressAutoHyphens/>
        <w:spacing w:after="120"/>
        <w:jc w:val="center"/>
        <w:rPr>
          <w:b/>
          <w:sz w:val="28"/>
          <w:szCs w:val="28"/>
          <w:lang w:eastAsia="ar-SA" w:bidi="en-US"/>
        </w:rPr>
      </w:pPr>
      <w:r w:rsidRPr="00AD632B">
        <w:rPr>
          <w:b/>
          <w:sz w:val="28"/>
          <w:szCs w:val="28"/>
          <w:lang w:eastAsia="ar-SA" w:bidi="en-US"/>
        </w:rPr>
        <w:t>Сведения о планируемых для размещения на территории поселения объектах местного значения муниципального района</w:t>
      </w:r>
    </w:p>
    <w:tbl>
      <w:tblPr>
        <w:tblStyle w:val="ad"/>
        <w:tblW w:w="5027"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692"/>
        <w:gridCol w:w="1136"/>
        <w:gridCol w:w="1416"/>
        <w:gridCol w:w="1276"/>
        <w:gridCol w:w="1276"/>
        <w:gridCol w:w="1419"/>
        <w:gridCol w:w="1211"/>
        <w:gridCol w:w="1276"/>
        <w:gridCol w:w="1559"/>
        <w:gridCol w:w="1424"/>
        <w:gridCol w:w="1363"/>
      </w:tblGrid>
      <w:tr w:rsidR="00AD632B" w:rsidRPr="00E0060D" w14:paraId="62769AD8" w14:textId="77777777" w:rsidTr="00C3137E">
        <w:trPr>
          <w:cantSplit/>
          <w:tblHeader/>
        </w:trPr>
        <w:tc>
          <w:tcPr>
            <w:tcW w:w="246" w:type="pct"/>
            <w:shd w:val="clear" w:color="auto" w:fill="auto"/>
          </w:tcPr>
          <w:p w14:paraId="1AD31304"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Номер объекта</w:t>
            </w:r>
          </w:p>
        </w:tc>
        <w:tc>
          <w:tcPr>
            <w:tcW w:w="404" w:type="pct"/>
            <w:shd w:val="clear" w:color="auto" w:fill="auto"/>
          </w:tcPr>
          <w:p w14:paraId="2E8D39A0"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Код объекта</w:t>
            </w:r>
          </w:p>
        </w:tc>
        <w:tc>
          <w:tcPr>
            <w:tcW w:w="504" w:type="pct"/>
            <w:shd w:val="clear" w:color="auto" w:fill="auto"/>
          </w:tcPr>
          <w:p w14:paraId="7AE8794D"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Вид объекта</w:t>
            </w:r>
          </w:p>
        </w:tc>
        <w:tc>
          <w:tcPr>
            <w:tcW w:w="454" w:type="pct"/>
            <w:shd w:val="clear" w:color="auto" w:fill="auto"/>
          </w:tcPr>
          <w:p w14:paraId="4382786E"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Назначение объекта</w:t>
            </w:r>
          </w:p>
        </w:tc>
        <w:tc>
          <w:tcPr>
            <w:tcW w:w="454" w:type="pct"/>
            <w:shd w:val="clear" w:color="auto" w:fill="auto"/>
          </w:tcPr>
          <w:p w14:paraId="7F52FEBB"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Наименование объекта</w:t>
            </w:r>
          </w:p>
        </w:tc>
        <w:tc>
          <w:tcPr>
            <w:tcW w:w="505" w:type="pct"/>
            <w:shd w:val="clear" w:color="auto" w:fill="auto"/>
          </w:tcPr>
          <w:p w14:paraId="2E0345EB"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Основные характеристики объекта</w:t>
            </w:r>
          </w:p>
        </w:tc>
        <w:tc>
          <w:tcPr>
            <w:tcW w:w="431" w:type="pct"/>
            <w:shd w:val="clear" w:color="auto" w:fill="auto"/>
          </w:tcPr>
          <w:p w14:paraId="4E9E171F"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Местоположение</w:t>
            </w:r>
          </w:p>
        </w:tc>
        <w:tc>
          <w:tcPr>
            <w:tcW w:w="454" w:type="pct"/>
          </w:tcPr>
          <w:p w14:paraId="386D06C8" w14:textId="4DD85E72" w:rsidR="00073C8C" w:rsidRPr="00E0060D" w:rsidRDefault="00073C8C" w:rsidP="00965C50">
            <w:pPr>
              <w:pStyle w:val="a0"/>
              <w:keepNext/>
              <w:ind w:firstLine="0"/>
              <w:jc w:val="center"/>
              <w:rPr>
                <w:b/>
                <w:sz w:val="22"/>
                <w:szCs w:val="22"/>
                <w:lang w:val="ru-RU"/>
              </w:rPr>
            </w:pPr>
            <w:r w:rsidRPr="00E0060D">
              <w:rPr>
                <w:b/>
                <w:sz w:val="22"/>
                <w:szCs w:val="22"/>
                <w:lang w:val="ru-RU"/>
              </w:rPr>
              <w:t>Срок реализации</w:t>
            </w:r>
          </w:p>
        </w:tc>
        <w:tc>
          <w:tcPr>
            <w:tcW w:w="555" w:type="pct"/>
            <w:shd w:val="clear" w:color="auto" w:fill="auto"/>
          </w:tcPr>
          <w:p w14:paraId="21E9D66E" w14:textId="1F6D1FE3" w:rsidR="00073C8C" w:rsidRPr="00E0060D" w:rsidRDefault="00073C8C" w:rsidP="00965C50">
            <w:pPr>
              <w:pStyle w:val="a0"/>
              <w:keepNext/>
              <w:ind w:firstLine="0"/>
              <w:jc w:val="center"/>
              <w:rPr>
                <w:b/>
                <w:sz w:val="22"/>
                <w:szCs w:val="22"/>
                <w:lang w:val="ru-RU"/>
              </w:rPr>
            </w:pPr>
            <w:r w:rsidRPr="00E0060D">
              <w:rPr>
                <w:b/>
                <w:sz w:val="22"/>
                <w:szCs w:val="22"/>
                <w:lang w:val="ru-RU"/>
              </w:rPr>
              <w:t>Планируемые мероприятия по объекту</w:t>
            </w:r>
          </w:p>
        </w:tc>
        <w:tc>
          <w:tcPr>
            <w:tcW w:w="507" w:type="pct"/>
            <w:shd w:val="clear" w:color="auto" w:fill="auto"/>
          </w:tcPr>
          <w:p w14:paraId="22D40F75"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Характеристика зон с особыми условиями использования территории</w:t>
            </w:r>
          </w:p>
        </w:tc>
        <w:tc>
          <w:tcPr>
            <w:tcW w:w="485" w:type="pct"/>
            <w:shd w:val="clear" w:color="auto" w:fill="auto"/>
          </w:tcPr>
          <w:p w14:paraId="3C61B8A5" w14:textId="77777777" w:rsidR="00073C8C" w:rsidRPr="00E0060D" w:rsidRDefault="00073C8C" w:rsidP="00965C50">
            <w:pPr>
              <w:pStyle w:val="a0"/>
              <w:keepNext/>
              <w:ind w:firstLine="0"/>
              <w:jc w:val="center"/>
              <w:rPr>
                <w:b/>
                <w:sz w:val="22"/>
                <w:szCs w:val="22"/>
                <w:lang w:val="ru-RU"/>
              </w:rPr>
            </w:pPr>
            <w:r w:rsidRPr="00E0060D">
              <w:rPr>
                <w:b/>
                <w:sz w:val="22"/>
                <w:szCs w:val="22"/>
                <w:lang w:val="ru-RU"/>
              </w:rPr>
              <w:t>Реквизиты документов территориального планирования</w:t>
            </w:r>
          </w:p>
        </w:tc>
      </w:tr>
      <w:tr w:rsidR="000E2026" w:rsidRPr="00E0060D" w14:paraId="3464EC88" w14:textId="77777777" w:rsidTr="00C3137E">
        <w:trPr>
          <w:cantSplit/>
        </w:trPr>
        <w:tc>
          <w:tcPr>
            <w:tcW w:w="246" w:type="pct"/>
            <w:shd w:val="clear" w:color="auto" w:fill="auto"/>
          </w:tcPr>
          <w:p w14:paraId="498ECE96" w14:textId="77777777" w:rsidR="000E2026" w:rsidRPr="00E0060D" w:rsidRDefault="000E2026" w:rsidP="006834A7">
            <w:pPr>
              <w:pStyle w:val="afff1"/>
              <w:numPr>
                <w:ilvl w:val="0"/>
                <w:numId w:val="5"/>
              </w:numPr>
              <w:jc w:val="center"/>
              <w:rPr>
                <w:sz w:val="22"/>
                <w:szCs w:val="22"/>
              </w:rPr>
            </w:pPr>
          </w:p>
        </w:tc>
        <w:tc>
          <w:tcPr>
            <w:tcW w:w="404" w:type="pct"/>
            <w:shd w:val="clear" w:color="auto" w:fill="auto"/>
          </w:tcPr>
          <w:p w14:paraId="06983905" w14:textId="541D1FC0" w:rsidR="000E2026" w:rsidRPr="00E0060D" w:rsidRDefault="000E2026" w:rsidP="000E2026">
            <w:pPr>
              <w:jc w:val="left"/>
              <w:rPr>
                <w:sz w:val="22"/>
                <w:szCs w:val="22"/>
              </w:rPr>
            </w:pPr>
            <w:r w:rsidRPr="00E0060D">
              <w:rPr>
                <w:sz w:val="22"/>
                <w:szCs w:val="22"/>
              </w:rPr>
              <w:t>602040602</w:t>
            </w:r>
          </w:p>
        </w:tc>
        <w:tc>
          <w:tcPr>
            <w:tcW w:w="504" w:type="pct"/>
            <w:shd w:val="clear" w:color="auto" w:fill="auto"/>
          </w:tcPr>
          <w:p w14:paraId="18D03735" w14:textId="4E27E7F5" w:rsidR="000E2026" w:rsidRPr="00E0060D" w:rsidRDefault="000E2026" w:rsidP="000E2026">
            <w:pPr>
              <w:jc w:val="left"/>
              <w:rPr>
                <w:sz w:val="22"/>
                <w:szCs w:val="22"/>
              </w:rPr>
            </w:pPr>
            <w:r w:rsidRPr="00E0060D">
              <w:rPr>
                <w:sz w:val="22"/>
                <w:szCs w:val="22"/>
              </w:rPr>
              <w:t>Объекты добычи и транспортировки газа</w:t>
            </w:r>
          </w:p>
        </w:tc>
        <w:tc>
          <w:tcPr>
            <w:tcW w:w="454" w:type="pct"/>
            <w:shd w:val="clear" w:color="auto" w:fill="auto"/>
          </w:tcPr>
          <w:p w14:paraId="06E29D30" w14:textId="6BFA8548" w:rsidR="000E2026" w:rsidRPr="00E0060D" w:rsidRDefault="000E2026" w:rsidP="000E2026">
            <w:pPr>
              <w:jc w:val="left"/>
              <w:rPr>
                <w:sz w:val="22"/>
                <w:szCs w:val="22"/>
              </w:rPr>
            </w:pPr>
            <w:r w:rsidRPr="00E0060D">
              <w:rPr>
                <w:sz w:val="22"/>
                <w:szCs w:val="22"/>
              </w:rPr>
              <w:t>Развитие инженерной инфраструктуры</w:t>
            </w:r>
          </w:p>
        </w:tc>
        <w:tc>
          <w:tcPr>
            <w:tcW w:w="454" w:type="pct"/>
            <w:shd w:val="clear" w:color="auto" w:fill="auto"/>
          </w:tcPr>
          <w:p w14:paraId="3EB4DF01" w14:textId="794C3CF1" w:rsidR="000E2026" w:rsidRPr="00E0060D" w:rsidRDefault="000E2026" w:rsidP="000E2026">
            <w:pPr>
              <w:autoSpaceDE w:val="0"/>
              <w:autoSpaceDN w:val="0"/>
              <w:adjustRightInd w:val="0"/>
              <w:jc w:val="left"/>
              <w:rPr>
                <w:sz w:val="22"/>
                <w:szCs w:val="22"/>
              </w:rPr>
            </w:pPr>
            <w:r w:rsidRPr="00E0060D">
              <w:rPr>
                <w:sz w:val="22"/>
                <w:szCs w:val="22"/>
              </w:rPr>
              <w:t>Газопровод распределительный среднего давления</w:t>
            </w:r>
          </w:p>
        </w:tc>
        <w:tc>
          <w:tcPr>
            <w:tcW w:w="505" w:type="pct"/>
            <w:shd w:val="clear" w:color="auto" w:fill="auto"/>
          </w:tcPr>
          <w:p w14:paraId="3BDBF56B" w14:textId="2C96CDF7" w:rsidR="000E2026" w:rsidRPr="00E0060D" w:rsidRDefault="007A7231" w:rsidP="007A7231">
            <w:pPr>
              <w:autoSpaceDE w:val="0"/>
              <w:autoSpaceDN w:val="0"/>
              <w:adjustRightInd w:val="0"/>
              <w:jc w:val="center"/>
              <w:rPr>
                <w:sz w:val="22"/>
                <w:szCs w:val="22"/>
              </w:rPr>
            </w:pPr>
            <w:r w:rsidRPr="007A7231">
              <w:rPr>
                <w:sz w:val="22"/>
                <w:szCs w:val="22"/>
              </w:rPr>
              <w:t>41,09</w:t>
            </w:r>
            <w:r>
              <w:rPr>
                <w:sz w:val="22"/>
                <w:szCs w:val="22"/>
              </w:rPr>
              <w:t xml:space="preserve"> км</w:t>
            </w:r>
          </w:p>
        </w:tc>
        <w:tc>
          <w:tcPr>
            <w:tcW w:w="431" w:type="pct"/>
            <w:shd w:val="clear" w:color="auto" w:fill="auto"/>
          </w:tcPr>
          <w:p w14:paraId="0062CB5D" w14:textId="7D1D015A" w:rsidR="000E2026" w:rsidRPr="00E0060D" w:rsidRDefault="000E2026" w:rsidP="000E2026">
            <w:pPr>
              <w:autoSpaceDE w:val="0"/>
              <w:autoSpaceDN w:val="0"/>
              <w:adjustRightInd w:val="0"/>
              <w:jc w:val="left"/>
              <w:rPr>
                <w:rFonts w:eastAsiaTheme="minorHAnsi"/>
                <w:sz w:val="22"/>
                <w:szCs w:val="22"/>
                <w:lang w:eastAsia="en-US"/>
              </w:rPr>
            </w:pPr>
            <w:r w:rsidRPr="00E0060D">
              <w:rPr>
                <w:color w:val="000000"/>
                <w:sz w:val="22"/>
                <w:szCs w:val="22"/>
              </w:rPr>
              <w:t>с. Кирза</w:t>
            </w:r>
          </w:p>
        </w:tc>
        <w:tc>
          <w:tcPr>
            <w:tcW w:w="454" w:type="pct"/>
          </w:tcPr>
          <w:p w14:paraId="65105BAA" w14:textId="77777777" w:rsidR="000E2026" w:rsidRPr="00E0060D" w:rsidRDefault="000E2026" w:rsidP="000E2026">
            <w:pPr>
              <w:jc w:val="center"/>
              <w:rPr>
                <w:sz w:val="22"/>
                <w:szCs w:val="22"/>
              </w:rPr>
            </w:pPr>
            <w:r w:rsidRPr="00E0060D">
              <w:rPr>
                <w:sz w:val="22"/>
                <w:szCs w:val="22"/>
              </w:rPr>
              <w:t>Расчетный срок</w:t>
            </w:r>
          </w:p>
          <w:p w14:paraId="623DC321" w14:textId="3F996897" w:rsidR="000E2026" w:rsidRPr="00E0060D" w:rsidRDefault="000E2026" w:rsidP="000E2026">
            <w:pPr>
              <w:jc w:val="center"/>
              <w:rPr>
                <w:sz w:val="22"/>
                <w:szCs w:val="22"/>
              </w:rPr>
            </w:pPr>
            <w:r w:rsidRPr="00E0060D">
              <w:rPr>
                <w:sz w:val="22"/>
                <w:szCs w:val="22"/>
              </w:rPr>
              <w:t>2040 г.</w:t>
            </w:r>
          </w:p>
        </w:tc>
        <w:tc>
          <w:tcPr>
            <w:tcW w:w="555" w:type="pct"/>
            <w:shd w:val="clear" w:color="auto" w:fill="auto"/>
          </w:tcPr>
          <w:p w14:paraId="692058D1" w14:textId="3A04B919" w:rsidR="000E2026" w:rsidRPr="00E0060D" w:rsidRDefault="000E2026" w:rsidP="000E2026">
            <w:pPr>
              <w:jc w:val="left"/>
              <w:rPr>
                <w:sz w:val="22"/>
                <w:szCs w:val="22"/>
              </w:rPr>
            </w:pPr>
            <w:r w:rsidRPr="00E0060D">
              <w:rPr>
                <w:sz w:val="22"/>
                <w:szCs w:val="22"/>
              </w:rPr>
              <w:t>Планируемый к размещению</w:t>
            </w:r>
          </w:p>
        </w:tc>
        <w:tc>
          <w:tcPr>
            <w:tcW w:w="507" w:type="pct"/>
            <w:shd w:val="clear" w:color="auto" w:fill="auto"/>
          </w:tcPr>
          <w:p w14:paraId="18FC4650" w14:textId="3E569B25" w:rsidR="000E2026" w:rsidRPr="00E0060D" w:rsidRDefault="006655B8" w:rsidP="00127136">
            <w:pPr>
              <w:jc w:val="center"/>
              <w:rPr>
                <w:sz w:val="22"/>
                <w:szCs w:val="22"/>
              </w:rPr>
            </w:pPr>
            <w:r>
              <w:rPr>
                <w:sz w:val="22"/>
                <w:szCs w:val="22"/>
              </w:rPr>
              <w:t xml:space="preserve">охранная зона </w:t>
            </w:r>
            <w:r w:rsidR="000E2026" w:rsidRPr="00E0060D">
              <w:rPr>
                <w:sz w:val="22"/>
                <w:szCs w:val="22"/>
              </w:rPr>
              <w:t>20 м</w:t>
            </w:r>
          </w:p>
        </w:tc>
        <w:tc>
          <w:tcPr>
            <w:tcW w:w="485" w:type="pct"/>
            <w:shd w:val="clear" w:color="auto" w:fill="auto"/>
          </w:tcPr>
          <w:p w14:paraId="21221AA5" w14:textId="3F65A6E2" w:rsidR="000E2026" w:rsidRPr="00E0060D" w:rsidRDefault="00127136" w:rsidP="000E2026">
            <w:pPr>
              <w:jc w:val="center"/>
              <w:rPr>
                <w:sz w:val="22"/>
                <w:szCs w:val="22"/>
              </w:rPr>
            </w:pPr>
            <w:r>
              <w:rPr>
                <w:sz w:val="22"/>
                <w:szCs w:val="22"/>
              </w:rPr>
              <w:t>СТП Ордынского района</w:t>
            </w:r>
          </w:p>
        </w:tc>
      </w:tr>
    </w:tbl>
    <w:p w14:paraId="011022DA" w14:textId="77777777" w:rsidR="00775038" w:rsidRPr="00E7324E" w:rsidRDefault="00775038" w:rsidP="00775038">
      <w:pPr>
        <w:sectPr w:rsidR="00775038" w:rsidRPr="00E7324E" w:rsidSect="00504F69">
          <w:headerReference w:type="default" r:id="rId21"/>
          <w:footerReference w:type="default" r:id="rId22"/>
          <w:pgSz w:w="16838" w:h="11906" w:orient="landscape"/>
          <w:pgMar w:top="1701" w:right="1701" w:bottom="851" w:left="1134" w:header="1701" w:footer="1077" w:gutter="0"/>
          <w:cols w:space="708"/>
          <w:docGrid w:linePitch="360"/>
        </w:sectPr>
      </w:pPr>
    </w:p>
    <w:p w14:paraId="30996C52" w14:textId="43DDB0A1" w:rsidR="008F2FA3" w:rsidRPr="00E7324E" w:rsidRDefault="008F2FA3" w:rsidP="006834A7">
      <w:pPr>
        <w:pStyle w:val="1"/>
        <w:numPr>
          <w:ilvl w:val="0"/>
          <w:numId w:val="4"/>
        </w:numPr>
        <w:spacing w:before="120"/>
        <w:ind w:left="0" w:firstLine="0"/>
        <w:rPr>
          <w:sz w:val="28"/>
          <w:shd w:val="clear" w:color="auto" w:fill="FFFFFF"/>
        </w:rPr>
      </w:pPr>
      <w:bookmarkStart w:id="205" w:name="_Toc45115281"/>
      <w:r w:rsidRPr="00E7324E">
        <w:rPr>
          <w:sz w:val="28"/>
          <w:shd w:val="clear" w:color="auto" w:fill="FFFFFF"/>
        </w:rPr>
        <w:lastRenderedPageBreak/>
        <w:t xml:space="preserve">Перечень и характеристика основных факторов риска </w:t>
      </w:r>
      <w:r w:rsidRPr="00E7324E">
        <w:rPr>
          <w:sz w:val="28"/>
          <w:lang w:eastAsia="ar-SA" w:bidi="en-US"/>
        </w:rPr>
        <w:t>возникновения</w:t>
      </w:r>
      <w:r w:rsidRPr="00E7324E">
        <w:rPr>
          <w:sz w:val="28"/>
          <w:shd w:val="clear" w:color="auto" w:fill="FFFFFF"/>
        </w:rPr>
        <w:t xml:space="preserve"> чрезвычайных ситуаций природного и техногенного характера</w:t>
      </w:r>
      <w:bookmarkEnd w:id="205"/>
    </w:p>
    <w:p w14:paraId="132B95B0" w14:textId="476173E9" w:rsidR="00FE1F9F" w:rsidRPr="00E7324E" w:rsidRDefault="00FE1F9F" w:rsidP="00FE1F9F">
      <w:pPr>
        <w:ind w:firstLine="709"/>
        <w:rPr>
          <w:sz w:val="28"/>
          <w:szCs w:val="28"/>
          <w:lang w:eastAsia="ar-SA" w:bidi="en-US"/>
        </w:rPr>
      </w:pPr>
      <w:r w:rsidRPr="00E7324E">
        <w:rPr>
          <w:sz w:val="28"/>
          <w:szCs w:val="28"/>
          <w:lang w:eastAsia="ar-SA" w:bidi="en-US"/>
        </w:rPr>
        <w:t xml:space="preserve">В </w:t>
      </w:r>
      <w:r w:rsidR="00674D0F" w:rsidRPr="00E7324E">
        <w:rPr>
          <w:sz w:val="28"/>
          <w:szCs w:val="28"/>
          <w:lang w:eastAsia="ar-SA" w:bidi="en-US"/>
        </w:rPr>
        <w:t xml:space="preserve">данном разделе в соответствии с </w:t>
      </w:r>
      <w:del w:id="206" w:author="Елисова" w:date="2020-07-29T16:59:00Z">
        <w:r w:rsidR="00674D0F" w:rsidRPr="00E7324E" w:rsidDel="001415EF">
          <w:rPr>
            <w:sz w:val="28"/>
            <w:szCs w:val="28"/>
            <w:lang w:eastAsia="ar-SA" w:bidi="en-US"/>
          </w:rPr>
          <w:delText>п</w:delText>
        </w:r>
      </w:del>
      <w:ins w:id="207" w:author="Елисова" w:date="2020-07-29T16:59:00Z">
        <w:r w:rsidR="001415EF">
          <w:rPr>
            <w:sz w:val="28"/>
            <w:szCs w:val="28"/>
            <w:lang w:eastAsia="ar-SA" w:bidi="en-US"/>
          </w:rPr>
          <w:t>ч</w:t>
        </w:r>
      </w:ins>
      <w:r w:rsidR="00674D0F" w:rsidRPr="00E7324E">
        <w:rPr>
          <w:sz w:val="28"/>
          <w:szCs w:val="28"/>
          <w:lang w:eastAsia="ar-SA" w:bidi="en-US"/>
        </w:rPr>
        <w:t>. 6</w:t>
      </w:r>
      <w:r w:rsidRPr="00E7324E">
        <w:rPr>
          <w:sz w:val="28"/>
          <w:szCs w:val="28"/>
          <w:lang w:eastAsia="ar-SA" w:bidi="en-US"/>
        </w:rPr>
        <w:t xml:space="preserve"> ст</w:t>
      </w:r>
      <w:r w:rsidR="00674D0F" w:rsidRPr="00E7324E">
        <w:rPr>
          <w:sz w:val="28"/>
          <w:szCs w:val="28"/>
          <w:lang w:eastAsia="ar-SA" w:bidi="en-US"/>
        </w:rPr>
        <w:t xml:space="preserve">. </w:t>
      </w:r>
      <w:r w:rsidRPr="00E7324E">
        <w:rPr>
          <w:sz w:val="28"/>
          <w:szCs w:val="28"/>
          <w:lang w:eastAsia="ar-SA" w:bidi="en-US"/>
        </w:rPr>
        <w:t xml:space="preserve">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r w:rsidR="00C56EFA" w:rsidRPr="00E7324E">
        <w:rPr>
          <w:sz w:val="28"/>
          <w:szCs w:val="28"/>
          <w:lang w:eastAsia="ar-SA" w:bidi="en-US"/>
        </w:rPr>
        <w:t>Кирзинского</w:t>
      </w:r>
      <w:r w:rsidR="0058145D" w:rsidRPr="00E7324E">
        <w:rPr>
          <w:sz w:val="28"/>
          <w:szCs w:val="28"/>
          <w:lang w:eastAsia="ar-SA" w:bidi="en-US"/>
        </w:rPr>
        <w:t xml:space="preserve"> </w:t>
      </w:r>
      <w:r w:rsidR="00007DD7" w:rsidRPr="00E7324E">
        <w:rPr>
          <w:sz w:val="28"/>
          <w:szCs w:val="28"/>
          <w:lang w:eastAsia="ar-SA" w:bidi="en-US"/>
        </w:rPr>
        <w:t>сельсовета</w:t>
      </w:r>
      <w:r w:rsidRPr="00E7324E">
        <w:rPr>
          <w:sz w:val="28"/>
          <w:szCs w:val="28"/>
          <w:lang w:eastAsia="ar-SA" w:bidi="en-US"/>
        </w:rPr>
        <w:t>.</w:t>
      </w:r>
    </w:p>
    <w:p w14:paraId="2633B7C5" w14:textId="68EFFB6C" w:rsidR="00FE0827" w:rsidRPr="00E7324E" w:rsidRDefault="00FE0827" w:rsidP="006834A7">
      <w:pPr>
        <w:pStyle w:val="2"/>
        <w:numPr>
          <w:ilvl w:val="1"/>
          <w:numId w:val="4"/>
        </w:numPr>
        <w:ind w:left="0" w:firstLine="0"/>
        <w:rPr>
          <w:i w:val="0"/>
          <w:sz w:val="28"/>
        </w:rPr>
      </w:pPr>
      <w:bookmarkStart w:id="208" w:name="_Toc45115282"/>
      <w:r w:rsidRPr="00E7324E">
        <w:rPr>
          <w:i w:val="0"/>
          <w:sz w:val="28"/>
        </w:rPr>
        <w:t>Перечень и характеристика основных факторов риска возникновения чрезвычайных ситуаций природного характера</w:t>
      </w:r>
      <w:bookmarkEnd w:id="208"/>
    </w:p>
    <w:p w14:paraId="785F2D43" w14:textId="77777777" w:rsidR="00FE0827" w:rsidRPr="00E7324E" w:rsidRDefault="00FE0827" w:rsidP="00FE0827">
      <w:pPr>
        <w:spacing w:before="120"/>
        <w:ind w:firstLine="709"/>
        <w:rPr>
          <w:b/>
          <w:sz w:val="28"/>
          <w:szCs w:val="28"/>
          <w:lang w:eastAsia="ar-SA" w:bidi="en-US"/>
        </w:rPr>
      </w:pPr>
      <w:r w:rsidRPr="00E7324E">
        <w:rPr>
          <w:b/>
          <w:sz w:val="28"/>
          <w:szCs w:val="28"/>
          <w:lang w:eastAsia="ar-SA" w:bidi="en-US"/>
        </w:rPr>
        <w:t>Метеорологические явления</w:t>
      </w:r>
    </w:p>
    <w:p w14:paraId="7658621E" w14:textId="77777777" w:rsidR="00FE0827" w:rsidRPr="00E7324E" w:rsidRDefault="00FE0827" w:rsidP="00FE0827">
      <w:pPr>
        <w:ind w:firstLine="709"/>
        <w:rPr>
          <w:sz w:val="28"/>
          <w:szCs w:val="28"/>
          <w:lang w:eastAsia="ar-SA" w:bidi="en-US"/>
        </w:rPr>
      </w:pPr>
      <w:r w:rsidRPr="00E7324E">
        <w:rPr>
          <w:sz w:val="28"/>
          <w:szCs w:val="28"/>
          <w:lang w:eastAsia="ar-SA" w:bidi="en-US"/>
        </w:rPr>
        <w:t xml:space="preserve">Сильные морозы. При сильных похолоданиях возможен массовый падеж скота, значительный экономический ущерб от остановки транспорта, выхода из строя отопительных систем, возможных возгораний жилых и служебных помещений из-за нарушений правил пожарной безопасности. </w:t>
      </w:r>
    </w:p>
    <w:p w14:paraId="37B8FFA0" w14:textId="77777777" w:rsidR="00FE0827" w:rsidRPr="00E7324E" w:rsidRDefault="00FE0827" w:rsidP="00FE0827">
      <w:pPr>
        <w:ind w:firstLine="709"/>
        <w:rPr>
          <w:sz w:val="28"/>
          <w:szCs w:val="28"/>
          <w:lang w:eastAsia="ar-SA" w:bidi="en-US"/>
        </w:rPr>
      </w:pPr>
      <w:r w:rsidRPr="00E7324E">
        <w:rPr>
          <w:sz w:val="28"/>
          <w:szCs w:val="28"/>
          <w:lang w:eastAsia="ar-SA" w:bidi="en-US"/>
        </w:rPr>
        <w:t>Град. На территории района 1 раз в 2-3 года возможно выпадение крупного града размером 20-</w:t>
      </w:r>
      <w:smartTag w:uri="urn:schemas-microsoft-com:office:smarttags" w:element="metricconverter">
        <w:smartTagPr>
          <w:attr w:name="ProductID" w:val="31 мм"/>
        </w:smartTagPr>
        <w:r w:rsidRPr="00E7324E">
          <w:rPr>
            <w:sz w:val="28"/>
            <w:szCs w:val="28"/>
            <w:lang w:eastAsia="ar-SA" w:bidi="en-US"/>
          </w:rPr>
          <w:t>31 мм</w:t>
        </w:r>
      </w:smartTag>
      <w:r w:rsidRPr="00E7324E">
        <w:rPr>
          <w:sz w:val="28"/>
          <w:szCs w:val="28"/>
          <w:lang w:eastAsia="ar-SA" w:bidi="en-US"/>
        </w:rPr>
        <w:t>.</w:t>
      </w:r>
    </w:p>
    <w:p w14:paraId="4F33782A" w14:textId="77777777" w:rsidR="00FE0827" w:rsidRPr="00E7324E" w:rsidRDefault="00FE0827" w:rsidP="00FE0827">
      <w:pPr>
        <w:ind w:firstLine="709"/>
        <w:rPr>
          <w:sz w:val="28"/>
          <w:szCs w:val="28"/>
          <w:lang w:eastAsia="ar-SA" w:bidi="en-US"/>
        </w:rPr>
      </w:pPr>
      <w:r w:rsidRPr="00E7324E">
        <w:rPr>
          <w:sz w:val="28"/>
          <w:szCs w:val="28"/>
          <w:lang w:eastAsia="ar-SA" w:bidi="en-US"/>
        </w:rPr>
        <w:t>Сильные ветры. Один раз в 10 лет возможно проявление данного природного явления со скоростью ветра 15-30 м/с.</w:t>
      </w:r>
    </w:p>
    <w:p w14:paraId="7DC0EE0E" w14:textId="77777777" w:rsidR="00FE0827" w:rsidRPr="00E7324E" w:rsidRDefault="00FE0827" w:rsidP="006F747B">
      <w:pPr>
        <w:spacing w:before="120"/>
        <w:ind w:firstLine="709"/>
        <w:rPr>
          <w:b/>
          <w:sz w:val="28"/>
          <w:szCs w:val="28"/>
          <w:lang w:eastAsia="ar-SA" w:bidi="en-US"/>
        </w:rPr>
      </w:pPr>
      <w:r w:rsidRPr="00E7324E">
        <w:rPr>
          <w:b/>
          <w:sz w:val="28"/>
          <w:szCs w:val="28"/>
          <w:lang w:eastAsia="ar-SA" w:bidi="en-US"/>
        </w:rPr>
        <w:t>Гидрометеорологические явления</w:t>
      </w:r>
    </w:p>
    <w:p w14:paraId="6D7989AB" w14:textId="77777777" w:rsidR="00FE0827" w:rsidRPr="00E7324E" w:rsidRDefault="00FE0827" w:rsidP="006F747B">
      <w:pPr>
        <w:ind w:firstLine="709"/>
        <w:rPr>
          <w:sz w:val="28"/>
          <w:szCs w:val="28"/>
          <w:lang w:eastAsia="ar-SA" w:bidi="en-US"/>
        </w:rPr>
      </w:pPr>
      <w:r w:rsidRPr="00E7324E">
        <w:rPr>
          <w:sz w:val="28"/>
          <w:szCs w:val="28"/>
          <w:lang w:eastAsia="ar-SA" w:bidi="en-US"/>
        </w:rPr>
        <w:t>Затопление и наводнения.</w:t>
      </w:r>
    </w:p>
    <w:p w14:paraId="6AA34540" w14:textId="1051D90E" w:rsidR="00FE0827" w:rsidRPr="00E7324E" w:rsidRDefault="00FE0827" w:rsidP="006F747B">
      <w:pPr>
        <w:ind w:firstLine="709"/>
        <w:rPr>
          <w:sz w:val="28"/>
          <w:szCs w:val="28"/>
          <w:lang w:eastAsia="ar-SA" w:bidi="en-US"/>
        </w:rPr>
      </w:pPr>
      <w:r w:rsidRPr="00E7324E">
        <w:rPr>
          <w:sz w:val="28"/>
          <w:szCs w:val="28"/>
          <w:lang w:eastAsia="ar-SA" w:bidi="en-US"/>
        </w:rPr>
        <w:t xml:space="preserve">Затоплению могут быть подвержены территории ряда населённых пунктов </w:t>
      </w:r>
      <w:r w:rsidR="006F747B" w:rsidRPr="00E7324E">
        <w:rPr>
          <w:sz w:val="28"/>
          <w:szCs w:val="28"/>
          <w:lang w:eastAsia="ar-SA" w:bidi="en-US"/>
        </w:rPr>
        <w:t>поселения</w:t>
      </w:r>
      <w:r w:rsidRPr="00E7324E">
        <w:rPr>
          <w:sz w:val="28"/>
          <w:szCs w:val="28"/>
          <w:lang w:eastAsia="ar-SA" w:bidi="en-US"/>
        </w:rPr>
        <w:t>. При этом возможно:</w:t>
      </w:r>
    </w:p>
    <w:p w14:paraId="14A4AA41" w14:textId="2F00A83B" w:rsidR="00FE0827" w:rsidRPr="00E7324E" w:rsidRDefault="00FE0827" w:rsidP="006834A7">
      <w:pPr>
        <w:pStyle w:val="afff1"/>
        <w:numPr>
          <w:ilvl w:val="0"/>
          <w:numId w:val="3"/>
        </w:numPr>
        <w:rPr>
          <w:sz w:val="28"/>
          <w:szCs w:val="28"/>
          <w:lang w:eastAsia="ar-SA" w:bidi="en-US"/>
        </w:rPr>
      </w:pPr>
      <w:r w:rsidRPr="00E7324E">
        <w:rPr>
          <w:sz w:val="28"/>
          <w:szCs w:val="28"/>
          <w:lang w:eastAsia="ar-SA" w:bidi="en-US"/>
        </w:rPr>
        <w:t>подтопление и затопление отдельных домов;</w:t>
      </w:r>
    </w:p>
    <w:p w14:paraId="0C2438B6" w14:textId="77777777" w:rsidR="00FE0827" w:rsidRPr="00E7324E" w:rsidRDefault="00FE0827" w:rsidP="006834A7">
      <w:pPr>
        <w:pStyle w:val="afff1"/>
        <w:numPr>
          <w:ilvl w:val="0"/>
          <w:numId w:val="3"/>
        </w:numPr>
        <w:rPr>
          <w:sz w:val="28"/>
          <w:szCs w:val="28"/>
          <w:lang w:eastAsia="ar-SA" w:bidi="en-US"/>
        </w:rPr>
      </w:pPr>
      <w:r w:rsidRPr="00E7324E">
        <w:rPr>
          <w:sz w:val="28"/>
          <w:szCs w:val="28"/>
          <w:lang w:eastAsia="ar-SA" w:bidi="en-US"/>
        </w:rPr>
        <w:t>разрушение жилищных, хозяйственных и производственных строений, мостов, переправ, линий электропередач;</w:t>
      </w:r>
    </w:p>
    <w:p w14:paraId="64A06153" w14:textId="77777777" w:rsidR="00FE0827" w:rsidRPr="00E7324E" w:rsidRDefault="00FE0827" w:rsidP="006834A7">
      <w:pPr>
        <w:pStyle w:val="afff1"/>
        <w:numPr>
          <w:ilvl w:val="0"/>
          <w:numId w:val="3"/>
        </w:numPr>
        <w:rPr>
          <w:sz w:val="28"/>
          <w:szCs w:val="28"/>
          <w:lang w:eastAsia="ar-SA" w:bidi="en-US"/>
        </w:rPr>
      </w:pPr>
      <w:r w:rsidRPr="00E7324E">
        <w:rPr>
          <w:sz w:val="28"/>
          <w:szCs w:val="28"/>
          <w:lang w:eastAsia="ar-SA" w:bidi="en-US"/>
        </w:rPr>
        <w:t>затопление сельскохозяйственных угодий, гибель урожая;</w:t>
      </w:r>
    </w:p>
    <w:p w14:paraId="77C2AABB" w14:textId="77777777" w:rsidR="00FE0827" w:rsidRPr="00E7324E" w:rsidRDefault="00FE0827" w:rsidP="006834A7">
      <w:pPr>
        <w:pStyle w:val="afff1"/>
        <w:numPr>
          <w:ilvl w:val="0"/>
          <w:numId w:val="3"/>
        </w:numPr>
        <w:rPr>
          <w:sz w:val="28"/>
          <w:szCs w:val="28"/>
          <w:lang w:eastAsia="ar-SA" w:bidi="en-US"/>
        </w:rPr>
      </w:pPr>
      <w:r w:rsidRPr="00E7324E">
        <w:rPr>
          <w:sz w:val="28"/>
          <w:szCs w:val="28"/>
          <w:lang w:eastAsia="ar-SA" w:bidi="en-US"/>
        </w:rPr>
        <w:t>размыв автомобильных дорог;</w:t>
      </w:r>
    </w:p>
    <w:p w14:paraId="021CB243" w14:textId="77777777" w:rsidR="00FE0827" w:rsidRPr="00E7324E" w:rsidRDefault="00FE0827" w:rsidP="006834A7">
      <w:pPr>
        <w:pStyle w:val="afff1"/>
        <w:numPr>
          <w:ilvl w:val="0"/>
          <w:numId w:val="3"/>
        </w:numPr>
        <w:rPr>
          <w:sz w:val="28"/>
          <w:szCs w:val="28"/>
          <w:lang w:eastAsia="ar-SA" w:bidi="en-US"/>
        </w:rPr>
      </w:pPr>
      <w:r w:rsidRPr="00E7324E">
        <w:rPr>
          <w:sz w:val="28"/>
          <w:szCs w:val="28"/>
          <w:lang w:eastAsia="ar-SA" w:bidi="en-US"/>
        </w:rPr>
        <w:t>гибель людей и скота.</w:t>
      </w:r>
    </w:p>
    <w:p w14:paraId="76FE9F27" w14:textId="77777777" w:rsidR="00FE0827" w:rsidRPr="00E7324E" w:rsidRDefault="00FE0827" w:rsidP="006F747B">
      <w:pPr>
        <w:spacing w:before="120"/>
        <w:ind w:firstLine="709"/>
        <w:rPr>
          <w:b/>
          <w:sz w:val="28"/>
          <w:szCs w:val="28"/>
          <w:lang w:eastAsia="ar-SA" w:bidi="en-US"/>
        </w:rPr>
      </w:pPr>
      <w:r w:rsidRPr="00E7324E">
        <w:rPr>
          <w:b/>
          <w:sz w:val="28"/>
          <w:szCs w:val="28"/>
          <w:lang w:eastAsia="ar-SA" w:bidi="en-US"/>
        </w:rPr>
        <w:t>Инженерно-геологические процессы</w:t>
      </w:r>
    </w:p>
    <w:p w14:paraId="212C81F9" w14:textId="53283C4D" w:rsidR="00FE0827" w:rsidRPr="00E7324E" w:rsidRDefault="00FE0827" w:rsidP="006F747B">
      <w:pPr>
        <w:ind w:firstLine="709"/>
        <w:rPr>
          <w:sz w:val="28"/>
          <w:szCs w:val="28"/>
          <w:lang w:eastAsia="ar-SA" w:bidi="en-US"/>
        </w:rPr>
      </w:pPr>
      <w:r w:rsidRPr="00E7324E">
        <w:rPr>
          <w:sz w:val="28"/>
          <w:szCs w:val="28"/>
          <w:lang w:eastAsia="ar-SA" w:bidi="en-US"/>
        </w:rPr>
        <w:t>Подтопление. Возможен локальный подъем уровня подземных вод, вызванный прохо</w:t>
      </w:r>
      <w:r w:rsidR="006F747B" w:rsidRPr="00E7324E">
        <w:rPr>
          <w:sz w:val="28"/>
          <w:szCs w:val="28"/>
          <w:lang w:eastAsia="ar-SA" w:bidi="en-US"/>
        </w:rPr>
        <w:t xml:space="preserve">ждением паводка. Его повышение </w:t>
      </w:r>
      <w:r w:rsidRPr="00E7324E">
        <w:rPr>
          <w:sz w:val="28"/>
          <w:szCs w:val="28"/>
          <w:lang w:eastAsia="ar-SA" w:bidi="en-US"/>
        </w:rPr>
        <w:t>и обводнение водонеустойчивых грунтов может спровоцировать значительные</w:t>
      </w:r>
      <w:r w:rsidR="006F747B" w:rsidRPr="00E7324E">
        <w:rPr>
          <w:sz w:val="28"/>
          <w:szCs w:val="28"/>
          <w:lang w:eastAsia="ar-SA" w:bidi="en-US"/>
        </w:rPr>
        <w:t xml:space="preserve"> </w:t>
      </w:r>
      <w:r w:rsidRPr="00E7324E">
        <w:rPr>
          <w:sz w:val="28"/>
          <w:szCs w:val="28"/>
          <w:lang w:eastAsia="ar-SA" w:bidi="en-US"/>
        </w:rPr>
        <w:t>деформации зданий и инженерных сооружений и даже их разрушение, что может быть причиной возникновения чрезвычайных</w:t>
      </w:r>
      <w:r w:rsidR="006F747B" w:rsidRPr="00E7324E">
        <w:rPr>
          <w:sz w:val="28"/>
          <w:szCs w:val="28"/>
          <w:lang w:eastAsia="ar-SA" w:bidi="en-US"/>
        </w:rPr>
        <w:t xml:space="preserve"> </w:t>
      </w:r>
      <w:r w:rsidRPr="00E7324E">
        <w:rPr>
          <w:sz w:val="28"/>
          <w:szCs w:val="28"/>
          <w:lang w:eastAsia="ar-SA" w:bidi="en-US"/>
        </w:rPr>
        <w:t>ситуаций.</w:t>
      </w:r>
    </w:p>
    <w:p w14:paraId="4382E906" w14:textId="76843B01" w:rsidR="00FE0827" w:rsidRPr="00E7324E" w:rsidRDefault="00FE0827" w:rsidP="006F747B">
      <w:pPr>
        <w:ind w:firstLine="709"/>
        <w:rPr>
          <w:sz w:val="28"/>
          <w:szCs w:val="28"/>
          <w:lang w:eastAsia="ar-SA" w:bidi="en-US"/>
        </w:rPr>
      </w:pPr>
      <w:r w:rsidRPr="00E7324E">
        <w:rPr>
          <w:sz w:val="28"/>
          <w:szCs w:val="28"/>
          <w:lang w:eastAsia="ar-SA" w:bidi="en-US"/>
        </w:rPr>
        <w:t>Оползни.</w:t>
      </w:r>
      <w:r w:rsidR="006F747B" w:rsidRPr="00E7324E">
        <w:rPr>
          <w:sz w:val="28"/>
          <w:szCs w:val="28"/>
          <w:lang w:eastAsia="ar-SA" w:bidi="en-US"/>
        </w:rPr>
        <w:t xml:space="preserve"> </w:t>
      </w:r>
      <w:r w:rsidRPr="00E7324E">
        <w:rPr>
          <w:sz w:val="28"/>
          <w:szCs w:val="28"/>
          <w:lang w:eastAsia="ar-SA" w:bidi="en-US"/>
        </w:rPr>
        <w:t>Проявление оползневых процессов возможно по берегам рек, на склонах, сложенных глинистыми грунтами после выпадения большого количества осадков, их подрезке в результате эрозии или прокладке дорог. Крупные оползни могут быть причиной чрезвычайных ситуаций.</w:t>
      </w:r>
    </w:p>
    <w:p w14:paraId="10327488" w14:textId="77777777" w:rsidR="00FE0827" w:rsidRPr="00E7324E" w:rsidRDefault="00FE0827" w:rsidP="00900276">
      <w:pPr>
        <w:spacing w:before="120"/>
        <w:ind w:firstLine="709"/>
        <w:rPr>
          <w:sz w:val="28"/>
          <w:szCs w:val="28"/>
          <w:lang w:eastAsia="ar-SA" w:bidi="en-US"/>
        </w:rPr>
      </w:pPr>
      <w:r w:rsidRPr="00E7324E">
        <w:rPr>
          <w:b/>
          <w:sz w:val="28"/>
          <w:szCs w:val="28"/>
          <w:lang w:eastAsia="ar-SA" w:bidi="en-US"/>
        </w:rPr>
        <w:lastRenderedPageBreak/>
        <w:t>Основные причины</w:t>
      </w:r>
      <w:r w:rsidRPr="00E7324E">
        <w:rPr>
          <w:sz w:val="28"/>
          <w:szCs w:val="28"/>
          <w:lang w:eastAsia="ar-SA" w:bidi="en-US"/>
        </w:rPr>
        <w:t xml:space="preserve"> возникновения опасных природных процессов, с которыми могут быть связаны чрезвычайные ситуации следующие:</w:t>
      </w:r>
    </w:p>
    <w:p w14:paraId="7AAD47B7" w14:textId="4120AF08" w:rsidR="00FE0827" w:rsidRPr="00E7324E" w:rsidRDefault="00FE0827" w:rsidP="006834A7">
      <w:pPr>
        <w:pStyle w:val="afff1"/>
        <w:numPr>
          <w:ilvl w:val="0"/>
          <w:numId w:val="7"/>
        </w:numPr>
        <w:rPr>
          <w:sz w:val="28"/>
          <w:szCs w:val="28"/>
          <w:lang w:eastAsia="ar-SA" w:bidi="en-US"/>
        </w:rPr>
      </w:pPr>
      <w:r w:rsidRPr="00E7324E">
        <w:rPr>
          <w:sz w:val="28"/>
          <w:szCs w:val="28"/>
          <w:lang w:eastAsia="ar-SA" w:bidi="en-US"/>
        </w:rPr>
        <w:t>Метеорологические явления обусловлены природными процессами, происходящими в атмосфере.</w:t>
      </w:r>
    </w:p>
    <w:p w14:paraId="34328D3E" w14:textId="77777777" w:rsidR="006F747B" w:rsidRPr="00E7324E" w:rsidRDefault="00FE0827" w:rsidP="006834A7">
      <w:pPr>
        <w:pStyle w:val="afff1"/>
        <w:numPr>
          <w:ilvl w:val="0"/>
          <w:numId w:val="7"/>
        </w:numPr>
        <w:rPr>
          <w:sz w:val="28"/>
          <w:szCs w:val="28"/>
          <w:lang w:eastAsia="ar-SA" w:bidi="en-US"/>
        </w:rPr>
      </w:pPr>
      <w:r w:rsidRPr="00E7324E">
        <w:rPr>
          <w:sz w:val="28"/>
          <w:szCs w:val="28"/>
          <w:lang w:eastAsia="ar-SA" w:bidi="en-US"/>
        </w:rPr>
        <w:t>Гидрометеорологические явления</w:t>
      </w:r>
      <w:r w:rsidR="006F747B" w:rsidRPr="00E7324E">
        <w:rPr>
          <w:sz w:val="28"/>
          <w:szCs w:val="28"/>
          <w:lang w:eastAsia="ar-SA" w:bidi="en-US"/>
        </w:rPr>
        <w:t>.</w:t>
      </w:r>
    </w:p>
    <w:p w14:paraId="2FE8F6AC" w14:textId="3967AB91" w:rsidR="00FE0827" w:rsidRPr="00E7324E" w:rsidRDefault="00FE0827" w:rsidP="006F747B">
      <w:pPr>
        <w:ind w:firstLine="709"/>
        <w:rPr>
          <w:sz w:val="28"/>
          <w:szCs w:val="28"/>
          <w:lang w:eastAsia="ar-SA" w:bidi="en-US"/>
        </w:rPr>
      </w:pPr>
      <w:r w:rsidRPr="00E7324E">
        <w:rPr>
          <w:sz w:val="28"/>
          <w:szCs w:val="28"/>
          <w:lang w:eastAsia="ar-SA" w:bidi="en-US"/>
        </w:rPr>
        <w:t>Затопление и наводнения обусловлены отсутствием или неэффективностью работы защитных дамб и берегоукрепительных сооружений.</w:t>
      </w:r>
    </w:p>
    <w:p w14:paraId="174BF02A" w14:textId="27820D9A" w:rsidR="00FE0827" w:rsidRPr="00E7324E" w:rsidRDefault="00FE0827" w:rsidP="006834A7">
      <w:pPr>
        <w:pStyle w:val="afff1"/>
        <w:numPr>
          <w:ilvl w:val="0"/>
          <w:numId w:val="7"/>
        </w:numPr>
        <w:rPr>
          <w:sz w:val="28"/>
          <w:szCs w:val="28"/>
          <w:lang w:eastAsia="ar-SA" w:bidi="en-US"/>
        </w:rPr>
      </w:pPr>
      <w:r w:rsidRPr="00E7324E">
        <w:rPr>
          <w:sz w:val="28"/>
          <w:szCs w:val="28"/>
          <w:lang w:eastAsia="ar-SA" w:bidi="en-US"/>
        </w:rPr>
        <w:t>Инженерно-геологические процессы</w:t>
      </w:r>
      <w:r w:rsidR="006F747B" w:rsidRPr="00E7324E">
        <w:rPr>
          <w:sz w:val="28"/>
          <w:szCs w:val="28"/>
          <w:lang w:eastAsia="ar-SA" w:bidi="en-US"/>
        </w:rPr>
        <w:t xml:space="preserve">. </w:t>
      </w:r>
    </w:p>
    <w:p w14:paraId="57494044" w14:textId="77777777" w:rsidR="00FE0827" w:rsidRPr="00E7324E" w:rsidRDefault="00FE0827" w:rsidP="006F747B">
      <w:pPr>
        <w:ind w:firstLine="709"/>
        <w:rPr>
          <w:sz w:val="28"/>
          <w:szCs w:val="28"/>
          <w:lang w:eastAsia="ar-SA" w:bidi="en-US"/>
        </w:rPr>
      </w:pPr>
      <w:r w:rsidRPr="00E7324E">
        <w:rPr>
          <w:sz w:val="28"/>
          <w:szCs w:val="28"/>
          <w:lang w:eastAsia="ar-SA" w:bidi="en-US"/>
        </w:rPr>
        <w:t>Подтопление связано с повышением уровня подземных вод под воздействием природных и техногенных факторов.</w:t>
      </w:r>
    </w:p>
    <w:p w14:paraId="303355B5" w14:textId="77777777" w:rsidR="00FE0827" w:rsidRPr="00E7324E" w:rsidRDefault="00FE0827" w:rsidP="006F747B">
      <w:pPr>
        <w:ind w:firstLine="709"/>
        <w:rPr>
          <w:sz w:val="28"/>
          <w:szCs w:val="28"/>
          <w:lang w:eastAsia="ar-SA" w:bidi="en-US"/>
        </w:rPr>
      </w:pPr>
      <w:r w:rsidRPr="00E7324E">
        <w:rPr>
          <w:sz w:val="28"/>
          <w:szCs w:val="28"/>
          <w:lang w:eastAsia="ar-SA" w:bidi="en-US"/>
        </w:rPr>
        <w:t>Оползни:</w:t>
      </w:r>
    </w:p>
    <w:p w14:paraId="3C6BD4E6" w14:textId="77777777" w:rsidR="00FE0827" w:rsidRPr="00E7324E" w:rsidRDefault="00FE0827" w:rsidP="006834A7">
      <w:pPr>
        <w:pStyle w:val="afff1"/>
        <w:numPr>
          <w:ilvl w:val="0"/>
          <w:numId w:val="8"/>
        </w:numPr>
        <w:rPr>
          <w:sz w:val="28"/>
          <w:szCs w:val="28"/>
          <w:lang w:eastAsia="ar-SA" w:bidi="en-US"/>
        </w:rPr>
      </w:pPr>
      <w:r w:rsidRPr="00E7324E">
        <w:rPr>
          <w:sz w:val="28"/>
          <w:szCs w:val="28"/>
          <w:lang w:eastAsia="ar-SA" w:bidi="en-US"/>
        </w:rPr>
        <w:t>нарушение установившегося равновесия на склоне;</w:t>
      </w:r>
    </w:p>
    <w:p w14:paraId="0FD354B9" w14:textId="77777777" w:rsidR="00FE0827" w:rsidRPr="00E7324E" w:rsidRDefault="00FE0827" w:rsidP="006834A7">
      <w:pPr>
        <w:pStyle w:val="afff1"/>
        <w:numPr>
          <w:ilvl w:val="0"/>
          <w:numId w:val="8"/>
        </w:numPr>
        <w:rPr>
          <w:sz w:val="28"/>
          <w:szCs w:val="28"/>
          <w:lang w:eastAsia="ar-SA" w:bidi="en-US"/>
        </w:rPr>
      </w:pPr>
      <w:r w:rsidRPr="00E7324E">
        <w:rPr>
          <w:sz w:val="28"/>
          <w:szCs w:val="28"/>
          <w:lang w:eastAsia="ar-SA" w:bidi="en-US"/>
        </w:rPr>
        <w:t>перегрузка склона;</w:t>
      </w:r>
    </w:p>
    <w:p w14:paraId="3965F687" w14:textId="77777777" w:rsidR="00FE0827" w:rsidRPr="00E7324E" w:rsidRDefault="00FE0827" w:rsidP="006834A7">
      <w:pPr>
        <w:pStyle w:val="afff1"/>
        <w:numPr>
          <w:ilvl w:val="0"/>
          <w:numId w:val="8"/>
        </w:numPr>
        <w:rPr>
          <w:sz w:val="28"/>
          <w:szCs w:val="28"/>
          <w:lang w:eastAsia="ar-SA" w:bidi="en-US"/>
        </w:rPr>
      </w:pPr>
      <w:r w:rsidRPr="00E7324E">
        <w:rPr>
          <w:sz w:val="28"/>
          <w:szCs w:val="28"/>
          <w:lang w:eastAsia="ar-SA" w:bidi="en-US"/>
        </w:rPr>
        <w:t>подрезки склона.</w:t>
      </w:r>
    </w:p>
    <w:p w14:paraId="38B85AD9" w14:textId="7DD23EA8" w:rsidR="006F747B" w:rsidRPr="00E7324E" w:rsidRDefault="006F747B" w:rsidP="006834A7">
      <w:pPr>
        <w:pStyle w:val="2"/>
        <w:numPr>
          <w:ilvl w:val="1"/>
          <w:numId w:val="4"/>
        </w:numPr>
        <w:ind w:left="0" w:firstLine="0"/>
        <w:rPr>
          <w:i w:val="0"/>
          <w:sz w:val="28"/>
        </w:rPr>
      </w:pPr>
      <w:bookmarkStart w:id="209" w:name="_Toc45115283"/>
      <w:r w:rsidRPr="00E7324E">
        <w:rPr>
          <w:i w:val="0"/>
          <w:sz w:val="28"/>
        </w:rPr>
        <w:t>Перечень и характеристика основных факторов риска возникновения чрезвычайных ситуаций техногенного характера</w:t>
      </w:r>
      <w:bookmarkEnd w:id="209"/>
    </w:p>
    <w:p w14:paraId="4094FCC0" w14:textId="488961B3" w:rsidR="00FE0827" w:rsidRPr="00E7324E" w:rsidRDefault="00FE0827" w:rsidP="006F747B">
      <w:pPr>
        <w:ind w:firstLine="709"/>
        <w:rPr>
          <w:sz w:val="28"/>
          <w:szCs w:val="28"/>
          <w:lang w:eastAsia="ar-SA" w:bidi="en-US"/>
        </w:rPr>
      </w:pPr>
      <w:r w:rsidRPr="00E7324E">
        <w:rPr>
          <w:sz w:val="28"/>
          <w:szCs w:val="28"/>
          <w:lang w:eastAsia="ar-SA" w:bidi="en-US"/>
        </w:rPr>
        <w:t xml:space="preserve">На территории </w:t>
      </w:r>
      <w:r w:rsidR="00C56EFA" w:rsidRPr="00E7324E">
        <w:rPr>
          <w:sz w:val="28"/>
          <w:szCs w:val="28"/>
          <w:lang w:eastAsia="ar-SA" w:bidi="en-US"/>
        </w:rPr>
        <w:t>Кирзинского</w:t>
      </w:r>
      <w:r w:rsidR="00620B68" w:rsidRPr="00E7324E">
        <w:rPr>
          <w:sz w:val="28"/>
          <w:szCs w:val="28"/>
          <w:lang w:eastAsia="ar-SA" w:bidi="en-US"/>
        </w:rPr>
        <w:t xml:space="preserve"> </w:t>
      </w:r>
      <w:r w:rsidR="00007DD7" w:rsidRPr="00E7324E">
        <w:rPr>
          <w:sz w:val="28"/>
          <w:szCs w:val="28"/>
          <w:lang w:eastAsia="ar-SA" w:bidi="en-US"/>
        </w:rPr>
        <w:t>сельсовета</w:t>
      </w:r>
      <w:r w:rsidRPr="00E7324E">
        <w:rPr>
          <w:sz w:val="28"/>
          <w:szCs w:val="28"/>
          <w:lang w:eastAsia="ar-SA" w:bidi="en-US"/>
        </w:rPr>
        <w:t xml:space="preserve"> чрезвычайные ситуации техногенного характера могут быть связаны с пожаровзрывоопасными объектами, объектами жизнеобеспечения.</w:t>
      </w:r>
    </w:p>
    <w:p w14:paraId="6B8F9CB8" w14:textId="39F38F3F" w:rsidR="006F747B" w:rsidRPr="00E7324E" w:rsidRDefault="00FE0827" w:rsidP="00900276">
      <w:pPr>
        <w:spacing w:before="120"/>
        <w:ind w:firstLine="709"/>
        <w:rPr>
          <w:b/>
          <w:sz w:val="28"/>
          <w:szCs w:val="28"/>
          <w:lang w:eastAsia="ar-SA" w:bidi="en-US"/>
        </w:rPr>
      </w:pPr>
      <w:r w:rsidRPr="00E7324E">
        <w:rPr>
          <w:b/>
          <w:sz w:val="28"/>
          <w:szCs w:val="28"/>
          <w:lang w:eastAsia="ar-SA" w:bidi="en-US"/>
        </w:rPr>
        <w:t>Пожаровзрывоопасные объекты</w:t>
      </w:r>
    </w:p>
    <w:p w14:paraId="2EB116D6" w14:textId="1EADF318" w:rsidR="00FE0827" w:rsidRPr="00E7324E" w:rsidRDefault="00FE0827" w:rsidP="006F747B">
      <w:pPr>
        <w:ind w:firstLine="709"/>
        <w:rPr>
          <w:sz w:val="28"/>
          <w:szCs w:val="28"/>
          <w:lang w:eastAsia="ar-SA" w:bidi="en-US"/>
        </w:rPr>
      </w:pPr>
      <w:r w:rsidRPr="00E7324E">
        <w:rPr>
          <w:sz w:val="28"/>
          <w:szCs w:val="28"/>
          <w:lang w:eastAsia="ar-SA" w:bidi="en-US"/>
        </w:rPr>
        <w:t xml:space="preserve">По территории </w:t>
      </w:r>
      <w:r w:rsidR="006F747B" w:rsidRPr="00E7324E">
        <w:rPr>
          <w:sz w:val="28"/>
          <w:szCs w:val="28"/>
          <w:lang w:eastAsia="ar-SA" w:bidi="en-US"/>
        </w:rPr>
        <w:t>поселения</w:t>
      </w:r>
      <w:r w:rsidRPr="00E7324E">
        <w:rPr>
          <w:sz w:val="28"/>
          <w:szCs w:val="28"/>
          <w:lang w:eastAsia="ar-SA" w:bidi="en-US"/>
        </w:rPr>
        <w:t xml:space="preserve"> проходит магистральный газопровод. </w:t>
      </w:r>
    </w:p>
    <w:p w14:paraId="5AC5D559" w14:textId="77777777" w:rsidR="00FE0827" w:rsidRPr="00E7324E" w:rsidRDefault="00FE0827" w:rsidP="00900276">
      <w:pPr>
        <w:ind w:firstLine="709"/>
        <w:rPr>
          <w:sz w:val="28"/>
          <w:szCs w:val="28"/>
          <w:lang w:eastAsia="ar-SA" w:bidi="en-US"/>
        </w:rPr>
      </w:pPr>
      <w:r w:rsidRPr="00E7324E">
        <w:rPr>
          <w:sz w:val="28"/>
          <w:szCs w:val="28"/>
          <w:lang w:eastAsia="ar-SA" w:bidi="en-US"/>
        </w:rPr>
        <w:t xml:space="preserve">Возможными видами аварий на газопроводе могут быть: </w:t>
      </w:r>
    </w:p>
    <w:p w14:paraId="7296ADB7" w14:textId="0056A385"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утечка газа из газопровода в результате появления в нем трещин и микротрещин. Признаками утечки газа являются: окраска зимой снега в желтый цвет в местах утечки, летом – обморожение (до появления инея) растительного покрова, сырые места на земле с возможными пятнами инея на них. Ввиду того, что газ – метан СН4 легче воздуха, его скопление в углублениях земной поверхности и отравление населения маловероятно. Однако при воспламенении истекающего продукта возгорание окружающей растительности (особенно в сухое жаркое время года) может привести к массовым пожарам</w:t>
      </w:r>
      <w:r w:rsidR="00900276" w:rsidRPr="00E7324E">
        <w:rPr>
          <w:sz w:val="28"/>
          <w:szCs w:val="28"/>
          <w:lang w:eastAsia="ar-SA" w:bidi="en-US"/>
        </w:rPr>
        <w:t>;</w:t>
      </w:r>
    </w:p>
    <w:p w14:paraId="19934563" w14:textId="3C589DBC"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разрывы газопровода, причиной которых могут быть природные явления (оползни) а также повреждения строительной, почвообрабатывающей и др. техникой, взрывными работами.</w:t>
      </w:r>
    </w:p>
    <w:p w14:paraId="41D99CD7" w14:textId="77777777" w:rsidR="00FE0827" w:rsidRPr="00E7324E" w:rsidRDefault="00FE0827" w:rsidP="00900276">
      <w:pPr>
        <w:spacing w:before="120"/>
        <w:ind w:firstLine="709"/>
        <w:rPr>
          <w:b/>
          <w:sz w:val="28"/>
          <w:szCs w:val="28"/>
          <w:lang w:eastAsia="ar-SA" w:bidi="en-US"/>
        </w:rPr>
      </w:pPr>
      <w:r w:rsidRPr="00E7324E">
        <w:rPr>
          <w:b/>
          <w:sz w:val="28"/>
          <w:szCs w:val="28"/>
          <w:lang w:eastAsia="ar-SA" w:bidi="en-US"/>
        </w:rPr>
        <w:t>Опасности на транспорте</w:t>
      </w:r>
    </w:p>
    <w:p w14:paraId="586350D1" w14:textId="77777777" w:rsidR="00AD7014" w:rsidRPr="00E7324E" w:rsidRDefault="00AD7014" w:rsidP="00AD7014">
      <w:pPr>
        <w:ind w:firstLine="709"/>
        <w:rPr>
          <w:sz w:val="28"/>
          <w:szCs w:val="28"/>
          <w:lang w:eastAsia="ar-SA" w:bidi="en-US"/>
        </w:rPr>
      </w:pPr>
      <w:r w:rsidRPr="00E7324E">
        <w:rPr>
          <w:sz w:val="28"/>
          <w:szCs w:val="28"/>
          <w:lang w:eastAsia="ar-SA" w:bidi="en-US"/>
        </w:rPr>
        <w:t>Основные причины возникновения чрезвычайных ситуаций на автомобильных транспортных коммуникациях:</w:t>
      </w:r>
    </w:p>
    <w:p w14:paraId="7520438E" w14:textId="77777777" w:rsidR="00AD7014" w:rsidRPr="00E7324E" w:rsidRDefault="00AD7014" w:rsidP="006834A7">
      <w:pPr>
        <w:numPr>
          <w:ilvl w:val="0"/>
          <w:numId w:val="14"/>
        </w:numPr>
        <w:rPr>
          <w:sz w:val="28"/>
          <w:szCs w:val="28"/>
        </w:rPr>
      </w:pPr>
      <w:r w:rsidRPr="00E7324E">
        <w:rPr>
          <w:sz w:val="28"/>
          <w:szCs w:val="28"/>
        </w:rPr>
        <w:t>высокая интенсивность движения;</w:t>
      </w:r>
    </w:p>
    <w:p w14:paraId="71CC926C" w14:textId="77777777" w:rsidR="00AD7014" w:rsidRPr="00E7324E" w:rsidRDefault="00AD7014" w:rsidP="006834A7">
      <w:pPr>
        <w:numPr>
          <w:ilvl w:val="0"/>
          <w:numId w:val="14"/>
        </w:numPr>
        <w:rPr>
          <w:sz w:val="28"/>
          <w:szCs w:val="28"/>
        </w:rPr>
      </w:pPr>
      <w:r w:rsidRPr="00E7324E">
        <w:rPr>
          <w:sz w:val="28"/>
          <w:szCs w:val="28"/>
        </w:rPr>
        <w:t>неудовлетворительное состояние отдельных участков дорог;</w:t>
      </w:r>
    </w:p>
    <w:p w14:paraId="501A328B" w14:textId="77777777" w:rsidR="00AD7014" w:rsidRPr="00E7324E" w:rsidRDefault="00AD7014" w:rsidP="006834A7">
      <w:pPr>
        <w:numPr>
          <w:ilvl w:val="0"/>
          <w:numId w:val="14"/>
        </w:numPr>
        <w:rPr>
          <w:sz w:val="28"/>
          <w:szCs w:val="28"/>
        </w:rPr>
      </w:pPr>
      <w:r w:rsidRPr="00E7324E">
        <w:rPr>
          <w:sz w:val="28"/>
          <w:szCs w:val="28"/>
        </w:rPr>
        <w:t>отсутствие знаков дорожного движения на наиболее опасных участках;</w:t>
      </w:r>
    </w:p>
    <w:p w14:paraId="1811DB56" w14:textId="14B33741" w:rsidR="00AD7014" w:rsidRPr="00E7324E" w:rsidRDefault="00AD7014" w:rsidP="00AD7014">
      <w:pPr>
        <w:ind w:firstLine="709"/>
        <w:rPr>
          <w:sz w:val="28"/>
          <w:szCs w:val="28"/>
          <w:lang w:eastAsia="ar-SA" w:bidi="en-US"/>
        </w:rPr>
      </w:pPr>
      <w:r w:rsidRPr="00E7324E">
        <w:rPr>
          <w:sz w:val="28"/>
          <w:szCs w:val="28"/>
          <w:lang w:eastAsia="ar-SA" w:bidi="en-US"/>
        </w:rPr>
        <w:lastRenderedPageBreak/>
        <w:t xml:space="preserve">Проходящие по территории сельсовета автодороги могут представлять опасность для населения при авариях на транспорте с опасными грузами. По территории сельского поселения проходит автомобильная дорога </w:t>
      </w:r>
      <w:r w:rsidR="00D5656A" w:rsidRPr="00E7324E">
        <w:rPr>
          <w:sz w:val="28"/>
          <w:szCs w:val="28"/>
          <w:lang w:eastAsia="ar-SA" w:bidi="en-US"/>
        </w:rPr>
        <w:t>регионального</w:t>
      </w:r>
      <w:r w:rsidRPr="00E7324E">
        <w:rPr>
          <w:sz w:val="28"/>
          <w:szCs w:val="28"/>
          <w:lang w:eastAsia="ar-SA" w:bidi="en-US"/>
        </w:rPr>
        <w:t xml:space="preserve"> значения </w:t>
      </w:r>
      <w:r w:rsidR="00D5656A" w:rsidRPr="00E7324E">
        <w:rPr>
          <w:sz w:val="28"/>
          <w:szCs w:val="28"/>
        </w:rPr>
        <w:t xml:space="preserve">50-ОП РЗ 50К-18р 120 км а/д «К-17р» Камень-на-Оби </w:t>
      </w:r>
      <w:r w:rsidRPr="00E7324E">
        <w:rPr>
          <w:sz w:val="28"/>
          <w:szCs w:val="28"/>
          <w:lang w:eastAsia="ar-SA" w:bidi="en-US"/>
        </w:rPr>
        <w:t>которая может представлять потенциальную опасность для жителей населенных пунктов, так как по ней проходит интенсивное движение и ведется перевозка транзитных грузов.</w:t>
      </w:r>
    </w:p>
    <w:p w14:paraId="001827BF" w14:textId="77777777" w:rsidR="00AD7014" w:rsidRPr="00E7324E" w:rsidRDefault="00AD7014" w:rsidP="00AD7014">
      <w:pPr>
        <w:ind w:firstLine="709"/>
        <w:rPr>
          <w:sz w:val="28"/>
          <w:szCs w:val="28"/>
          <w:lang w:eastAsia="ar-SA" w:bidi="en-US"/>
        </w:rPr>
      </w:pPr>
      <w:r w:rsidRPr="00E7324E">
        <w:rPr>
          <w:sz w:val="28"/>
          <w:szCs w:val="28"/>
          <w:lang w:eastAsia="ar-SA" w:bidi="en-US"/>
        </w:rPr>
        <w:t>Аварийные ситуации могут возникнуть на автомобильных мостах (переездах) и на спусках к ним.</w:t>
      </w:r>
    </w:p>
    <w:p w14:paraId="39B97206" w14:textId="777CD4AC" w:rsidR="00AD7014" w:rsidRPr="00E7324E" w:rsidRDefault="00AD7014" w:rsidP="00AD7014">
      <w:pPr>
        <w:ind w:firstLine="709"/>
        <w:rPr>
          <w:sz w:val="28"/>
          <w:szCs w:val="28"/>
          <w:lang w:eastAsia="ar-SA" w:bidi="en-US"/>
        </w:rPr>
      </w:pPr>
      <w:r w:rsidRPr="00E7324E">
        <w:rPr>
          <w:sz w:val="28"/>
          <w:szCs w:val="28"/>
          <w:lang w:eastAsia="ar-SA" w:bidi="en-US"/>
        </w:rPr>
        <w:t xml:space="preserve">На территории </w:t>
      </w:r>
      <w:r w:rsidR="006F01AD" w:rsidRPr="00E7324E">
        <w:rPr>
          <w:sz w:val="28"/>
          <w:szCs w:val="28"/>
          <w:lang w:eastAsia="ar-SA" w:bidi="en-US"/>
        </w:rPr>
        <w:t>Кирзинского сельсовета</w:t>
      </w:r>
      <w:r w:rsidRPr="00E7324E">
        <w:rPr>
          <w:sz w:val="28"/>
          <w:szCs w:val="28"/>
          <w:lang w:eastAsia="ar-SA" w:bidi="en-US"/>
        </w:rPr>
        <w:t xml:space="preserve"> не эксплуатируется, железнодорожный, водный и воздушный транспорт.</w:t>
      </w:r>
    </w:p>
    <w:p w14:paraId="20C28E4C" w14:textId="77777777" w:rsidR="00FE0827" w:rsidRPr="00E7324E" w:rsidRDefault="00FE0827" w:rsidP="00900276">
      <w:pPr>
        <w:spacing w:before="120"/>
        <w:ind w:firstLine="709"/>
        <w:rPr>
          <w:b/>
          <w:sz w:val="28"/>
          <w:szCs w:val="28"/>
          <w:lang w:eastAsia="ar-SA" w:bidi="en-US"/>
        </w:rPr>
      </w:pPr>
      <w:r w:rsidRPr="00E7324E">
        <w:rPr>
          <w:b/>
          <w:sz w:val="28"/>
          <w:szCs w:val="28"/>
          <w:lang w:eastAsia="ar-SA" w:bidi="en-US"/>
        </w:rPr>
        <w:t>Опасности на объектах жизнеобеспечения</w:t>
      </w:r>
    </w:p>
    <w:p w14:paraId="62D9C7C2" w14:textId="77777777" w:rsidR="00FE0827" w:rsidRPr="00E7324E" w:rsidRDefault="00FE0827" w:rsidP="00900276">
      <w:pPr>
        <w:ind w:firstLine="709"/>
        <w:rPr>
          <w:sz w:val="28"/>
          <w:szCs w:val="28"/>
          <w:lang w:eastAsia="ar-SA" w:bidi="en-US"/>
        </w:rPr>
      </w:pPr>
      <w:r w:rsidRPr="00E7324E">
        <w:rPr>
          <w:sz w:val="28"/>
          <w:szCs w:val="28"/>
          <w:lang w:eastAsia="ar-SA" w:bidi="en-US"/>
        </w:rPr>
        <w:t>В период сильных ветров (февраль - март) возможны аварии в системе электроснабжения, основными причинами которых являются:</w:t>
      </w:r>
    </w:p>
    <w:p w14:paraId="57D1489F"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короткие замыкания;</w:t>
      </w:r>
    </w:p>
    <w:p w14:paraId="12DBF23A"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электрические повреждения в муфтах и механические обрывы в кабельных сетях;</w:t>
      </w:r>
    </w:p>
    <w:p w14:paraId="1AE85538"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механические повреждения опор и обрывы проводов на воздушных линиях.</w:t>
      </w:r>
    </w:p>
    <w:p w14:paraId="5E19F705" w14:textId="77777777" w:rsidR="00FE0827" w:rsidRPr="00E7324E" w:rsidRDefault="00FE0827" w:rsidP="00900276">
      <w:pPr>
        <w:ind w:firstLine="709"/>
        <w:rPr>
          <w:sz w:val="28"/>
          <w:szCs w:val="28"/>
          <w:lang w:eastAsia="ar-SA" w:bidi="en-US"/>
        </w:rPr>
      </w:pPr>
      <w:r w:rsidRPr="00E7324E">
        <w:rPr>
          <w:sz w:val="28"/>
          <w:szCs w:val="28"/>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14:paraId="25266511" w14:textId="77777777" w:rsidR="00FE0827" w:rsidRPr="00E7324E" w:rsidRDefault="00FE0827" w:rsidP="00900276">
      <w:pPr>
        <w:ind w:firstLine="709"/>
        <w:rPr>
          <w:sz w:val="28"/>
          <w:szCs w:val="28"/>
          <w:lang w:eastAsia="ar-SA" w:bidi="en-US"/>
        </w:rPr>
      </w:pPr>
      <w:r w:rsidRPr="00E7324E">
        <w:rPr>
          <w:sz w:val="28"/>
          <w:szCs w:val="28"/>
          <w:lang w:eastAsia="ar-SA" w:bidi="en-US"/>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14:paraId="4D000661" w14:textId="77777777" w:rsidR="00FE0827" w:rsidRPr="00E7324E" w:rsidRDefault="00FE0827" w:rsidP="00900276">
      <w:pPr>
        <w:spacing w:before="120"/>
        <w:ind w:firstLine="709"/>
        <w:rPr>
          <w:b/>
          <w:sz w:val="28"/>
          <w:szCs w:val="28"/>
          <w:lang w:eastAsia="ar-SA" w:bidi="en-US"/>
        </w:rPr>
      </w:pPr>
      <w:r w:rsidRPr="00E7324E">
        <w:rPr>
          <w:b/>
          <w:sz w:val="28"/>
          <w:szCs w:val="28"/>
          <w:lang w:eastAsia="ar-SA" w:bidi="en-US"/>
        </w:rPr>
        <w:t>Природные пожары</w:t>
      </w:r>
    </w:p>
    <w:p w14:paraId="1501A2D7" w14:textId="00A89082" w:rsidR="00FE0827" w:rsidRDefault="00900276" w:rsidP="00900276">
      <w:pPr>
        <w:ind w:firstLine="709"/>
        <w:rPr>
          <w:ins w:id="210" w:author="Елисова" w:date="2020-07-29T17:01:00Z"/>
          <w:sz w:val="28"/>
          <w:szCs w:val="28"/>
          <w:lang w:eastAsia="ar-SA" w:bidi="en-US"/>
        </w:rPr>
      </w:pPr>
      <w:r w:rsidRPr="00E7324E">
        <w:rPr>
          <w:sz w:val="28"/>
          <w:szCs w:val="28"/>
          <w:lang w:eastAsia="ar-SA" w:bidi="en-US"/>
        </w:rPr>
        <w:t>В</w:t>
      </w:r>
      <w:r w:rsidR="00FE0827" w:rsidRPr="00E7324E">
        <w:rPr>
          <w:sz w:val="28"/>
          <w:szCs w:val="28"/>
          <w:lang w:eastAsia="ar-SA" w:bidi="en-US"/>
        </w:rPr>
        <w:t>озможно возникновение природных пожаров</w:t>
      </w:r>
      <w:r w:rsidRPr="00E7324E">
        <w:rPr>
          <w:sz w:val="28"/>
          <w:szCs w:val="28"/>
          <w:lang w:eastAsia="ar-SA" w:bidi="en-US"/>
        </w:rPr>
        <w:t xml:space="preserve"> в лесах</w:t>
      </w:r>
      <w:r w:rsidR="00FE0827" w:rsidRPr="00E7324E">
        <w:rPr>
          <w:sz w:val="28"/>
          <w:szCs w:val="28"/>
          <w:lang w:eastAsia="ar-SA" w:bidi="en-US"/>
        </w:rPr>
        <w:t>. Населенные пункты в зону действия опасных факторов природных пожаров не попадают</w:t>
      </w:r>
      <w:ins w:id="211" w:author="Елисова" w:date="2020-07-29T17:01:00Z">
        <w:r w:rsidR="001415EF">
          <w:rPr>
            <w:sz w:val="28"/>
            <w:szCs w:val="28"/>
            <w:lang w:eastAsia="ar-SA" w:bidi="en-US"/>
          </w:rPr>
          <w:t>.</w:t>
        </w:r>
      </w:ins>
    </w:p>
    <w:p w14:paraId="7096E33D" w14:textId="6C153757" w:rsidR="00023804" w:rsidRPr="00E7324E" w:rsidRDefault="00023804" w:rsidP="00900276">
      <w:pPr>
        <w:ind w:firstLine="709"/>
        <w:rPr>
          <w:sz w:val="28"/>
          <w:szCs w:val="28"/>
          <w:lang w:eastAsia="ar-SA" w:bidi="en-US"/>
        </w:rPr>
      </w:pPr>
      <w:ins w:id="212" w:author="Елисова" w:date="2020-07-29T17:01:00Z">
        <w:r w:rsidRPr="00023804">
          <w:rPr>
            <w:sz w:val="28"/>
            <w:szCs w:val="28"/>
            <w:lang w:eastAsia="ar-SA" w:bidi="en-US"/>
          </w:rPr>
          <w:t></w:t>
        </w:r>
        <w:r w:rsidRPr="00023804">
          <w:rPr>
            <w:sz w:val="28"/>
            <w:szCs w:val="28"/>
            <w:lang w:eastAsia="ar-SA" w:bidi="en-US"/>
          </w:rPr>
          <w:tab/>
          <w:t>Основными причинами возникновения природных пожаров будет являться антропогенный фактор (нарушение правил пожарной безопасности, неосторожное обращение с огнем, а порой умышленные поджоги, совершаемые населением) - 81% и сельскохозяйственные палы - 12%.</w:t>
        </w:r>
      </w:ins>
    </w:p>
    <w:p w14:paraId="7AD0BF49" w14:textId="4AC79BF1" w:rsidR="00FE0827" w:rsidRPr="00E7324E" w:rsidRDefault="00900276" w:rsidP="00900276">
      <w:pPr>
        <w:spacing w:before="120"/>
        <w:ind w:firstLine="709"/>
        <w:rPr>
          <w:sz w:val="28"/>
          <w:szCs w:val="28"/>
          <w:lang w:eastAsia="ar-SA" w:bidi="en-US"/>
        </w:rPr>
      </w:pPr>
      <w:r w:rsidRPr="00E7324E">
        <w:rPr>
          <w:b/>
          <w:sz w:val="28"/>
          <w:szCs w:val="28"/>
          <w:lang w:eastAsia="ar-SA" w:bidi="en-US"/>
        </w:rPr>
        <w:t>Основные п</w:t>
      </w:r>
      <w:r w:rsidR="00FE0827" w:rsidRPr="00E7324E">
        <w:rPr>
          <w:b/>
          <w:sz w:val="28"/>
          <w:szCs w:val="28"/>
          <w:lang w:eastAsia="ar-SA" w:bidi="en-US"/>
        </w:rPr>
        <w:t>ричины</w:t>
      </w:r>
      <w:r w:rsidR="00FE0827" w:rsidRPr="00E7324E">
        <w:rPr>
          <w:sz w:val="28"/>
          <w:szCs w:val="28"/>
          <w:lang w:eastAsia="ar-SA" w:bidi="en-US"/>
        </w:rPr>
        <w:t xml:space="preserve"> риска возникновения техногенных чрезвычайных ситуаций:</w:t>
      </w:r>
    </w:p>
    <w:p w14:paraId="354741AA" w14:textId="77777777" w:rsidR="00FE0827" w:rsidRPr="00E7324E" w:rsidRDefault="00FE0827" w:rsidP="00900276">
      <w:pPr>
        <w:ind w:firstLine="709"/>
        <w:rPr>
          <w:sz w:val="28"/>
          <w:szCs w:val="28"/>
          <w:lang w:eastAsia="ar-SA" w:bidi="en-US"/>
        </w:rPr>
      </w:pPr>
      <w:r w:rsidRPr="00E7324E">
        <w:rPr>
          <w:sz w:val="28"/>
          <w:szCs w:val="28"/>
          <w:lang w:eastAsia="ar-SA" w:bidi="en-US"/>
        </w:rPr>
        <w:t>Пожаровзрывоопасные объекты:</w:t>
      </w:r>
    </w:p>
    <w:p w14:paraId="09AEF133" w14:textId="77777777" w:rsidR="00FE0827" w:rsidRPr="00E7324E" w:rsidRDefault="00FE0827" w:rsidP="006834A7">
      <w:pPr>
        <w:pStyle w:val="afff1"/>
        <w:numPr>
          <w:ilvl w:val="0"/>
          <w:numId w:val="9"/>
        </w:numPr>
        <w:rPr>
          <w:sz w:val="28"/>
          <w:szCs w:val="28"/>
          <w:lang w:eastAsia="ar-SA" w:bidi="en-US"/>
        </w:rPr>
      </w:pPr>
      <w:commentRangeStart w:id="213"/>
      <w:r w:rsidRPr="00E7324E">
        <w:rPr>
          <w:sz w:val="28"/>
          <w:szCs w:val="28"/>
          <w:lang w:eastAsia="ar-SA" w:bidi="en-US"/>
        </w:rPr>
        <w:t>сильная изношенность труб газопроводов</w:t>
      </w:r>
      <w:commentRangeEnd w:id="213"/>
      <w:r w:rsidR="00023804">
        <w:rPr>
          <w:rStyle w:val="afff9"/>
        </w:rPr>
        <w:commentReference w:id="213"/>
      </w:r>
      <w:r w:rsidRPr="00E7324E">
        <w:rPr>
          <w:sz w:val="28"/>
          <w:szCs w:val="28"/>
          <w:lang w:eastAsia="ar-SA" w:bidi="en-US"/>
        </w:rPr>
        <w:t>;</w:t>
      </w:r>
    </w:p>
    <w:p w14:paraId="1767EE39"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несанкционированное вмешательство в работу трубопроводов;</w:t>
      </w:r>
    </w:p>
    <w:p w14:paraId="092AB922"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несоблюдение техники безопасности;</w:t>
      </w:r>
    </w:p>
    <w:p w14:paraId="470CF836"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lastRenderedPageBreak/>
        <w:t>непрофессионализм обслуживающего персонала, неумение принимать оптимальные решения в сложной обстановке и в условиях дефицита времени.</w:t>
      </w:r>
    </w:p>
    <w:p w14:paraId="118FB3B9" w14:textId="77777777" w:rsidR="003E40BA" w:rsidRDefault="003E40BA" w:rsidP="00900276">
      <w:pPr>
        <w:ind w:firstLine="709"/>
        <w:rPr>
          <w:sz w:val="28"/>
          <w:szCs w:val="28"/>
          <w:lang w:eastAsia="ar-SA" w:bidi="en-US"/>
        </w:rPr>
      </w:pPr>
    </w:p>
    <w:p w14:paraId="6DECECB6" w14:textId="77777777" w:rsidR="003E40BA" w:rsidRDefault="003E40BA" w:rsidP="00900276">
      <w:pPr>
        <w:ind w:firstLine="709"/>
        <w:rPr>
          <w:sz w:val="28"/>
          <w:szCs w:val="28"/>
          <w:lang w:eastAsia="ar-SA" w:bidi="en-US"/>
        </w:rPr>
      </w:pPr>
    </w:p>
    <w:p w14:paraId="579B058F" w14:textId="66CD52C3" w:rsidR="00FE0827" w:rsidRPr="00E7324E" w:rsidRDefault="00FE0827" w:rsidP="00900276">
      <w:pPr>
        <w:ind w:firstLine="709"/>
        <w:rPr>
          <w:sz w:val="28"/>
          <w:szCs w:val="28"/>
          <w:lang w:eastAsia="ar-SA" w:bidi="en-US"/>
        </w:rPr>
      </w:pPr>
      <w:r w:rsidRPr="00E7324E">
        <w:rPr>
          <w:sz w:val="28"/>
          <w:szCs w:val="28"/>
          <w:lang w:eastAsia="ar-SA" w:bidi="en-US"/>
        </w:rPr>
        <w:t>Транспорт:</w:t>
      </w:r>
    </w:p>
    <w:p w14:paraId="0587D86D"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несоблюдение техники безопасности при перевозке горючих и взрывоопасных веществ.</w:t>
      </w:r>
    </w:p>
    <w:p w14:paraId="4786886B" w14:textId="77777777" w:rsidR="00FE0827" w:rsidRPr="00E7324E" w:rsidRDefault="00FE0827" w:rsidP="00900276">
      <w:pPr>
        <w:ind w:firstLine="709"/>
        <w:rPr>
          <w:sz w:val="28"/>
          <w:szCs w:val="28"/>
          <w:lang w:eastAsia="ar-SA" w:bidi="en-US"/>
        </w:rPr>
      </w:pPr>
      <w:r w:rsidRPr="00E7324E">
        <w:rPr>
          <w:sz w:val="28"/>
          <w:szCs w:val="28"/>
          <w:lang w:eastAsia="ar-SA" w:bidi="en-US"/>
        </w:rPr>
        <w:t>Опасности на объектах жизнеобеспечения:</w:t>
      </w:r>
    </w:p>
    <w:p w14:paraId="0F2C3AE7"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технический износ оборудования и котлов.</w:t>
      </w:r>
    </w:p>
    <w:p w14:paraId="2EDC7514" w14:textId="77777777" w:rsidR="00FE0827" w:rsidRPr="00E7324E" w:rsidRDefault="00FE0827" w:rsidP="00900276">
      <w:pPr>
        <w:ind w:firstLine="709"/>
        <w:rPr>
          <w:sz w:val="28"/>
          <w:szCs w:val="28"/>
          <w:lang w:eastAsia="ar-SA" w:bidi="en-US"/>
        </w:rPr>
      </w:pPr>
      <w:r w:rsidRPr="00E7324E">
        <w:rPr>
          <w:sz w:val="28"/>
          <w:szCs w:val="28"/>
          <w:lang w:eastAsia="ar-SA" w:bidi="en-US"/>
        </w:rPr>
        <w:t>Природные пожары:</w:t>
      </w:r>
    </w:p>
    <w:p w14:paraId="5A844CD7"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самовозгорание;</w:t>
      </w:r>
    </w:p>
    <w:p w14:paraId="2084C660" w14:textId="30452B66" w:rsidR="00FE0827" w:rsidRPr="00E7324E" w:rsidRDefault="00900276" w:rsidP="006834A7">
      <w:pPr>
        <w:pStyle w:val="afff1"/>
        <w:numPr>
          <w:ilvl w:val="0"/>
          <w:numId w:val="9"/>
        </w:numPr>
        <w:rPr>
          <w:sz w:val="28"/>
          <w:szCs w:val="28"/>
          <w:lang w:eastAsia="ar-SA" w:bidi="en-US"/>
        </w:rPr>
      </w:pPr>
      <w:r w:rsidRPr="00E7324E">
        <w:rPr>
          <w:sz w:val="28"/>
          <w:szCs w:val="28"/>
          <w:lang w:eastAsia="ar-SA" w:bidi="en-US"/>
        </w:rPr>
        <w:t>н</w:t>
      </w:r>
      <w:r w:rsidR="00FE0827" w:rsidRPr="00E7324E">
        <w:rPr>
          <w:sz w:val="28"/>
          <w:szCs w:val="28"/>
          <w:lang w:eastAsia="ar-SA" w:bidi="en-US"/>
        </w:rPr>
        <w:t>еосторожное обращение с огнём.</w:t>
      </w:r>
    </w:p>
    <w:p w14:paraId="20BB046E" w14:textId="77777777" w:rsidR="00FE0827" w:rsidRPr="00E7324E" w:rsidRDefault="00FE0827" w:rsidP="006834A7">
      <w:pPr>
        <w:pStyle w:val="2"/>
        <w:numPr>
          <w:ilvl w:val="1"/>
          <w:numId w:val="4"/>
        </w:numPr>
        <w:ind w:left="0" w:firstLine="0"/>
        <w:rPr>
          <w:i w:val="0"/>
          <w:sz w:val="28"/>
        </w:rPr>
      </w:pPr>
      <w:bookmarkStart w:id="214" w:name="_Toc45115284"/>
      <w:r w:rsidRPr="00E7324E">
        <w:rPr>
          <w:i w:val="0"/>
          <w:sz w:val="28"/>
        </w:rPr>
        <w:t>Мероприятия по предупреждению чрезвычайных ситуаций</w:t>
      </w:r>
      <w:bookmarkEnd w:id="214"/>
    </w:p>
    <w:p w14:paraId="41A5A23D" w14:textId="1572E77A" w:rsidR="00FE0827" w:rsidRPr="00E7324E" w:rsidRDefault="00FE0827" w:rsidP="00900276">
      <w:pPr>
        <w:spacing w:before="120"/>
        <w:ind w:firstLine="709"/>
        <w:rPr>
          <w:b/>
          <w:sz w:val="28"/>
          <w:szCs w:val="28"/>
          <w:lang w:eastAsia="ar-SA" w:bidi="en-US"/>
        </w:rPr>
      </w:pPr>
      <w:r w:rsidRPr="00E7324E">
        <w:rPr>
          <w:b/>
          <w:sz w:val="28"/>
          <w:szCs w:val="28"/>
          <w:lang w:eastAsia="ar-SA" w:bidi="en-US"/>
        </w:rPr>
        <w:t>Мероприятия</w:t>
      </w:r>
      <w:r w:rsidR="006F747B" w:rsidRPr="00E7324E">
        <w:rPr>
          <w:b/>
          <w:sz w:val="28"/>
          <w:szCs w:val="28"/>
          <w:lang w:eastAsia="ar-SA" w:bidi="en-US"/>
        </w:rPr>
        <w:t xml:space="preserve"> </w:t>
      </w:r>
      <w:r w:rsidRPr="00E7324E">
        <w:rPr>
          <w:b/>
          <w:sz w:val="28"/>
          <w:szCs w:val="28"/>
          <w:lang w:eastAsia="ar-SA" w:bidi="en-US"/>
        </w:rPr>
        <w:t>по борьбе с лесными пожарами</w:t>
      </w:r>
    </w:p>
    <w:p w14:paraId="0385800D" w14:textId="77777777" w:rsidR="00900276" w:rsidRPr="00E7324E" w:rsidRDefault="00900276" w:rsidP="00900276">
      <w:pPr>
        <w:ind w:firstLine="709"/>
        <w:rPr>
          <w:rFonts w:cs="Arial"/>
          <w:bCs/>
          <w:sz w:val="28"/>
          <w:szCs w:val="28"/>
        </w:rPr>
      </w:pPr>
      <w:r w:rsidRPr="00E7324E">
        <w:rPr>
          <w:rFonts w:cs="Arial"/>
          <w:bCs/>
          <w:sz w:val="28"/>
          <w:szCs w:val="28"/>
        </w:rPr>
        <w:t xml:space="preserve">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w:t>
      </w:r>
      <w:r w:rsidRPr="00E7324E">
        <w:rPr>
          <w:sz w:val="28"/>
          <w:szCs w:val="28"/>
          <w:lang w:eastAsia="ar-SA" w:bidi="en-US"/>
        </w:rPr>
        <w:t>пожарами</w:t>
      </w:r>
      <w:r w:rsidRPr="00E7324E">
        <w:rPr>
          <w:rFonts w:cs="Arial"/>
          <w:bCs/>
          <w:sz w:val="28"/>
          <w:szCs w:val="28"/>
        </w:rPr>
        <w:t xml:space="preserve"> во многом зависит от их своевременного обнаружения и быстрого принятия мер по их ограничению и ликвидации.</w:t>
      </w:r>
    </w:p>
    <w:p w14:paraId="338E2347" w14:textId="77777777" w:rsidR="00900276" w:rsidRPr="00E7324E" w:rsidRDefault="00900276" w:rsidP="00900276">
      <w:pPr>
        <w:ind w:firstLine="709"/>
        <w:rPr>
          <w:sz w:val="28"/>
          <w:szCs w:val="28"/>
          <w:lang w:eastAsia="ar-SA" w:bidi="en-US"/>
        </w:rPr>
      </w:pPr>
      <w:r w:rsidRPr="00E7324E">
        <w:rPr>
          <w:sz w:val="28"/>
          <w:szCs w:val="28"/>
          <w:lang w:eastAsia="ar-SA" w:bidi="en-US"/>
        </w:rPr>
        <w:t xml:space="preserve">Основными функциями системы обеспечения пожарной безопасности являются: </w:t>
      </w:r>
    </w:p>
    <w:p w14:paraId="6EEC293E"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нормативное правовое регулирование и осуществление государственных мер в области пожарной безопасности; </w:t>
      </w:r>
    </w:p>
    <w:p w14:paraId="74F7102E"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создание пожарной охраны и организация ее деятельности; </w:t>
      </w:r>
    </w:p>
    <w:p w14:paraId="45349AD7"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разработка и осуществление мер пожарной безопасности; </w:t>
      </w:r>
    </w:p>
    <w:p w14:paraId="0E24F3C3"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реализация прав, обязанностей и ответственности в области пожарной безопасности; </w:t>
      </w:r>
    </w:p>
    <w:p w14:paraId="3AA84885"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проведение противопожарной пропаганды и обучение населения мерам пожарной безопасности; </w:t>
      </w:r>
    </w:p>
    <w:p w14:paraId="64F2F77F"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содействие деятельности добровольных пожарных, привлечение населения к обеспечению пожарной безопасности; </w:t>
      </w:r>
    </w:p>
    <w:p w14:paraId="580DB387"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научно-техническое обеспечение пожарной безопасности; </w:t>
      </w:r>
    </w:p>
    <w:p w14:paraId="20AD2D91"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информационное обеспечение в области пожарной безопасности; </w:t>
      </w:r>
    </w:p>
    <w:p w14:paraId="2EB9E041"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осуществление государственного пожарного надзора и других контрольных функций по обеспечению пожарной безопасности; </w:t>
      </w:r>
    </w:p>
    <w:p w14:paraId="2BDCE984"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производство пожарно-технической продукции; </w:t>
      </w:r>
    </w:p>
    <w:p w14:paraId="54F746DE"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выполнение работ и оказание услуг в области пожарной безопасности; </w:t>
      </w:r>
    </w:p>
    <w:p w14:paraId="2D668B4A"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lastRenderedPageBreak/>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14:paraId="51FA6B27"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тушение пожаров и проведение аварийно-спасательных работ; </w:t>
      </w:r>
    </w:p>
    <w:p w14:paraId="0EED85C5"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учет пожаров и их последствий; </w:t>
      </w:r>
    </w:p>
    <w:p w14:paraId="49319ECC"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установление особого противопожарного режима.</w:t>
      </w:r>
    </w:p>
    <w:p w14:paraId="0FA5D5D9" w14:textId="77777777" w:rsidR="00900276" w:rsidRPr="00E7324E" w:rsidRDefault="00900276" w:rsidP="00900276">
      <w:pPr>
        <w:ind w:firstLine="709"/>
        <w:rPr>
          <w:sz w:val="28"/>
          <w:szCs w:val="28"/>
          <w:lang w:eastAsia="ar-SA" w:bidi="en-US"/>
        </w:rPr>
      </w:pPr>
      <w:r w:rsidRPr="00E7324E">
        <w:rPr>
          <w:sz w:val="28"/>
          <w:szCs w:val="28"/>
          <w:lang w:eastAsia="ar-SA" w:bidi="en-US"/>
        </w:rPr>
        <w:t>Для выполнения этих функций система обеспечения пожарной безопасности состоит из нескольких элементов:</w:t>
      </w:r>
    </w:p>
    <w:p w14:paraId="6809A239"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органы государственной власти;</w:t>
      </w:r>
    </w:p>
    <w:p w14:paraId="54A14DFB"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органы местного самоуправления;</w:t>
      </w:r>
    </w:p>
    <w:p w14:paraId="4B3977E4" w14:textId="77777777" w:rsidR="00900276" w:rsidRPr="00E7324E" w:rsidRDefault="00900276" w:rsidP="006834A7">
      <w:pPr>
        <w:pStyle w:val="afff1"/>
        <w:numPr>
          <w:ilvl w:val="0"/>
          <w:numId w:val="9"/>
        </w:numPr>
        <w:rPr>
          <w:sz w:val="28"/>
          <w:szCs w:val="28"/>
          <w:lang w:eastAsia="ar-SA" w:bidi="en-US"/>
        </w:rPr>
      </w:pPr>
      <w:r w:rsidRPr="00E7324E">
        <w:rPr>
          <w:sz w:val="28"/>
          <w:szCs w:val="28"/>
          <w:lang w:eastAsia="ar-SA" w:bidi="en-US"/>
        </w:rPr>
        <w:t xml:space="preserve">организации, граждане, принимающие участие в обеспечении пожарной безопасности в соответствии с законодательством Российской Федерации. </w:t>
      </w:r>
    </w:p>
    <w:p w14:paraId="76B93A45" w14:textId="77777777" w:rsidR="00900276" w:rsidRPr="00E7324E" w:rsidRDefault="00900276" w:rsidP="00900276">
      <w:pPr>
        <w:ind w:firstLine="709"/>
        <w:rPr>
          <w:rFonts w:cs="Arial"/>
          <w:bCs/>
          <w:sz w:val="28"/>
          <w:szCs w:val="28"/>
        </w:rPr>
      </w:pPr>
      <w:r w:rsidRPr="00E7324E">
        <w:rPr>
          <w:sz w:val="28"/>
          <w:szCs w:val="28"/>
          <w:lang w:eastAsia="ar-SA" w:bidi="en-US"/>
        </w:rPr>
        <w:t>Достижение</w:t>
      </w:r>
      <w:r w:rsidRPr="00E7324E">
        <w:rPr>
          <w:rFonts w:cs="Arial"/>
          <w:bCs/>
          <w:sz w:val="28"/>
          <w:szCs w:val="28"/>
        </w:rPr>
        <w:t xml:space="preserve"> заданного уровня пожарной безопасности достигается комплексом организационных и технических решений.</w:t>
      </w:r>
    </w:p>
    <w:p w14:paraId="178CE1BA" w14:textId="4A824955" w:rsidR="00900276" w:rsidRPr="00E7324E" w:rsidRDefault="00900276" w:rsidP="00900276">
      <w:pPr>
        <w:ind w:firstLine="709"/>
        <w:rPr>
          <w:rFonts w:cs="Arial"/>
          <w:bCs/>
          <w:sz w:val="28"/>
          <w:szCs w:val="28"/>
        </w:rPr>
      </w:pPr>
      <w:r w:rsidRPr="00E7324E">
        <w:rPr>
          <w:sz w:val="28"/>
          <w:szCs w:val="28"/>
        </w:rPr>
        <w:t xml:space="preserve">Объекты обеспечения пожарной безопасности </w:t>
      </w:r>
      <w:r w:rsidR="00C56EFA" w:rsidRPr="00E7324E">
        <w:rPr>
          <w:rFonts w:cs="Arial"/>
          <w:bCs/>
          <w:sz w:val="28"/>
          <w:szCs w:val="28"/>
        </w:rPr>
        <w:t>Кирзинского</w:t>
      </w:r>
      <w:r w:rsidR="00AE5C14" w:rsidRPr="00E7324E">
        <w:rPr>
          <w:rFonts w:cs="Arial"/>
          <w:bCs/>
          <w:sz w:val="28"/>
          <w:szCs w:val="28"/>
        </w:rPr>
        <w:t xml:space="preserve"> </w:t>
      </w:r>
      <w:r w:rsidR="002B5F74" w:rsidRPr="00E7324E">
        <w:rPr>
          <w:rFonts w:cs="Arial"/>
          <w:bCs/>
          <w:sz w:val="28"/>
          <w:szCs w:val="28"/>
        </w:rPr>
        <w:t>сельсовета</w:t>
      </w:r>
      <w:r w:rsidRPr="00E7324E">
        <w:rPr>
          <w:rFonts w:cs="Arial"/>
          <w:bCs/>
          <w:sz w:val="28"/>
          <w:szCs w:val="28"/>
        </w:rPr>
        <w:t xml:space="preserve"> </w:t>
      </w:r>
      <w:r w:rsidRPr="00E7324E">
        <w:rPr>
          <w:sz w:val="28"/>
          <w:szCs w:val="28"/>
        </w:rPr>
        <w:t xml:space="preserve">– ГУ </w:t>
      </w:r>
      <w:r w:rsidR="000520EA" w:rsidRPr="00E7324E">
        <w:rPr>
          <w:sz w:val="28"/>
          <w:szCs w:val="28"/>
          <w:lang w:eastAsia="ar-SA" w:bidi="en-US"/>
        </w:rPr>
        <w:t>МЧС Рос</w:t>
      </w:r>
      <w:r w:rsidR="003A7CCD" w:rsidRPr="00E7324E">
        <w:rPr>
          <w:sz w:val="28"/>
          <w:szCs w:val="28"/>
          <w:lang w:eastAsia="ar-SA" w:bidi="en-US"/>
        </w:rPr>
        <w:t>с</w:t>
      </w:r>
      <w:r w:rsidR="000520EA" w:rsidRPr="00E7324E">
        <w:rPr>
          <w:sz w:val="28"/>
          <w:szCs w:val="28"/>
          <w:lang w:eastAsia="ar-SA" w:bidi="en-US"/>
        </w:rPr>
        <w:t>ии по Новосибирской области</w:t>
      </w:r>
      <w:r w:rsidRPr="00E7324E">
        <w:rPr>
          <w:sz w:val="28"/>
          <w:szCs w:val="28"/>
        </w:rPr>
        <w:t xml:space="preserve"> </w:t>
      </w:r>
      <w:r w:rsidR="000520EA" w:rsidRPr="00E7324E">
        <w:rPr>
          <w:sz w:val="28"/>
          <w:szCs w:val="28"/>
        </w:rPr>
        <w:t xml:space="preserve">пожарное депо в </w:t>
      </w:r>
      <w:r w:rsidR="00A92537" w:rsidRPr="00E7324E">
        <w:rPr>
          <w:sz w:val="28"/>
          <w:szCs w:val="28"/>
        </w:rPr>
        <w:t>с. Кирза</w:t>
      </w:r>
      <w:r w:rsidRPr="00E7324E">
        <w:rPr>
          <w:sz w:val="28"/>
          <w:szCs w:val="28"/>
        </w:rPr>
        <w:t>.</w:t>
      </w:r>
    </w:p>
    <w:p w14:paraId="6D6EFA08" w14:textId="77777777" w:rsidR="00FE0827" w:rsidRPr="00E7324E" w:rsidRDefault="00FE0827" w:rsidP="00900276">
      <w:pPr>
        <w:spacing w:before="120"/>
        <w:ind w:firstLine="709"/>
        <w:rPr>
          <w:b/>
          <w:sz w:val="28"/>
          <w:szCs w:val="28"/>
          <w:lang w:eastAsia="ar-SA" w:bidi="en-US"/>
        </w:rPr>
      </w:pPr>
      <w:r w:rsidRPr="00E7324E">
        <w:rPr>
          <w:b/>
          <w:sz w:val="28"/>
          <w:szCs w:val="28"/>
          <w:lang w:eastAsia="ar-SA" w:bidi="en-US"/>
        </w:rPr>
        <w:t>Мероприятия по защите территории от опасных техногенных процессов и чрезвычайных ситуаций</w:t>
      </w:r>
    </w:p>
    <w:p w14:paraId="557AE3EA" w14:textId="77777777" w:rsidR="00FE0827" w:rsidRPr="00E7324E" w:rsidRDefault="00FE0827" w:rsidP="00900276">
      <w:pPr>
        <w:ind w:firstLine="709"/>
        <w:rPr>
          <w:sz w:val="28"/>
          <w:szCs w:val="28"/>
        </w:rPr>
      </w:pPr>
      <w:r w:rsidRPr="00E7324E">
        <w:rPr>
          <w:sz w:val="28"/>
          <w:szCs w:val="28"/>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14:paraId="66866E22" w14:textId="77777777" w:rsidR="00FE0827" w:rsidRPr="00E7324E" w:rsidRDefault="00FE0827" w:rsidP="00900276">
      <w:pPr>
        <w:ind w:firstLine="709"/>
        <w:rPr>
          <w:sz w:val="28"/>
          <w:szCs w:val="28"/>
        </w:rPr>
      </w:pPr>
      <w:r w:rsidRPr="00E7324E">
        <w:rPr>
          <w:sz w:val="28"/>
          <w:szCs w:val="28"/>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14:paraId="4E3BFE4B"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мониторинг и прогнозирование чрезвычайных ситуаций;</w:t>
      </w:r>
    </w:p>
    <w:p w14:paraId="6E976B52"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рациональное размещение производительных сил по территории района с учетом природной и техногенной безопасности;</w:t>
      </w:r>
    </w:p>
    <w:p w14:paraId="41FD0E18"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14:paraId="24127860"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14:paraId="73A0C38D"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lastRenderedPageBreak/>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14:paraId="797AFFC4"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подготовка объектов экономики и систем жизнеобеспечения населения к работе в условиях чрезвычайных ситуаций;</w:t>
      </w:r>
    </w:p>
    <w:p w14:paraId="7EB2F2AB"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декларирование промышленной безопасности;</w:t>
      </w:r>
    </w:p>
    <w:p w14:paraId="32147CB0"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лицензирование деятельности опасных производственных объектов;</w:t>
      </w:r>
    </w:p>
    <w:p w14:paraId="57003B6F"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страхование ответственности за причинение вреда при эксплуатации опасного производственного объекта;</w:t>
      </w:r>
    </w:p>
    <w:p w14:paraId="3EF506D0"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проведение государственной экспертизы в области предупреждения чрезвычайных ситуаций;</w:t>
      </w:r>
    </w:p>
    <w:p w14:paraId="59132C35"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государственный надзор и контроль по вопросам природной и техногенной безопасности;</w:t>
      </w:r>
    </w:p>
    <w:p w14:paraId="4F93D481"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информирование населения о потенциальных природных и техногенных угрозах на территории проживания;</w:t>
      </w:r>
    </w:p>
    <w:p w14:paraId="754C3E3D"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подготовка населения в области защиты от чрезвычайных ситуаций.</w:t>
      </w:r>
    </w:p>
    <w:p w14:paraId="08FCA126" w14:textId="77777777" w:rsidR="00FE0827" w:rsidRPr="00E7324E" w:rsidRDefault="00FE0827" w:rsidP="00900276">
      <w:pPr>
        <w:ind w:firstLine="709"/>
        <w:rPr>
          <w:sz w:val="28"/>
          <w:szCs w:val="28"/>
        </w:rPr>
      </w:pPr>
      <w:r w:rsidRPr="00E7324E">
        <w:rPr>
          <w:sz w:val="28"/>
          <w:szCs w:val="28"/>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14:paraId="5EBEF35D" w14:textId="77777777" w:rsidR="00FE0827" w:rsidRPr="00E7324E" w:rsidRDefault="00FE0827" w:rsidP="00900276">
      <w:pPr>
        <w:ind w:firstLine="709"/>
        <w:rPr>
          <w:sz w:val="28"/>
          <w:szCs w:val="28"/>
        </w:rPr>
      </w:pPr>
      <w:r w:rsidRPr="00E7324E">
        <w:rPr>
          <w:sz w:val="28"/>
          <w:szCs w:val="28"/>
        </w:rPr>
        <w:t>На взрывоопасных и пожароопасных объектах экономики необходимо осуществлять:</w:t>
      </w:r>
    </w:p>
    <w:p w14:paraId="5E8B1857"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строительство и ремонт пожарных водоемов;</w:t>
      </w:r>
    </w:p>
    <w:p w14:paraId="1931AE7B"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установку систем пожарной сигнализации;</w:t>
      </w:r>
    </w:p>
    <w:p w14:paraId="21FF553D"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монтаж автоматических установок пожаротушения;</w:t>
      </w:r>
    </w:p>
    <w:p w14:paraId="5B75D39C"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обеспечение исправности электропроводки и электрооборудования;</w:t>
      </w:r>
    </w:p>
    <w:p w14:paraId="5243E854"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соблюдение технологических норм перевозки и хранения взрывчатых и горючих веществ;</w:t>
      </w:r>
    </w:p>
    <w:p w14:paraId="1234C47F" w14:textId="77777777" w:rsidR="00FE0827" w:rsidRPr="00E7324E" w:rsidRDefault="00FE0827" w:rsidP="006834A7">
      <w:pPr>
        <w:pStyle w:val="afff1"/>
        <w:numPr>
          <w:ilvl w:val="0"/>
          <w:numId w:val="9"/>
        </w:numPr>
        <w:rPr>
          <w:sz w:val="28"/>
          <w:szCs w:val="28"/>
          <w:lang w:eastAsia="ar-SA" w:bidi="en-US"/>
        </w:rPr>
      </w:pPr>
      <w:r w:rsidRPr="00E7324E">
        <w:rPr>
          <w:sz w:val="28"/>
          <w:szCs w:val="28"/>
          <w:lang w:eastAsia="ar-SA" w:bidi="en-US"/>
        </w:rPr>
        <w:t>профилактическую работу среди населения;</w:t>
      </w:r>
    </w:p>
    <w:p w14:paraId="0D62F7C8" w14:textId="77777777" w:rsidR="00FE0827" w:rsidRPr="00E7324E" w:rsidRDefault="00FE0827" w:rsidP="006834A7">
      <w:pPr>
        <w:pStyle w:val="afff1"/>
        <w:numPr>
          <w:ilvl w:val="0"/>
          <w:numId w:val="9"/>
        </w:numPr>
        <w:rPr>
          <w:sz w:val="28"/>
          <w:szCs w:val="28"/>
        </w:rPr>
      </w:pPr>
      <w:r w:rsidRPr="00E7324E">
        <w:rPr>
          <w:sz w:val="28"/>
          <w:szCs w:val="28"/>
          <w:lang w:eastAsia="ar-SA" w:bidi="en-US"/>
        </w:rPr>
        <w:t>поддержание</w:t>
      </w:r>
      <w:r w:rsidRPr="00E7324E">
        <w:rPr>
          <w:sz w:val="28"/>
          <w:szCs w:val="28"/>
        </w:rPr>
        <w:t xml:space="preserve"> в готовности противопожарных формирований.</w:t>
      </w:r>
    </w:p>
    <w:p w14:paraId="28C87D9D" w14:textId="77777777" w:rsidR="00FE0827" w:rsidRPr="00E7324E" w:rsidRDefault="00FE0827" w:rsidP="00900276">
      <w:pPr>
        <w:ind w:firstLine="709"/>
        <w:rPr>
          <w:sz w:val="28"/>
          <w:szCs w:val="28"/>
        </w:rPr>
      </w:pPr>
      <w:r w:rsidRPr="00E7324E">
        <w:rPr>
          <w:sz w:val="28"/>
          <w:szCs w:val="28"/>
        </w:rPr>
        <w:lastRenderedPageBreak/>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14:paraId="65764D9F" w14:textId="3A15EF44" w:rsidR="00CD6289" w:rsidRPr="00E7324E" w:rsidRDefault="00CD6289" w:rsidP="00704E4B">
      <w:pPr>
        <w:spacing w:line="238" w:lineRule="auto"/>
        <w:ind w:left="20" w:firstLine="567"/>
        <w:rPr>
          <w:rFonts w:eastAsiaTheme="majorEastAsia" w:cstheme="majorBidi"/>
          <w:b/>
          <w:bCs/>
          <w:caps/>
          <w:sz w:val="28"/>
          <w:szCs w:val="28"/>
          <w:lang w:eastAsia="ar-SA" w:bidi="en-US"/>
        </w:rPr>
      </w:pPr>
      <w:r w:rsidRPr="00E7324E">
        <w:rPr>
          <w:sz w:val="28"/>
          <w:lang w:eastAsia="ar-SA" w:bidi="en-US"/>
        </w:rPr>
        <w:br w:type="page"/>
      </w:r>
    </w:p>
    <w:p w14:paraId="068CB84A" w14:textId="5022185A" w:rsidR="006576E2" w:rsidRPr="00E7324E" w:rsidRDefault="00CD6289" w:rsidP="002D2B7D">
      <w:pPr>
        <w:pStyle w:val="1"/>
        <w:rPr>
          <w:sz w:val="28"/>
          <w:shd w:val="clear" w:color="auto" w:fill="FFFFFF"/>
        </w:rPr>
      </w:pPr>
      <w:bookmarkStart w:id="215" w:name="_Toc45115285"/>
      <w:r w:rsidRPr="00E7324E">
        <w:rPr>
          <w:sz w:val="28"/>
          <w:lang w:eastAsia="ar-SA" w:bidi="en-US"/>
        </w:rPr>
        <w:lastRenderedPageBreak/>
        <w:t>7</w:t>
      </w:r>
      <w:r w:rsidR="002D2B7D" w:rsidRPr="00E7324E">
        <w:rPr>
          <w:sz w:val="28"/>
          <w:lang w:eastAsia="ar-SA" w:bidi="en-US"/>
        </w:rPr>
        <w:t>. П</w:t>
      </w:r>
      <w:r w:rsidR="006576E2" w:rsidRPr="00E7324E">
        <w:rPr>
          <w:sz w:val="28"/>
          <w:shd w:val="clear" w:color="auto" w:fill="FFFFFF"/>
        </w:rPr>
        <w:t xml:space="preserve">еречень земельных участков, </w:t>
      </w:r>
      <w:r w:rsidR="00BF2822" w:rsidRPr="00E7324E">
        <w:rPr>
          <w:sz w:val="28"/>
          <w:shd w:val="clear" w:color="auto" w:fill="FFFFFF"/>
        </w:rPr>
        <w:t>которые включаются в границы населенных пунктов, входящих в состав поселения, или исключаются из их границ</w:t>
      </w:r>
      <w:bookmarkEnd w:id="215"/>
    </w:p>
    <w:bookmarkEnd w:id="204"/>
    <w:p w14:paraId="4C2CF320" w14:textId="11F904E9" w:rsidR="00C340E9" w:rsidRDefault="00C340E9" w:rsidP="00C340E9">
      <w:pPr>
        <w:ind w:firstLine="709"/>
        <w:rPr>
          <w:ins w:id="216" w:author="Елисова" w:date="2020-07-29T17:03:00Z"/>
          <w:sz w:val="28"/>
          <w:szCs w:val="28"/>
          <w:lang w:eastAsia="ar-SA" w:bidi="en-US"/>
        </w:rPr>
      </w:pPr>
      <w:r w:rsidRPr="00AC0BA5">
        <w:rPr>
          <w:sz w:val="28"/>
          <w:szCs w:val="28"/>
          <w:lang w:eastAsia="ar-SA" w:bidi="en-US"/>
        </w:rPr>
        <w:t xml:space="preserve">Проектом предлагается </w:t>
      </w:r>
      <w:r>
        <w:rPr>
          <w:sz w:val="28"/>
          <w:szCs w:val="28"/>
          <w:lang w:eastAsia="ar-SA" w:bidi="en-US"/>
        </w:rPr>
        <w:t xml:space="preserve">уменьшение площади в с. Кирза </w:t>
      </w:r>
      <w:r w:rsidRPr="00C340E9">
        <w:rPr>
          <w:sz w:val="28"/>
          <w:szCs w:val="28"/>
          <w:lang w:eastAsia="ar-SA" w:bidi="en-US"/>
        </w:rPr>
        <w:t>за счет</w:t>
      </w:r>
      <w:r>
        <w:rPr>
          <w:sz w:val="28"/>
          <w:szCs w:val="28"/>
          <w:lang w:eastAsia="ar-SA" w:bidi="en-US"/>
        </w:rPr>
        <w:t xml:space="preserve"> </w:t>
      </w:r>
      <w:r w:rsidRPr="00C340E9">
        <w:rPr>
          <w:sz w:val="28"/>
          <w:szCs w:val="28"/>
          <w:lang w:eastAsia="ar-SA" w:bidi="en-US"/>
        </w:rPr>
        <w:t>выдела 62, 72 квартала 12, выдела 79 квартала 15, выдела 76-79, 80-82 кв</w:t>
      </w:r>
      <w:r>
        <w:rPr>
          <w:sz w:val="28"/>
          <w:szCs w:val="28"/>
          <w:lang w:eastAsia="ar-SA" w:bidi="en-US"/>
        </w:rPr>
        <w:t>артала 10 совхоза "Кирзинский" Алеусского лесохозяйственного</w:t>
      </w:r>
      <w:r w:rsidRPr="00C340E9">
        <w:rPr>
          <w:sz w:val="28"/>
          <w:szCs w:val="28"/>
          <w:lang w:eastAsia="ar-SA" w:bidi="en-US"/>
        </w:rPr>
        <w:t xml:space="preserve"> </w:t>
      </w:r>
      <w:r>
        <w:rPr>
          <w:sz w:val="28"/>
          <w:szCs w:val="28"/>
          <w:lang w:eastAsia="ar-SA" w:bidi="en-US"/>
        </w:rPr>
        <w:t>у</w:t>
      </w:r>
      <w:r w:rsidRPr="00C340E9">
        <w:rPr>
          <w:sz w:val="28"/>
          <w:szCs w:val="28"/>
          <w:lang w:eastAsia="ar-SA" w:bidi="en-US"/>
        </w:rPr>
        <w:t>частка</w:t>
      </w:r>
      <w:r>
        <w:rPr>
          <w:sz w:val="28"/>
          <w:szCs w:val="28"/>
          <w:lang w:eastAsia="ar-SA" w:bidi="en-US"/>
        </w:rPr>
        <w:t xml:space="preserve"> и в </w:t>
      </w:r>
      <w:del w:id="217" w:author="Елисова" w:date="2020-07-29T17:02:00Z">
        <w:r w:rsidDel="00023804">
          <w:rPr>
            <w:sz w:val="28"/>
            <w:szCs w:val="28"/>
            <w:lang w:eastAsia="ar-SA" w:bidi="en-US"/>
          </w:rPr>
          <w:delText>пос</w:delText>
        </w:r>
      </w:del>
      <w:ins w:id="218" w:author="Елисова" w:date="2020-07-29T17:02:00Z">
        <w:r w:rsidR="00023804">
          <w:rPr>
            <w:sz w:val="28"/>
            <w:szCs w:val="28"/>
            <w:lang w:eastAsia="ar-SA" w:bidi="en-US"/>
          </w:rPr>
          <w:t>д</w:t>
        </w:r>
      </w:ins>
      <w:r>
        <w:rPr>
          <w:sz w:val="28"/>
          <w:szCs w:val="28"/>
          <w:lang w:eastAsia="ar-SA" w:bidi="en-US"/>
        </w:rPr>
        <w:t xml:space="preserve">. </w:t>
      </w:r>
      <w:r w:rsidRPr="00C340E9">
        <w:rPr>
          <w:sz w:val="28"/>
          <w:szCs w:val="28"/>
          <w:lang w:eastAsia="ar-SA" w:bidi="en-US"/>
        </w:rPr>
        <w:t>Черемшанка</w:t>
      </w:r>
      <w:r>
        <w:rPr>
          <w:sz w:val="28"/>
          <w:szCs w:val="28"/>
          <w:lang w:eastAsia="ar-SA" w:bidi="en-US"/>
        </w:rPr>
        <w:t xml:space="preserve"> </w:t>
      </w:r>
      <w:r w:rsidRPr="00C340E9">
        <w:rPr>
          <w:sz w:val="28"/>
          <w:szCs w:val="28"/>
          <w:lang w:eastAsia="ar-SA" w:bidi="en-US"/>
        </w:rPr>
        <w:t xml:space="preserve">уменьшение </w:t>
      </w:r>
      <w:r>
        <w:rPr>
          <w:sz w:val="28"/>
          <w:szCs w:val="28"/>
          <w:lang w:eastAsia="ar-SA" w:bidi="en-US"/>
        </w:rPr>
        <w:t xml:space="preserve">площади </w:t>
      </w:r>
      <w:r w:rsidRPr="00C340E9">
        <w:rPr>
          <w:sz w:val="28"/>
          <w:szCs w:val="28"/>
          <w:lang w:eastAsia="ar-SA" w:bidi="en-US"/>
        </w:rPr>
        <w:t>за счет выдела 15,16,17,18 кв</w:t>
      </w:r>
      <w:r>
        <w:rPr>
          <w:sz w:val="28"/>
          <w:szCs w:val="28"/>
          <w:lang w:eastAsia="ar-SA" w:bidi="en-US"/>
        </w:rPr>
        <w:t>артала 20 совхоза "Кирзинский" А</w:t>
      </w:r>
      <w:r w:rsidRPr="00C340E9">
        <w:rPr>
          <w:sz w:val="28"/>
          <w:szCs w:val="28"/>
          <w:lang w:eastAsia="ar-SA" w:bidi="en-US"/>
        </w:rPr>
        <w:t>леусского лесохозяйственного</w:t>
      </w:r>
      <w:r>
        <w:rPr>
          <w:sz w:val="28"/>
          <w:szCs w:val="28"/>
          <w:lang w:eastAsia="ar-SA" w:bidi="en-US"/>
        </w:rPr>
        <w:t xml:space="preserve"> у</w:t>
      </w:r>
      <w:r w:rsidRPr="00C340E9">
        <w:rPr>
          <w:sz w:val="28"/>
          <w:szCs w:val="28"/>
          <w:lang w:eastAsia="ar-SA" w:bidi="en-US"/>
        </w:rPr>
        <w:t>частка</w:t>
      </w:r>
      <w:r>
        <w:rPr>
          <w:sz w:val="28"/>
          <w:szCs w:val="28"/>
          <w:lang w:eastAsia="ar-SA" w:bidi="en-US"/>
        </w:rPr>
        <w:t>.</w:t>
      </w:r>
    </w:p>
    <w:p w14:paraId="00E7974B" w14:textId="6BB6B1E6" w:rsidR="00023804" w:rsidRPr="00AC0BA5" w:rsidRDefault="00023804" w:rsidP="00C340E9">
      <w:pPr>
        <w:ind w:firstLine="709"/>
        <w:rPr>
          <w:sz w:val="28"/>
          <w:szCs w:val="28"/>
          <w:lang w:eastAsia="ar-SA" w:bidi="en-US"/>
        </w:rPr>
      </w:pPr>
      <w:ins w:id="219" w:author="Елисова" w:date="2020-07-29T17:03:00Z">
        <w:r w:rsidRPr="00023804">
          <w:rPr>
            <w:sz w:val="28"/>
            <w:szCs w:val="28"/>
            <w:lang w:eastAsia="ar-SA" w:bidi="en-US"/>
          </w:rPr>
          <w:t>Разве?</w:t>
        </w:r>
        <w:r>
          <w:rPr>
            <w:sz w:val="28"/>
            <w:szCs w:val="28"/>
            <w:lang w:eastAsia="ar-SA" w:bidi="en-US"/>
          </w:rPr>
          <w:t xml:space="preserve"> Уточнить!</w:t>
        </w:r>
      </w:ins>
      <w:bookmarkStart w:id="220" w:name="_GoBack"/>
      <w:bookmarkEnd w:id="220"/>
    </w:p>
    <w:p w14:paraId="587B473F" w14:textId="7E381722" w:rsidR="00262F64" w:rsidRPr="00E7324E" w:rsidRDefault="00262F64" w:rsidP="000520EA">
      <w:pPr>
        <w:ind w:firstLine="709"/>
        <w:rPr>
          <w:lang w:eastAsia="ar-SA" w:bidi="en-US"/>
        </w:rPr>
      </w:pPr>
      <w:r w:rsidRPr="00E7324E">
        <w:rPr>
          <w:lang w:eastAsia="ar-SA" w:bidi="en-US"/>
        </w:rPr>
        <w:br w:type="page"/>
      </w:r>
    </w:p>
    <w:p w14:paraId="1831BAD7" w14:textId="77777777" w:rsidR="00262F64" w:rsidRPr="00E7324E" w:rsidRDefault="00262F64" w:rsidP="00262F64">
      <w:pPr>
        <w:pStyle w:val="1"/>
        <w:rPr>
          <w:lang w:eastAsia="ar-SA" w:bidi="en-US"/>
        </w:rPr>
      </w:pPr>
      <w:bookmarkStart w:id="221" w:name="_Toc535503912"/>
      <w:bookmarkStart w:id="222" w:name="_Toc45115286"/>
      <w:r w:rsidRPr="00E7324E">
        <w:rPr>
          <w:lang w:eastAsia="ar-SA" w:bidi="en-US"/>
        </w:rPr>
        <w:lastRenderedPageBreak/>
        <w:t>8. Основные технико-экономические показатели</w:t>
      </w:r>
      <w:bookmarkEnd w:id="221"/>
      <w:bookmarkEnd w:id="222"/>
    </w:p>
    <w:p w14:paraId="46D98A52" w14:textId="77777777" w:rsidR="00262F64" w:rsidRPr="00E7324E" w:rsidRDefault="00262F64" w:rsidP="00262F64">
      <w:pPr>
        <w:jc w:val="right"/>
        <w:rPr>
          <w:b/>
        </w:rPr>
      </w:pPr>
      <w:r w:rsidRPr="00E7324E">
        <w:rPr>
          <w:b/>
        </w:rPr>
        <w:t>Таблица 8.1</w:t>
      </w:r>
    </w:p>
    <w:tbl>
      <w:tblPr>
        <w:tblStyle w:val="ad"/>
        <w:tblW w:w="5072"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57" w:type="dxa"/>
          <w:right w:w="57" w:type="dxa"/>
        </w:tblCellMar>
        <w:tblLook w:val="04A0" w:firstRow="1" w:lastRow="0" w:firstColumn="1" w:lastColumn="0" w:noHBand="0" w:noVBand="1"/>
      </w:tblPr>
      <w:tblGrid>
        <w:gridCol w:w="499"/>
        <w:gridCol w:w="3882"/>
        <w:gridCol w:w="1133"/>
        <w:gridCol w:w="1551"/>
        <w:gridCol w:w="1133"/>
        <w:gridCol w:w="1260"/>
      </w:tblGrid>
      <w:tr w:rsidR="00DF5D29" w:rsidRPr="00DF5D29" w14:paraId="35E5F583" w14:textId="77777777" w:rsidTr="00A150D4">
        <w:trPr>
          <w:cantSplit/>
          <w:tblHeader/>
        </w:trPr>
        <w:tc>
          <w:tcPr>
            <w:tcW w:w="264" w:type="pct"/>
            <w:shd w:val="clear" w:color="auto" w:fill="auto"/>
          </w:tcPr>
          <w:p w14:paraId="5A5E98A5" w14:textId="77777777" w:rsidR="004A4A78" w:rsidRPr="00DF5D29" w:rsidRDefault="004A4A78" w:rsidP="00E152D7">
            <w:pPr>
              <w:pStyle w:val="a0"/>
              <w:ind w:firstLine="0"/>
              <w:jc w:val="center"/>
              <w:rPr>
                <w:b/>
                <w:sz w:val="22"/>
                <w:szCs w:val="22"/>
                <w:lang w:val="ru-RU"/>
              </w:rPr>
            </w:pPr>
            <w:r w:rsidRPr="00DF5D29">
              <w:rPr>
                <w:b/>
                <w:sz w:val="22"/>
                <w:szCs w:val="22"/>
                <w:lang w:val="ru-RU"/>
              </w:rPr>
              <w:t>№ п/п</w:t>
            </w:r>
          </w:p>
        </w:tc>
        <w:tc>
          <w:tcPr>
            <w:tcW w:w="2052" w:type="pct"/>
            <w:shd w:val="clear" w:color="auto" w:fill="auto"/>
          </w:tcPr>
          <w:p w14:paraId="7A12DB5D" w14:textId="77777777" w:rsidR="004A4A78" w:rsidRPr="00DF5D29" w:rsidRDefault="004A4A78" w:rsidP="00E152D7">
            <w:pPr>
              <w:pStyle w:val="a0"/>
              <w:ind w:firstLine="0"/>
              <w:jc w:val="center"/>
              <w:rPr>
                <w:b/>
                <w:sz w:val="22"/>
                <w:szCs w:val="22"/>
                <w:lang w:val="ru-RU"/>
              </w:rPr>
            </w:pPr>
            <w:r w:rsidRPr="00DF5D29">
              <w:rPr>
                <w:b/>
                <w:sz w:val="22"/>
                <w:szCs w:val="22"/>
                <w:lang w:val="ru-RU"/>
              </w:rPr>
              <w:t>Показатели</w:t>
            </w:r>
          </w:p>
        </w:tc>
        <w:tc>
          <w:tcPr>
            <w:tcW w:w="599" w:type="pct"/>
            <w:shd w:val="clear" w:color="auto" w:fill="auto"/>
          </w:tcPr>
          <w:p w14:paraId="40766E6E" w14:textId="77777777" w:rsidR="004A4A78" w:rsidRPr="00DF5D29" w:rsidRDefault="004A4A78" w:rsidP="00E152D7">
            <w:pPr>
              <w:pStyle w:val="a0"/>
              <w:ind w:firstLine="0"/>
              <w:jc w:val="center"/>
              <w:rPr>
                <w:b/>
                <w:sz w:val="22"/>
                <w:szCs w:val="22"/>
                <w:lang w:val="ru-RU"/>
              </w:rPr>
            </w:pPr>
            <w:r w:rsidRPr="00DF5D29">
              <w:rPr>
                <w:b/>
                <w:sz w:val="22"/>
                <w:szCs w:val="22"/>
                <w:lang w:val="ru-RU"/>
              </w:rPr>
              <w:t>Единица измерения</w:t>
            </w:r>
          </w:p>
        </w:tc>
        <w:tc>
          <w:tcPr>
            <w:tcW w:w="820" w:type="pct"/>
            <w:shd w:val="clear" w:color="auto" w:fill="auto"/>
          </w:tcPr>
          <w:p w14:paraId="1A773E51" w14:textId="2A3330E2" w:rsidR="004A4A78" w:rsidRPr="00DF5D29" w:rsidRDefault="00DF5D29" w:rsidP="00E152D7">
            <w:pPr>
              <w:pStyle w:val="a0"/>
              <w:ind w:firstLine="0"/>
              <w:jc w:val="center"/>
              <w:rPr>
                <w:b/>
                <w:sz w:val="22"/>
                <w:szCs w:val="22"/>
                <w:lang w:val="ru-RU"/>
              </w:rPr>
            </w:pPr>
            <w:r w:rsidRPr="00DF5D29">
              <w:rPr>
                <w:b/>
                <w:sz w:val="22"/>
                <w:szCs w:val="22"/>
                <w:lang w:val="ru-RU"/>
              </w:rPr>
              <w:t>Современное состояние (2020</w:t>
            </w:r>
            <w:r w:rsidR="004A4A78" w:rsidRPr="00DF5D29">
              <w:rPr>
                <w:b/>
                <w:sz w:val="22"/>
                <w:szCs w:val="22"/>
                <w:lang w:val="ru-RU"/>
              </w:rPr>
              <w:t xml:space="preserve"> год)</w:t>
            </w:r>
          </w:p>
        </w:tc>
        <w:tc>
          <w:tcPr>
            <w:tcW w:w="599" w:type="pct"/>
            <w:shd w:val="clear" w:color="auto" w:fill="auto"/>
          </w:tcPr>
          <w:p w14:paraId="118364F1" w14:textId="1D09D81F" w:rsidR="004A4A78" w:rsidRPr="00DF5D29" w:rsidRDefault="00DF5D29" w:rsidP="00E152D7">
            <w:pPr>
              <w:pStyle w:val="a0"/>
              <w:ind w:firstLine="0"/>
              <w:jc w:val="center"/>
              <w:rPr>
                <w:b/>
                <w:sz w:val="22"/>
                <w:szCs w:val="22"/>
                <w:lang w:val="ru-RU"/>
              </w:rPr>
            </w:pPr>
            <w:r w:rsidRPr="00DF5D29">
              <w:rPr>
                <w:b/>
                <w:sz w:val="22"/>
                <w:szCs w:val="22"/>
                <w:lang w:val="ru-RU"/>
              </w:rPr>
              <w:t>1 очередь (2030 год</w:t>
            </w:r>
            <w:r w:rsidR="00173D15">
              <w:rPr>
                <w:b/>
                <w:sz w:val="22"/>
                <w:szCs w:val="22"/>
                <w:lang w:val="ru-RU"/>
              </w:rPr>
              <w:t>)</w:t>
            </w:r>
          </w:p>
        </w:tc>
        <w:tc>
          <w:tcPr>
            <w:tcW w:w="666" w:type="pct"/>
            <w:shd w:val="clear" w:color="auto" w:fill="auto"/>
          </w:tcPr>
          <w:p w14:paraId="597BDD20" w14:textId="77777777" w:rsidR="00907B60" w:rsidRDefault="004A4A78" w:rsidP="00E152D7">
            <w:pPr>
              <w:pStyle w:val="a0"/>
              <w:ind w:firstLine="0"/>
              <w:jc w:val="center"/>
              <w:rPr>
                <w:b/>
                <w:sz w:val="22"/>
                <w:szCs w:val="22"/>
                <w:lang w:val="ru-RU"/>
              </w:rPr>
            </w:pPr>
            <w:r w:rsidRPr="00DF5D29">
              <w:rPr>
                <w:b/>
                <w:sz w:val="22"/>
                <w:szCs w:val="22"/>
                <w:lang w:val="ru-RU"/>
              </w:rPr>
              <w:t>Расчетный сро</w:t>
            </w:r>
            <w:r w:rsidR="00DF5D29" w:rsidRPr="00DF5D29">
              <w:rPr>
                <w:b/>
                <w:sz w:val="22"/>
                <w:szCs w:val="22"/>
                <w:lang w:val="ru-RU"/>
              </w:rPr>
              <w:t xml:space="preserve">к </w:t>
            </w:r>
          </w:p>
          <w:p w14:paraId="6B9E606C" w14:textId="7FDEEB77" w:rsidR="004A4A78" w:rsidRPr="00DF5D29" w:rsidRDefault="00DF5D29" w:rsidP="00E152D7">
            <w:pPr>
              <w:pStyle w:val="a0"/>
              <w:ind w:firstLine="0"/>
              <w:jc w:val="center"/>
              <w:rPr>
                <w:b/>
                <w:sz w:val="22"/>
                <w:szCs w:val="22"/>
                <w:lang w:val="ru-RU"/>
              </w:rPr>
            </w:pPr>
            <w:r w:rsidRPr="00DF5D29">
              <w:rPr>
                <w:b/>
                <w:sz w:val="22"/>
                <w:szCs w:val="22"/>
                <w:lang w:val="ru-RU"/>
              </w:rPr>
              <w:t>(2040</w:t>
            </w:r>
            <w:r w:rsidR="004A4A78" w:rsidRPr="00DF5D29">
              <w:rPr>
                <w:b/>
                <w:sz w:val="22"/>
                <w:szCs w:val="22"/>
                <w:lang w:val="ru-RU"/>
              </w:rPr>
              <w:t xml:space="preserve"> год)</w:t>
            </w:r>
          </w:p>
        </w:tc>
      </w:tr>
      <w:tr w:rsidR="004A4A78" w:rsidRPr="00DF5D29" w14:paraId="2A441D84" w14:textId="77777777" w:rsidTr="00A150D4">
        <w:trPr>
          <w:cantSplit/>
        </w:trPr>
        <w:tc>
          <w:tcPr>
            <w:tcW w:w="5000" w:type="pct"/>
            <w:gridSpan w:val="6"/>
            <w:shd w:val="clear" w:color="auto" w:fill="auto"/>
          </w:tcPr>
          <w:p w14:paraId="52087A2E" w14:textId="78C43236" w:rsidR="004A4A78" w:rsidRPr="00DF5D29" w:rsidRDefault="004A4A78" w:rsidP="00E152D7">
            <w:pPr>
              <w:pStyle w:val="a0"/>
              <w:ind w:firstLine="0"/>
              <w:jc w:val="center"/>
              <w:rPr>
                <w:b/>
                <w:sz w:val="22"/>
                <w:szCs w:val="22"/>
              </w:rPr>
            </w:pPr>
            <w:r w:rsidRPr="00DF5D29">
              <w:rPr>
                <w:b/>
                <w:sz w:val="22"/>
                <w:szCs w:val="22"/>
              </w:rPr>
              <w:t>I</w:t>
            </w:r>
            <w:r w:rsidRPr="00DF5D29">
              <w:rPr>
                <w:b/>
                <w:sz w:val="22"/>
                <w:szCs w:val="22"/>
                <w:lang w:val="ru-RU"/>
              </w:rPr>
              <w:t>. Территория</w:t>
            </w:r>
          </w:p>
        </w:tc>
      </w:tr>
      <w:tr w:rsidR="0024178D" w:rsidRPr="00DF5D29" w14:paraId="3C3210BD" w14:textId="77777777" w:rsidTr="00A150D4">
        <w:trPr>
          <w:cantSplit/>
        </w:trPr>
        <w:tc>
          <w:tcPr>
            <w:tcW w:w="264" w:type="pct"/>
            <w:vMerge w:val="restart"/>
            <w:shd w:val="clear" w:color="auto" w:fill="auto"/>
          </w:tcPr>
          <w:p w14:paraId="122D0C86" w14:textId="77777777" w:rsidR="0024178D" w:rsidRPr="00DF5D29" w:rsidRDefault="0024178D" w:rsidP="005171BA">
            <w:pPr>
              <w:pStyle w:val="a0"/>
              <w:ind w:firstLine="0"/>
              <w:jc w:val="center"/>
              <w:rPr>
                <w:b/>
                <w:sz w:val="22"/>
                <w:szCs w:val="22"/>
                <w:lang w:val="ru-RU"/>
              </w:rPr>
            </w:pPr>
            <w:r w:rsidRPr="00DF5D29">
              <w:rPr>
                <w:b/>
                <w:sz w:val="22"/>
                <w:szCs w:val="22"/>
                <w:lang w:val="ru-RU"/>
              </w:rPr>
              <w:t>1.1</w:t>
            </w:r>
          </w:p>
        </w:tc>
        <w:tc>
          <w:tcPr>
            <w:tcW w:w="2052" w:type="pct"/>
            <w:shd w:val="clear" w:color="auto" w:fill="auto"/>
          </w:tcPr>
          <w:p w14:paraId="654633AA" w14:textId="77777777" w:rsidR="0024178D" w:rsidRPr="00DF5D29" w:rsidRDefault="0024178D" w:rsidP="005171BA">
            <w:pPr>
              <w:pStyle w:val="a0"/>
              <w:ind w:firstLine="0"/>
              <w:jc w:val="left"/>
              <w:rPr>
                <w:b/>
                <w:sz w:val="22"/>
                <w:szCs w:val="22"/>
                <w:lang w:val="ru-RU"/>
              </w:rPr>
            </w:pPr>
            <w:r w:rsidRPr="00DF5D29">
              <w:rPr>
                <w:b/>
                <w:sz w:val="22"/>
                <w:szCs w:val="22"/>
                <w:lang w:val="ru-RU"/>
              </w:rPr>
              <w:t xml:space="preserve">Общая площадь земель в границах сельсовета </w:t>
            </w:r>
          </w:p>
        </w:tc>
        <w:tc>
          <w:tcPr>
            <w:tcW w:w="599" w:type="pct"/>
            <w:shd w:val="clear" w:color="auto" w:fill="auto"/>
          </w:tcPr>
          <w:p w14:paraId="5138E96F" w14:textId="77777777" w:rsidR="0024178D" w:rsidRPr="00DF5D29" w:rsidRDefault="0024178D" w:rsidP="005171BA">
            <w:pPr>
              <w:pStyle w:val="a0"/>
              <w:ind w:firstLine="0"/>
              <w:jc w:val="center"/>
              <w:rPr>
                <w:sz w:val="22"/>
                <w:szCs w:val="22"/>
                <w:vertAlign w:val="superscript"/>
                <w:lang w:val="ru-RU"/>
              </w:rPr>
            </w:pPr>
            <w:r w:rsidRPr="00DF5D29">
              <w:rPr>
                <w:sz w:val="22"/>
                <w:szCs w:val="22"/>
                <w:lang w:val="ru-RU"/>
              </w:rPr>
              <w:t>га</w:t>
            </w:r>
          </w:p>
        </w:tc>
        <w:tc>
          <w:tcPr>
            <w:tcW w:w="820" w:type="pct"/>
            <w:shd w:val="clear" w:color="auto" w:fill="auto"/>
          </w:tcPr>
          <w:p w14:paraId="0F6017A7" w14:textId="6A7CDA81" w:rsidR="0024178D" w:rsidRPr="00DF5D29" w:rsidRDefault="0054601A" w:rsidP="005171BA">
            <w:pPr>
              <w:pStyle w:val="a0"/>
              <w:ind w:firstLine="0"/>
              <w:jc w:val="center"/>
              <w:rPr>
                <w:sz w:val="22"/>
                <w:szCs w:val="22"/>
                <w:lang w:val="ru-RU"/>
              </w:rPr>
            </w:pPr>
            <w:r w:rsidRPr="0054601A">
              <w:rPr>
                <w:sz w:val="22"/>
                <w:szCs w:val="22"/>
                <w:lang w:val="ru-RU"/>
              </w:rPr>
              <w:t>17863,65</w:t>
            </w:r>
          </w:p>
        </w:tc>
        <w:tc>
          <w:tcPr>
            <w:tcW w:w="599" w:type="pct"/>
            <w:shd w:val="clear" w:color="auto" w:fill="auto"/>
          </w:tcPr>
          <w:p w14:paraId="0C31502B" w14:textId="674D6510" w:rsidR="0024178D" w:rsidRPr="00DF5D29" w:rsidRDefault="0054601A" w:rsidP="005171BA">
            <w:pPr>
              <w:pStyle w:val="a0"/>
              <w:ind w:firstLine="0"/>
              <w:jc w:val="center"/>
              <w:rPr>
                <w:sz w:val="22"/>
                <w:szCs w:val="22"/>
              </w:rPr>
            </w:pPr>
            <w:r w:rsidRPr="0054601A">
              <w:rPr>
                <w:sz w:val="22"/>
                <w:szCs w:val="22"/>
              </w:rPr>
              <w:t>17863,65</w:t>
            </w:r>
          </w:p>
        </w:tc>
        <w:tc>
          <w:tcPr>
            <w:tcW w:w="666" w:type="pct"/>
            <w:shd w:val="clear" w:color="auto" w:fill="auto"/>
          </w:tcPr>
          <w:p w14:paraId="74780A5A" w14:textId="1A3FB02E" w:rsidR="0024178D" w:rsidRPr="00DF5D29" w:rsidRDefault="0054601A" w:rsidP="005171BA">
            <w:pPr>
              <w:pStyle w:val="a0"/>
              <w:ind w:firstLine="0"/>
              <w:jc w:val="center"/>
              <w:rPr>
                <w:sz w:val="22"/>
                <w:szCs w:val="22"/>
                <w:lang w:val="ru-RU"/>
              </w:rPr>
            </w:pPr>
            <w:r w:rsidRPr="0054601A">
              <w:rPr>
                <w:sz w:val="22"/>
                <w:szCs w:val="22"/>
                <w:lang w:val="ru-RU"/>
              </w:rPr>
              <w:t>17863,65</w:t>
            </w:r>
          </w:p>
        </w:tc>
      </w:tr>
      <w:tr w:rsidR="0024178D" w:rsidRPr="00DF5D29" w14:paraId="49A8395F" w14:textId="77777777" w:rsidTr="00A150D4">
        <w:trPr>
          <w:cantSplit/>
        </w:trPr>
        <w:tc>
          <w:tcPr>
            <w:tcW w:w="264" w:type="pct"/>
            <w:vMerge/>
            <w:shd w:val="clear" w:color="auto" w:fill="auto"/>
          </w:tcPr>
          <w:p w14:paraId="2A183A2D"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7E7CACCE" w14:textId="261B9C81" w:rsidR="0024178D" w:rsidRPr="00DF5D29" w:rsidRDefault="0024178D" w:rsidP="008C370E">
            <w:pPr>
              <w:pStyle w:val="a0"/>
              <w:ind w:firstLine="0"/>
              <w:jc w:val="left"/>
              <w:rPr>
                <w:b/>
                <w:sz w:val="22"/>
                <w:szCs w:val="22"/>
                <w:lang w:val="ru-RU"/>
              </w:rPr>
            </w:pPr>
            <w:r w:rsidRPr="004E36D8">
              <w:rPr>
                <w:b/>
                <w:sz w:val="22"/>
                <w:szCs w:val="22"/>
                <w:lang w:val="ru-RU"/>
              </w:rPr>
              <w:t>Жилые зоны</w:t>
            </w:r>
          </w:p>
        </w:tc>
        <w:tc>
          <w:tcPr>
            <w:tcW w:w="599" w:type="pct"/>
            <w:shd w:val="clear" w:color="auto" w:fill="auto"/>
          </w:tcPr>
          <w:p w14:paraId="0FFE6096" w14:textId="42B3B75F"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2CCC16D0" w14:textId="594032E7" w:rsidR="0024178D" w:rsidRPr="0008073D" w:rsidRDefault="0008073D" w:rsidP="008C370E">
            <w:pPr>
              <w:pStyle w:val="a0"/>
              <w:ind w:firstLine="0"/>
              <w:jc w:val="center"/>
              <w:rPr>
                <w:sz w:val="22"/>
                <w:szCs w:val="22"/>
                <w:lang w:val="ru-RU"/>
              </w:rPr>
            </w:pPr>
            <w:r>
              <w:rPr>
                <w:sz w:val="22"/>
                <w:szCs w:val="22"/>
                <w:lang w:val="ru-RU"/>
              </w:rPr>
              <w:t>139,64</w:t>
            </w:r>
          </w:p>
        </w:tc>
        <w:tc>
          <w:tcPr>
            <w:tcW w:w="599" w:type="pct"/>
            <w:shd w:val="clear" w:color="auto" w:fill="auto"/>
          </w:tcPr>
          <w:p w14:paraId="2C93E582" w14:textId="1888737E" w:rsidR="0024178D" w:rsidRPr="0008073D" w:rsidRDefault="00A150D4" w:rsidP="008C370E">
            <w:pPr>
              <w:pStyle w:val="a0"/>
              <w:ind w:firstLine="0"/>
              <w:jc w:val="center"/>
              <w:rPr>
                <w:sz w:val="22"/>
                <w:szCs w:val="22"/>
                <w:lang w:val="ru-RU"/>
              </w:rPr>
            </w:pPr>
            <w:r>
              <w:rPr>
                <w:sz w:val="22"/>
                <w:szCs w:val="22"/>
                <w:lang w:val="ru-RU"/>
              </w:rPr>
              <w:t>330,94</w:t>
            </w:r>
          </w:p>
        </w:tc>
        <w:tc>
          <w:tcPr>
            <w:tcW w:w="666" w:type="pct"/>
            <w:shd w:val="clear" w:color="auto" w:fill="auto"/>
          </w:tcPr>
          <w:p w14:paraId="40D86BB1" w14:textId="4948B8C1" w:rsidR="0024178D" w:rsidRPr="0008073D" w:rsidRDefault="00A150D4" w:rsidP="008C370E">
            <w:pPr>
              <w:pStyle w:val="a0"/>
              <w:ind w:firstLine="0"/>
              <w:jc w:val="center"/>
              <w:rPr>
                <w:sz w:val="22"/>
                <w:szCs w:val="22"/>
                <w:lang w:val="ru-RU"/>
              </w:rPr>
            </w:pPr>
            <w:r>
              <w:rPr>
                <w:sz w:val="22"/>
                <w:szCs w:val="22"/>
                <w:lang w:val="ru-RU"/>
              </w:rPr>
              <w:t>330,94</w:t>
            </w:r>
          </w:p>
        </w:tc>
      </w:tr>
      <w:tr w:rsidR="0024178D" w:rsidRPr="00DF5D29" w14:paraId="46CFCED6" w14:textId="77777777" w:rsidTr="00A150D4">
        <w:trPr>
          <w:cantSplit/>
        </w:trPr>
        <w:tc>
          <w:tcPr>
            <w:tcW w:w="264" w:type="pct"/>
            <w:vMerge/>
            <w:shd w:val="clear" w:color="auto" w:fill="auto"/>
          </w:tcPr>
          <w:p w14:paraId="6CE6073B"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4FB05812" w14:textId="0C4FD1CA" w:rsidR="0024178D" w:rsidRPr="00DF5D29" w:rsidRDefault="0024178D" w:rsidP="008C370E">
            <w:pPr>
              <w:pStyle w:val="a0"/>
              <w:ind w:firstLine="0"/>
              <w:jc w:val="left"/>
              <w:rPr>
                <w:b/>
                <w:sz w:val="22"/>
                <w:szCs w:val="22"/>
                <w:lang w:val="ru-RU"/>
              </w:rPr>
            </w:pPr>
            <w:r w:rsidRPr="004E36D8">
              <w:rPr>
                <w:b/>
                <w:sz w:val="22"/>
                <w:szCs w:val="22"/>
                <w:lang w:val="ru-RU"/>
              </w:rPr>
              <w:t>Общественно-деловые зоны</w:t>
            </w:r>
          </w:p>
        </w:tc>
        <w:tc>
          <w:tcPr>
            <w:tcW w:w="599" w:type="pct"/>
            <w:shd w:val="clear" w:color="auto" w:fill="auto"/>
          </w:tcPr>
          <w:p w14:paraId="3B2F8B46" w14:textId="038E9075"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29FEC304" w14:textId="3F1BC950" w:rsidR="0024178D" w:rsidRPr="0008073D" w:rsidRDefault="0008073D" w:rsidP="008C370E">
            <w:pPr>
              <w:pStyle w:val="a0"/>
              <w:ind w:firstLine="0"/>
              <w:jc w:val="center"/>
              <w:rPr>
                <w:sz w:val="22"/>
                <w:szCs w:val="22"/>
                <w:lang w:val="ru-RU"/>
              </w:rPr>
            </w:pPr>
            <w:r>
              <w:rPr>
                <w:sz w:val="22"/>
                <w:szCs w:val="22"/>
                <w:lang w:val="ru-RU"/>
              </w:rPr>
              <w:t>7,77</w:t>
            </w:r>
          </w:p>
        </w:tc>
        <w:tc>
          <w:tcPr>
            <w:tcW w:w="599" w:type="pct"/>
            <w:shd w:val="clear" w:color="auto" w:fill="auto"/>
          </w:tcPr>
          <w:p w14:paraId="2D8C27FA" w14:textId="2806CB1F" w:rsidR="0024178D" w:rsidRPr="0008073D" w:rsidRDefault="0008073D" w:rsidP="008C370E">
            <w:pPr>
              <w:pStyle w:val="a0"/>
              <w:ind w:firstLine="0"/>
              <w:jc w:val="center"/>
              <w:rPr>
                <w:sz w:val="22"/>
                <w:szCs w:val="22"/>
                <w:lang w:val="ru-RU"/>
              </w:rPr>
            </w:pPr>
            <w:r>
              <w:rPr>
                <w:sz w:val="22"/>
                <w:szCs w:val="22"/>
                <w:lang w:val="ru-RU"/>
              </w:rPr>
              <w:t>11,26</w:t>
            </w:r>
          </w:p>
        </w:tc>
        <w:tc>
          <w:tcPr>
            <w:tcW w:w="666" w:type="pct"/>
            <w:shd w:val="clear" w:color="auto" w:fill="auto"/>
          </w:tcPr>
          <w:p w14:paraId="74E66C25" w14:textId="27AB1B90" w:rsidR="0024178D" w:rsidRPr="0008073D" w:rsidRDefault="0008073D" w:rsidP="008C370E">
            <w:pPr>
              <w:pStyle w:val="a0"/>
              <w:ind w:firstLine="0"/>
              <w:jc w:val="center"/>
              <w:rPr>
                <w:sz w:val="22"/>
                <w:szCs w:val="22"/>
                <w:lang w:val="ru-RU"/>
              </w:rPr>
            </w:pPr>
            <w:r>
              <w:rPr>
                <w:sz w:val="22"/>
                <w:szCs w:val="22"/>
                <w:lang w:val="ru-RU"/>
              </w:rPr>
              <w:t>11,26</w:t>
            </w:r>
          </w:p>
        </w:tc>
      </w:tr>
      <w:tr w:rsidR="0024178D" w:rsidRPr="00DF5D29" w14:paraId="3542FBE6" w14:textId="77777777" w:rsidTr="00A150D4">
        <w:trPr>
          <w:cantSplit/>
        </w:trPr>
        <w:tc>
          <w:tcPr>
            <w:tcW w:w="264" w:type="pct"/>
            <w:vMerge/>
            <w:shd w:val="clear" w:color="auto" w:fill="auto"/>
          </w:tcPr>
          <w:p w14:paraId="2AF89F8D"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1F0DAC62" w14:textId="6D2FEC73" w:rsidR="0024178D" w:rsidRPr="00DF5D29" w:rsidRDefault="0024178D" w:rsidP="008C370E">
            <w:pPr>
              <w:pStyle w:val="a0"/>
              <w:ind w:firstLine="0"/>
              <w:jc w:val="left"/>
              <w:rPr>
                <w:b/>
                <w:sz w:val="22"/>
                <w:szCs w:val="22"/>
                <w:lang w:val="ru-RU"/>
              </w:rPr>
            </w:pPr>
            <w:r w:rsidRPr="004E36D8">
              <w:rPr>
                <w:b/>
                <w:sz w:val="22"/>
                <w:szCs w:val="22"/>
                <w:lang w:val="ru-RU"/>
              </w:rPr>
              <w:t>Производственные зоны, зоны инженерной и транспортной инфраструктур</w:t>
            </w:r>
          </w:p>
        </w:tc>
        <w:tc>
          <w:tcPr>
            <w:tcW w:w="599" w:type="pct"/>
            <w:shd w:val="clear" w:color="auto" w:fill="auto"/>
          </w:tcPr>
          <w:p w14:paraId="6A9ADC01" w14:textId="0F487CEC"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51F6F93D" w14:textId="6A4D18BC" w:rsidR="0024178D" w:rsidRPr="008C370E" w:rsidRDefault="0008073D" w:rsidP="008C370E">
            <w:pPr>
              <w:pStyle w:val="a0"/>
              <w:ind w:firstLine="0"/>
              <w:jc w:val="center"/>
              <w:rPr>
                <w:sz w:val="22"/>
                <w:szCs w:val="22"/>
                <w:lang w:val="ru-RU"/>
              </w:rPr>
            </w:pPr>
            <w:r>
              <w:rPr>
                <w:sz w:val="22"/>
                <w:szCs w:val="22"/>
                <w:lang w:val="ru-RU"/>
              </w:rPr>
              <w:t>94,81</w:t>
            </w:r>
          </w:p>
        </w:tc>
        <w:tc>
          <w:tcPr>
            <w:tcW w:w="599" w:type="pct"/>
            <w:shd w:val="clear" w:color="auto" w:fill="auto"/>
          </w:tcPr>
          <w:p w14:paraId="0AC48210" w14:textId="3B072460" w:rsidR="0024178D" w:rsidRPr="008C370E" w:rsidRDefault="00772157" w:rsidP="008C370E">
            <w:pPr>
              <w:pStyle w:val="a0"/>
              <w:ind w:firstLine="0"/>
              <w:jc w:val="center"/>
              <w:rPr>
                <w:sz w:val="22"/>
                <w:szCs w:val="22"/>
                <w:lang w:val="ru-RU"/>
              </w:rPr>
            </w:pPr>
            <w:r>
              <w:rPr>
                <w:sz w:val="22"/>
                <w:szCs w:val="22"/>
                <w:lang w:val="ru-RU"/>
              </w:rPr>
              <w:t>115,41</w:t>
            </w:r>
          </w:p>
        </w:tc>
        <w:tc>
          <w:tcPr>
            <w:tcW w:w="666" w:type="pct"/>
            <w:shd w:val="clear" w:color="auto" w:fill="auto"/>
          </w:tcPr>
          <w:p w14:paraId="2FBE5EAE" w14:textId="1C0B4733" w:rsidR="0024178D" w:rsidRPr="008C370E" w:rsidRDefault="00772157" w:rsidP="008C370E">
            <w:pPr>
              <w:pStyle w:val="a0"/>
              <w:ind w:firstLine="0"/>
              <w:jc w:val="center"/>
              <w:rPr>
                <w:sz w:val="22"/>
                <w:szCs w:val="22"/>
                <w:lang w:val="ru-RU"/>
              </w:rPr>
            </w:pPr>
            <w:r>
              <w:rPr>
                <w:sz w:val="22"/>
                <w:szCs w:val="22"/>
                <w:lang w:val="ru-RU"/>
              </w:rPr>
              <w:t>115,41</w:t>
            </w:r>
          </w:p>
        </w:tc>
      </w:tr>
      <w:tr w:rsidR="0024178D" w:rsidRPr="00DF5D29" w14:paraId="7FC83271" w14:textId="77777777" w:rsidTr="00A150D4">
        <w:trPr>
          <w:cantSplit/>
        </w:trPr>
        <w:tc>
          <w:tcPr>
            <w:tcW w:w="264" w:type="pct"/>
            <w:vMerge/>
            <w:shd w:val="clear" w:color="auto" w:fill="auto"/>
          </w:tcPr>
          <w:p w14:paraId="5DE414F0"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12042C2F" w14:textId="628EEF36" w:rsidR="0024178D" w:rsidRPr="00DF5D29" w:rsidRDefault="0024178D" w:rsidP="008C370E">
            <w:pPr>
              <w:pStyle w:val="a0"/>
              <w:ind w:firstLine="0"/>
              <w:jc w:val="left"/>
              <w:rPr>
                <w:b/>
                <w:sz w:val="22"/>
                <w:szCs w:val="22"/>
                <w:lang w:val="ru-RU"/>
              </w:rPr>
            </w:pPr>
            <w:r w:rsidRPr="004E36D8">
              <w:rPr>
                <w:b/>
                <w:sz w:val="22"/>
                <w:szCs w:val="22"/>
                <w:lang w:val="ru-RU"/>
              </w:rPr>
              <w:t>Зоны сельскохозяйственного использования</w:t>
            </w:r>
          </w:p>
        </w:tc>
        <w:tc>
          <w:tcPr>
            <w:tcW w:w="599" w:type="pct"/>
            <w:shd w:val="clear" w:color="auto" w:fill="auto"/>
          </w:tcPr>
          <w:p w14:paraId="451FB741" w14:textId="6AED27D9"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6CC60A95" w14:textId="0558D11C" w:rsidR="0024178D" w:rsidRPr="00772157" w:rsidRDefault="00A150D4" w:rsidP="008C370E">
            <w:pPr>
              <w:pStyle w:val="a0"/>
              <w:ind w:firstLine="0"/>
              <w:jc w:val="center"/>
              <w:rPr>
                <w:sz w:val="22"/>
                <w:szCs w:val="22"/>
                <w:lang w:val="ru-RU"/>
              </w:rPr>
            </w:pPr>
            <w:r>
              <w:rPr>
                <w:sz w:val="22"/>
                <w:szCs w:val="22"/>
                <w:lang w:val="ru-RU"/>
              </w:rPr>
              <w:t>15846,96</w:t>
            </w:r>
          </w:p>
        </w:tc>
        <w:tc>
          <w:tcPr>
            <w:tcW w:w="599" w:type="pct"/>
            <w:shd w:val="clear" w:color="auto" w:fill="auto"/>
          </w:tcPr>
          <w:p w14:paraId="0490EB65" w14:textId="6B8371E3" w:rsidR="0024178D" w:rsidRPr="00772157" w:rsidRDefault="00A150D4" w:rsidP="008C370E">
            <w:pPr>
              <w:pStyle w:val="a0"/>
              <w:ind w:firstLine="0"/>
              <w:jc w:val="center"/>
              <w:rPr>
                <w:sz w:val="22"/>
                <w:szCs w:val="22"/>
                <w:lang w:val="ru-RU"/>
              </w:rPr>
            </w:pPr>
            <w:r>
              <w:rPr>
                <w:sz w:val="22"/>
                <w:szCs w:val="22"/>
                <w:lang w:val="ru-RU"/>
              </w:rPr>
              <w:t>15623,74</w:t>
            </w:r>
          </w:p>
        </w:tc>
        <w:tc>
          <w:tcPr>
            <w:tcW w:w="666" w:type="pct"/>
            <w:shd w:val="clear" w:color="auto" w:fill="auto"/>
          </w:tcPr>
          <w:p w14:paraId="46A33F82" w14:textId="2BBA8FB1" w:rsidR="0024178D" w:rsidRPr="00772157" w:rsidRDefault="00A150D4" w:rsidP="008C370E">
            <w:pPr>
              <w:pStyle w:val="a0"/>
              <w:ind w:firstLine="0"/>
              <w:jc w:val="center"/>
              <w:rPr>
                <w:sz w:val="22"/>
                <w:szCs w:val="22"/>
                <w:lang w:val="ru-RU"/>
              </w:rPr>
            </w:pPr>
            <w:r>
              <w:rPr>
                <w:sz w:val="22"/>
                <w:szCs w:val="22"/>
                <w:lang w:val="ru-RU"/>
              </w:rPr>
              <w:t>15623,74</w:t>
            </w:r>
          </w:p>
        </w:tc>
      </w:tr>
      <w:tr w:rsidR="0024178D" w:rsidRPr="00DF5D29" w14:paraId="0B05CC12" w14:textId="77777777" w:rsidTr="00A150D4">
        <w:trPr>
          <w:cantSplit/>
        </w:trPr>
        <w:tc>
          <w:tcPr>
            <w:tcW w:w="264" w:type="pct"/>
            <w:vMerge/>
            <w:shd w:val="clear" w:color="auto" w:fill="auto"/>
          </w:tcPr>
          <w:p w14:paraId="23FAB6C5"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64426C05" w14:textId="207BD923" w:rsidR="0024178D" w:rsidRPr="00DF5D29" w:rsidRDefault="0024178D" w:rsidP="008C370E">
            <w:pPr>
              <w:pStyle w:val="a0"/>
              <w:ind w:firstLine="0"/>
              <w:jc w:val="left"/>
              <w:rPr>
                <w:b/>
                <w:sz w:val="22"/>
                <w:szCs w:val="22"/>
                <w:lang w:val="ru-RU"/>
              </w:rPr>
            </w:pPr>
            <w:r w:rsidRPr="004E36D8">
              <w:rPr>
                <w:b/>
                <w:sz w:val="22"/>
                <w:szCs w:val="22"/>
                <w:lang w:val="ru-RU"/>
              </w:rPr>
              <w:t>Зоны рекреационного назначения</w:t>
            </w:r>
          </w:p>
        </w:tc>
        <w:tc>
          <w:tcPr>
            <w:tcW w:w="599" w:type="pct"/>
            <w:shd w:val="clear" w:color="auto" w:fill="auto"/>
          </w:tcPr>
          <w:p w14:paraId="6336EE74" w14:textId="271E9FED"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4D66D4E5" w14:textId="0F8E41B5" w:rsidR="0024178D" w:rsidRPr="00DF5D29" w:rsidRDefault="00A150D4" w:rsidP="008C370E">
            <w:pPr>
              <w:pStyle w:val="a0"/>
              <w:ind w:firstLine="0"/>
              <w:jc w:val="center"/>
              <w:rPr>
                <w:sz w:val="22"/>
                <w:szCs w:val="22"/>
              </w:rPr>
            </w:pPr>
            <w:r>
              <w:rPr>
                <w:sz w:val="22"/>
                <w:szCs w:val="22"/>
                <w:lang w:val="ru-RU"/>
              </w:rPr>
              <w:t>1745,14</w:t>
            </w:r>
          </w:p>
        </w:tc>
        <w:tc>
          <w:tcPr>
            <w:tcW w:w="599" w:type="pct"/>
            <w:shd w:val="clear" w:color="auto" w:fill="auto"/>
          </w:tcPr>
          <w:p w14:paraId="7D023F96" w14:textId="1CB2E2F0" w:rsidR="0024178D" w:rsidRPr="00AD4FF5" w:rsidRDefault="00A150D4" w:rsidP="008C370E">
            <w:pPr>
              <w:pStyle w:val="a0"/>
              <w:ind w:firstLine="0"/>
              <w:jc w:val="center"/>
              <w:rPr>
                <w:sz w:val="22"/>
                <w:szCs w:val="22"/>
                <w:lang w:val="ru-RU"/>
              </w:rPr>
            </w:pPr>
            <w:r>
              <w:rPr>
                <w:sz w:val="22"/>
                <w:szCs w:val="22"/>
                <w:lang w:val="ru-RU"/>
              </w:rPr>
              <w:t>1752,97</w:t>
            </w:r>
          </w:p>
        </w:tc>
        <w:tc>
          <w:tcPr>
            <w:tcW w:w="666" w:type="pct"/>
            <w:shd w:val="clear" w:color="auto" w:fill="auto"/>
          </w:tcPr>
          <w:p w14:paraId="5A4E5AFF" w14:textId="2DCC52D0" w:rsidR="0024178D" w:rsidRPr="00DF5D29" w:rsidRDefault="00A150D4" w:rsidP="008C370E">
            <w:pPr>
              <w:pStyle w:val="a0"/>
              <w:ind w:firstLine="0"/>
              <w:jc w:val="center"/>
              <w:rPr>
                <w:sz w:val="22"/>
                <w:szCs w:val="22"/>
              </w:rPr>
            </w:pPr>
            <w:r>
              <w:rPr>
                <w:sz w:val="22"/>
                <w:szCs w:val="22"/>
                <w:lang w:val="ru-RU"/>
              </w:rPr>
              <w:t>1752,97</w:t>
            </w:r>
          </w:p>
        </w:tc>
      </w:tr>
      <w:tr w:rsidR="0024178D" w:rsidRPr="00DF5D29" w14:paraId="4BC64580" w14:textId="77777777" w:rsidTr="00A150D4">
        <w:trPr>
          <w:cantSplit/>
        </w:trPr>
        <w:tc>
          <w:tcPr>
            <w:tcW w:w="264" w:type="pct"/>
            <w:vMerge/>
            <w:shd w:val="clear" w:color="auto" w:fill="auto"/>
          </w:tcPr>
          <w:p w14:paraId="597EDA2A"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72846C99" w14:textId="4A45EA7B" w:rsidR="0024178D" w:rsidRPr="00DF5D29" w:rsidRDefault="0024178D" w:rsidP="008C370E">
            <w:pPr>
              <w:pStyle w:val="a0"/>
              <w:ind w:firstLine="0"/>
              <w:jc w:val="left"/>
              <w:rPr>
                <w:b/>
                <w:sz w:val="22"/>
                <w:szCs w:val="22"/>
                <w:lang w:val="ru-RU"/>
              </w:rPr>
            </w:pPr>
            <w:r w:rsidRPr="004E36D8">
              <w:rPr>
                <w:b/>
                <w:sz w:val="22"/>
                <w:szCs w:val="22"/>
                <w:lang w:val="ru-RU"/>
              </w:rPr>
              <w:t>Зоны специального назначения</w:t>
            </w:r>
          </w:p>
        </w:tc>
        <w:tc>
          <w:tcPr>
            <w:tcW w:w="599" w:type="pct"/>
            <w:shd w:val="clear" w:color="auto" w:fill="auto"/>
          </w:tcPr>
          <w:p w14:paraId="5D4726A3" w14:textId="5CEA16BF"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0DA21B34" w14:textId="7CD48AD9" w:rsidR="0024178D" w:rsidRPr="00AD4FF5" w:rsidRDefault="00A150D4" w:rsidP="008C370E">
            <w:pPr>
              <w:pStyle w:val="a0"/>
              <w:ind w:firstLine="0"/>
              <w:jc w:val="center"/>
              <w:rPr>
                <w:sz w:val="22"/>
                <w:szCs w:val="22"/>
                <w:lang w:val="ru-RU"/>
              </w:rPr>
            </w:pPr>
            <w:r>
              <w:rPr>
                <w:sz w:val="22"/>
                <w:szCs w:val="22"/>
                <w:lang w:val="ru-RU"/>
              </w:rPr>
              <w:t>7,88</w:t>
            </w:r>
          </w:p>
        </w:tc>
        <w:tc>
          <w:tcPr>
            <w:tcW w:w="599" w:type="pct"/>
            <w:shd w:val="clear" w:color="auto" w:fill="auto"/>
          </w:tcPr>
          <w:p w14:paraId="1EFA4128" w14:textId="2D9FE1B8" w:rsidR="0024178D" w:rsidRPr="00A150D4" w:rsidRDefault="00A150D4" w:rsidP="008C370E">
            <w:pPr>
              <w:pStyle w:val="a0"/>
              <w:ind w:firstLine="0"/>
              <w:jc w:val="center"/>
              <w:rPr>
                <w:sz w:val="22"/>
                <w:szCs w:val="22"/>
                <w:lang w:val="ru-RU"/>
              </w:rPr>
            </w:pPr>
            <w:r>
              <w:rPr>
                <w:sz w:val="22"/>
                <w:szCs w:val="22"/>
                <w:lang w:val="ru-RU"/>
              </w:rPr>
              <w:t>7,88</w:t>
            </w:r>
          </w:p>
        </w:tc>
        <w:tc>
          <w:tcPr>
            <w:tcW w:w="666" w:type="pct"/>
            <w:shd w:val="clear" w:color="auto" w:fill="auto"/>
          </w:tcPr>
          <w:p w14:paraId="01A255E8" w14:textId="69A31137" w:rsidR="0024178D" w:rsidRPr="00A150D4" w:rsidRDefault="00A150D4" w:rsidP="008C370E">
            <w:pPr>
              <w:pStyle w:val="a0"/>
              <w:ind w:firstLine="0"/>
              <w:jc w:val="center"/>
              <w:rPr>
                <w:sz w:val="22"/>
                <w:szCs w:val="22"/>
                <w:lang w:val="ru-RU"/>
              </w:rPr>
            </w:pPr>
            <w:r>
              <w:rPr>
                <w:sz w:val="22"/>
                <w:szCs w:val="22"/>
                <w:lang w:val="ru-RU"/>
              </w:rPr>
              <w:t>7,88</w:t>
            </w:r>
          </w:p>
        </w:tc>
      </w:tr>
      <w:tr w:rsidR="0024178D" w:rsidRPr="00DF5D29" w14:paraId="73A3CE19" w14:textId="77777777" w:rsidTr="00A150D4">
        <w:trPr>
          <w:cantSplit/>
        </w:trPr>
        <w:tc>
          <w:tcPr>
            <w:tcW w:w="264" w:type="pct"/>
            <w:vMerge/>
            <w:shd w:val="clear" w:color="auto" w:fill="auto"/>
          </w:tcPr>
          <w:p w14:paraId="070156AC"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5966C7B2" w14:textId="7741578F" w:rsidR="0024178D" w:rsidRPr="00DF5D29" w:rsidRDefault="0024178D" w:rsidP="008C370E">
            <w:pPr>
              <w:pStyle w:val="a0"/>
              <w:ind w:firstLine="0"/>
              <w:jc w:val="left"/>
              <w:rPr>
                <w:b/>
                <w:sz w:val="22"/>
                <w:szCs w:val="22"/>
                <w:lang w:val="ru-RU"/>
              </w:rPr>
            </w:pPr>
            <w:r w:rsidRPr="004E36D8">
              <w:rPr>
                <w:b/>
                <w:sz w:val="22"/>
                <w:szCs w:val="22"/>
                <w:lang w:val="ru-RU"/>
              </w:rPr>
              <w:t>Зона акваторий</w:t>
            </w:r>
          </w:p>
        </w:tc>
        <w:tc>
          <w:tcPr>
            <w:tcW w:w="599" w:type="pct"/>
            <w:shd w:val="clear" w:color="auto" w:fill="auto"/>
          </w:tcPr>
          <w:p w14:paraId="5707CEE1" w14:textId="1B777A73"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6198780F" w14:textId="4373E537" w:rsidR="0024178D" w:rsidRPr="007A6210" w:rsidRDefault="007A6210" w:rsidP="008C370E">
            <w:pPr>
              <w:pStyle w:val="a0"/>
              <w:ind w:firstLine="0"/>
              <w:jc w:val="center"/>
              <w:rPr>
                <w:sz w:val="22"/>
                <w:szCs w:val="22"/>
                <w:lang w:val="ru-RU"/>
              </w:rPr>
            </w:pPr>
            <w:r>
              <w:rPr>
                <w:sz w:val="22"/>
                <w:szCs w:val="22"/>
                <w:lang w:val="ru-RU"/>
              </w:rPr>
              <w:t>21,45</w:t>
            </w:r>
          </w:p>
        </w:tc>
        <w:tc>
          <w:tcPr>
            <w:tcW w:w="599" w:type="pct"/>
            <w:shd w:val="clear" w:color="auto" w:fill="auto"/>
          </w:tcPr>
          <w:p w14:paraId="3142CDFD" w14:textId="502D39E8" w:rsidR="0024178D" w:rsidRPr="007A6210" w:rsidRDefault="007A6210" w:rsidP="008C370E">
            <w:pPr>
              <w:pStyle w:val="a0"/>
              <w:ind w:firstLine="0"/>
              <w:jc w:val="center"/>
              <w:rPr>
                <w:sz w:val="22"/>
                <w:szCs w:val="22"/>
                <w:lang w:val="ru-RU"/>
              </w:rPr>
            </w:pPr>
            <w:r>
              <w:rPr>
                <w:sz w:val="22"/>
                <w:szCs w:val="22"/>
                <w:lang w:val="ru-RU"/>
              </w:rPr>
              <w:t>21,45</w:t>
            </w:r>
          </w:p>
        </w:tc>
        <w:tc>
          <w:tcPr>
            <w:tcW w:w="666" w:type="pct"/>
            <w:shd w:val="clear" w:color="auto" w:fill="auto"/>
          </w:tcPr>
          <w:p w14:paraId="6AE52405" w14:textId="72136BB2" w:rsidR="0024178D" w:rsidRPr="007A6210" w:rsidRDefault="007A6210" w:rsidP="008C370E">
            <w:pPr>
              <w:pStyle w:val="a0"/>
              <w:ind w:firstLine="0"/>
              <w:jc w:val="center"/>
              <w:rPr>
                <w:sz w:val="22"/>
                <w:szCs w:val="22"/>
                <w:lang w:val="ru-RU"/>
              </w:rPr>
            </w:pPr>
            <w:r>
              <w:rPr>
                <w:sz w:val="22"/>
                <w:szCs w:val="22"/>
                <w:lang w:val="ru-RU"/>
              </w:rPr>
              <w:t>21,45</w:t>
            </w:r>
          </w:p>
        </w:tc>
      </w:tr>
      <w:tr w:rsidR="00BE3C42" w:rsidRPr="00DF5D29" w14:paraId="4DCB9567" w14:textId="77777777" w:rsidTr="00A150D4">
        <w:trPr>
          <w:cantSplit/>
        </w:trPr>
        <w:tc>
          <w:tcPr>
            <w:tcW w:w="264" w:type="pct"/>
            <w:vMerge w:val="restart"/>
            <w:shd w:val="clear" w:color="auto" w:fill="auto"/>
          </w:tcPr>
          <w:p w14:paraId="67B8E7D1" w14:textId="77777777" w:rsidR="00BE3C42" w:rsidRPr="00DF5D29" w:rsidRDefault="00BE3C42" w:rsidP="00BE3C42">
            <w:pPr>
              <w:pStyle w:val="a0"/>
              <w:ind w:firstLine="0"/>
              <w:jc w:val="center"/>
              <w:rPr>
                <w:b/>
                <w:sz w:val="22"/>
                <w:szCs w:val="22"/>
                <w:lang w:val="ru-RU"/>
              </w:rPr>
            </w:pPr>
            <w:r w:rsidRPr="00DF5D29">
              <w:rPr>
                <w:b/>
                <w:sz w:val="22"/>
                <w:szCs w:val="22"/>
                <w:lang w:val="ru-RU"/>
              </w:rPr>
              <w:t>1.2</w:t>
            </w:r>
          </w:p>
        </w:tc>
        <w:tc>
          <w:tcPr>
            <w:tcW w:w="2052" w:type="pct"/>
            <w:shd w:val="clear" w:color="auto" w:fill="auto"/>
          </w:tcPr>
          <w:p w14:paraId="3BA22FDE" w14:textId="66B0724D" w:rsidR="00BE3C42" w:rsidRPr="00DF5D29" w:rsidRDefault="00BE3C42" w:rsidP="00BE3C42">
            <w:pPr>
              <w:pStyle w:val="a0"/>
              <w:ind w:firstLine="0"/>
              <w:jc w:val="left"/>
              <w:rPr>
                <w:b/>
                <w:sz w:val="22"/>
                <w:szCs w:val="22"/>
                <w:lang w:val="ru-RU"/>
              </w:rPr>
            </w:pPr>
            <w:r w:rsidRPr="00286EF3">
              <w:rPr>
                <w:b/>
                <w:sz w:val="22"/>
                <w:szCs w:val="22"/>
                <w:lang w:val="ru-RU"/>
              </w:rPr>
              <w:t>Общая площадь земель в границах населенных пунктов, в том числе:</w:t>
            </w:r>
          </w:p>
        </w:tc>
        <w:tc>
          <w:tcPr>
            <w:tcW w:w="599" w:type="pct"/>
            <w:shd w:val="clear" w:color="auto" w:fill="auto"/>
          </w:tcPr>
          <w:p w14:paraId="5813238D" w14:textId="77777777" w:rsidR="00BE3C42" w:rsidRPr="00DF5D29" w:rsidRDefault="00BE3C42" w:rsidP="00BE3C42">
            <w:pPr>
              <w:pStyle w:val="a0"/>
              <w:ind w:firstLine="0"/>
              <w:jc w:val="center"/>
              <w:rPr>
                <w:sz w:val="22"/>
                <w:szCs w:val="22"/>
                <w:lang w:val="ru-RU"/>
              </w:rPr>
            </w:pPr>
            <w:r w:rsidRPr="00DF5D29">
              <w:rPr>
                <w:sz w:val="22"/>
                <w:szCs w:val="22"/>
                <w:lang w:val="ru-RU"/>
              </w:rPr>
              <w:t>га.</w:t>
            </w:r>
          </w:p>
        </w:tc>
        <w:tc>
          <w:tcPr>
            <w:tcW w:w="820" w:type="pct"/>
            <w:shd w:val="clear" w:color="auto" w:fill="auto"/>
          </w:tcPr>
          <w:p w14:paraId="7147B222" w14:textId="4E68DCA5" w:rsidR="00BE3C42" w:rsidRPr="00BE3C42" w:rsidRDefault="00A150D4" w:rsidP="00BE3C42">
            <w:pPr>
              <w:pStyle w:val="a0"/>
              <w:ind w:firstLine="0"/>
              <w:jc w:val="center"/>
              <w:rPr>
                <w:sz w:val="22"/>
                <w:szCs w:val="22"/>
                <w:lang w:val="ru-RU"/>
              </w:rPr>
            </w:pPr>
            <w:r>
              <w:rPr>
                <w:sz w:val="22"/>
                <w:szCs w:val="22"/>
                <w:lang w:val="ru-RU"/>
              </w:rPr>
              <w:t>412,56</w:t>
            </w:r>
          </w:p>
        </w:tc>
        <w:tc>
          <w:tcPr>
            <w:tcW w:w="599" w:type="pct"/>
            <w:shd w:val="clear" w:color="auto" w:fill="auto"/>
          </w:tcPr>
          <w:p w14:paraId="74CC006C" w14:textId="27E592F7" w:rsidR="00BE3C42" w:rsidRPr="00A150D4" w:rsidRDefault="00A150D4" w:rsidP="00BE3C42">
            <w:pPr>
              <w:pStyle w:val="a0"/>
              <w:ind w:firstLine="0"/>
              <w:jc w:val="center"/>
              <w:rPr>
                <w:sz w:val="22"/>
                <w:szCs w:val="22"/>
                <w:lang w:val="ru-RU"/>
              </w:rPr>
            </w:pPr>
            <w:r>
              <w:rPr>
                <w:sz w:val="22"/>
                <w:szCs w:val="22"/>
                <w:lang w:val="ru-RU"/>
              </w:rPr>
              <w:t>412,56</w:t>
            </w:r>
          </w:p>
        </w:tc>
        <w:tc>
          <w:tcPr>
            <w:tcW w:w="666" w:type="pct"/>
            <w:shd w:val="clear" w:color="auto" w:fill="auto"/>
          </w:tcPr>
          <w:p w14:paraId="6689C15A" w14:textId="2D43CC39" w:rsidR="00BE3C42" w:rsidRPr="00A150D4" w:rsidRDefault="00A150D4" w:rsidP="00BE3C42">
            <w:pPr>
              <w:pStyle w:val="a0"/>
              <w:ind w:firstLine="0"/>
              <w:jc w:val="center"/>
              <w:rPr>
                <w:sz w:val="22"/>
                <w:szCs w:val="22"/>
                <w:lang w:val="ru-RU"/>
              </w:rPr>
            </w:pPr>
            <w:r>
              <w:rPr>
                <w:sz w:val="22"/>
                <w:szCs w:val="22"/>
                <w:lang w:val="ru-RU"/>
              </w:rPr>
              <w:t>412,56</w:t>
            </w:r>
          </w:p>
        </w:tc>
      </w:tr>
      <w:tr w:rsidR="0024178D" w:rsidRPr="00DF5D29" w14:paraId="2D1B1E42" w14:textId="77777777" w:rsidTr="00A150D4">
        <w:trPr>
          <w:cantSplit/>
        </w:trPr>
        <w:tc>
          <w:tcPr>
            <w:tcW w:w="264" w:type="pct"/>
            <w:vMerge/>
            <w:shd w:val="clear" w:color="auto" w:fill="auto"/>
          </w:tcPr>
          <w:p w14:paraId="3967A97A"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58DD7480" w14:textId="2DA8CFA2" w:rsidR="0024178D" w:rsidRPr="00286EF3" w:rsidRDefault="0070343C" w:rsidP="008C370E">
            <w:pPr>
              <w:pStyle w:val="a0"/>
              <w:ind w:firstLine="0"/>
              <w:jc w:val="left"/>
              <w:rPr>
                <w:b/>
                <w:sz w:val="22"/>
                <w:szCs w:val="22"/>
                <w:lang w:val="ru-RU"/>
              </w:rPr>
            </w:pPr>
            <w:r w:rsidRPr="0070343C">
              <w:rPr>
                <w:b/>
                <w:sz w:val="22"/>
                <w:szCs w:val="22"/>
                <w:lang w:val="ru-RU"/>
              </w:rPr>
              <w:t>с. Кирза</w:t>
            </w:r>
          </w:p>
        </w:tc>
        <w:tc>
          <w:tcPr>
            <w:tcW w:w="599" w:type="pct"/>
            <w:shd w:val="clear" w:color="auto" w:fill="auto"/>
          </w:tcPr>
          <w:p w14:paraId="42CB41C5" w14:textId="51A1582E"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0AA6F24B" w14:textId="1B096FF9" w:rsidR="0024178D" w:rsidRPr="00772157" w:rsidRDefault="00C340E9" w:rsidP="008C370E">
            <w:pPr>
              <w:pStyle w:val="a0"/>
              <w:ind w:firstLine="0"/>
              <w:jc w:val="center"/>
              <w:rPr>
                <w:sz w:val="22"/>
                <w:szCs w:val="22"/>
                <w:lang w:val="ru-RU"/>
              </w:rPr>
            </w:pPr>
            <w:r w:rsidRPr="00C340E9">
              <w:rPr>
                <w:sz w:val="22"/>
                <w:szCs w:val="22"/>
                <w:lang w:val="ru-RU"/>
              </w:rPr>
              <w:t>354,11</w:t>
            </w:r>
          </w:p>
        </w:tc>
        <w:tc>
          <w:tcPr>
            <w:tcW w:w="599" w:type="pct"/>
            <w:shd w:val="clear" w:color="auto" w:fill="auto"/>
          </w:tcPr>
          <w:p w14:paraId="41A9E4EA" w14:textId="2FFED9FA" w:rsidR="0024178D" w:rsidRDefault="00C340E9" w:rsidP="008C370E">
            <w:pPr>
              <w:pStyle w:val="a0"/>
              <w:ind w:firstLine="0"/>
              <w:jc w:val="center"/>
              <w:rPr>
                <w:sz w:val="22"/>
                <w:szCs w:val="22"/>
              </w:rPr>
            </w:pPr>
            <w:r w:rsidRPr="00C340E9">
              <w:rPr>
                <w:sz w:val="22"/>
                <w:szCs w:val="22"/>
              </w:rPr>
              <w:t>354,11</w:t>
            </w:r>
          </w:p>
        </w:tc>
        <w:tc>
          <w:tcPr>
            <w:tcW w:w="666" w:type="pct"/>
            <w:shd w:val="clear" w:color="auto" w:fill="auto"/>
          </w:tcPr>
          <w:p w14:paraId="2DBFAB4B" w14:textId="6A8988C9" w:rsidR="0024178D" w:rsidRDefault="00C340E9" w:rsidP="008C370E">
            <w:pPr>
              <w:pStyle w:val="a0"/>
              <w:ind w:firstLine="0"/>
              <w:jc w:val="center"/>
              <w:rPr>
                <w:sz w:val="22"/>
                <w:szCs w:val="22"/>
              </w:rPr>
            </w:pPr>
            <w:r w:rsidRPr="00C340E9">
              <w:rPr>
                <w:sz w:val="22"/>
                <w:szCs w:val="22"/>
              </w:rPr>
              <w:t>354,11</w:t>
            </w:r>
          </w:p>
        </w:tc>
      </w:tr>
      <w:tr w:rsidR="0024178D" w:rsidRPr="00DF5D29" w14:paraId="0A438BF0" w14:textId="77777777" w:rsidTr="00A150D4">
        <w:trPr>
          <w:cantSplit/>
        </w:trPr>
        <w:tc>
          <w:tcPr>
            <w:tcW w:w="264" w:type="pct"/>
            <w:vMerge/>
            <w:shd w:val="clear" w:color="auto" w:fill="auto"/>
          </w:tcPr>
          <w:p w14:paraId="088375F3" w14:textId="77777777" w:rsidR="0024178D" w:rsidRPr="00DF5D29" w:rsidRDefault="0024178D" w:rsidP="008C370E">
            <w:pPr>
              <w:pStyle w:val="a0"/>
              <w:ind w:firstLine="0"/>
              <w:jc w:val="center"/>
              <w:rPr>
                <w:b/>
                <w:sz w:val="22"/>
                <w:szCs w:val="22"/>
                <w:lang w:val="ru-RU"/>
              </w:rPr>
            </w:pPr>
          </w:p>
        </w:tc>
        <w:tc>
          <w:tcPr>
            <w:tcW w:w="2052" w:type="pct"/>
            <w:shd w:val="clear" w:color="auto" w:fill="auto"/>
          </w:tcPr>
          <w:p w14:paraId="3650ADAA" w14:textId="048F66DF" w:rsidR="0024178D" w:rsidRPr="00286EF3" w:rsidRDefault="0070343C" w:rsidP="008C370E">
            <w:pPr>
              <w:pStyle w:val="a0"/>
              <w:ind w:firstLine="0"/>
              <w:jc w:val="left"/>
              <w:rPr>
                <w:b/>
                <w:sz w:val="22"/>
                <w:szCs w:val="22"/>
                <w:lang w:val="ru-RU"/>
              </w:rPr>
            </w:pPr>
            <w:r>
              <w:rPr>
                <w:b/>
                <w:sz w:val="22"/>
                <w:szCs w:val="22"/>
                <w:lang w:val="ru-RU"/>
              </w:rPr>
              <w:t>д</w:t>
            </w:r>
            <w:r w:rsidRPr="0070343C">
              <w:rPr>
                <w:b/>
                <w:sz w:val="22"/>
                <w:szCs w:val="22"/>
                <w:lang w:val="ru-RU"/>
              </w:rPr>
              <w:t>. Черемшанка</w:t>
            </w:r>
          </w:p>
        </w:tc>
        <w:tc>
          <w:tcPr>
            <w:tcW w:w="599" w:type="pct"/>
            <w:shd w:val="clear" w:color="auto" w:fill="auto"/>
          </w:tcPr>
          <w:p w14:paraId="50232A0C" w14:textId="35C0C4B6" w:rsidR="0024178D" w:rsidRPr="00DF5D29" w:rsidRDefault="0024178D" w:rsidP="008C370E">
            <w:pPr>
              <w:pStyle w:val="a0"/>
              <w:ind w:firstLine="0"/>
              <w:jc w:val="center"/>
              <w:rPr>
                <w:sz w:val="22"/>
                <w:szCs w:val="22"/>
                <w:lang w:val="ru-RU"/>
              </w:rPr>
            </w:pPr>
            <w:r w:rsidRPr="00DF5D29">
              <w:rPr>
                <w:sz w:val="22"/>
                <w:szCs w:val="22"/>
                <w:lang w:val="ru-RU"/>
              </w:rPr>
              <w:t>га</w:t>
            </w:r>
          </w:p>
        </w:tc>
        <w:tc>
          <w:tcPr>
            <w:tcW w:w="820" w:type="pct"/>
            <w:shd w:val="clear" w:color="auto" w:fill="auto"/>
          </w:tcPr>
          <w:p w14:paraId="7010FFA6" w14:textId="3846B32D" w:rsidR="0024178D" w:rsidRDefault="00C340E9" w:rsidP="008C370E">
            <w:pPr>
              <w:pStyle w:val="a0"/>
              <w:ind w:firstLine="0"/>
              <w:jc w:val="center"/>
              <w:rPr>
                <w:sz w:val="22"/>
                <w:szCs w:val="22"/>
              </w:rPr>
            </w:pPr>
            <w:r w:rsidRPr="00C340E9">
              <w:rPr>
                <w:sz w:val="22"/>
                <w:szCs w:val="22"/>
              </w:rPr>
              <w:t>58,45</w:t>
            </w:r>
          </w:p>
        </w:tc>
        <w:tc>
          <w:tcPr>
            <w:tcW w:w="599" w:type="pct"/>
            <w:shd w:val="clear" w:color="auto" w:fill="auto"/>
          </w:tcPr>
          <w:p w14:paraId="572C75B8" w14:textId="34AD7173" w:rsidR="0024178D" w:rsidRDefault="00C340E9" w:rsidP="008C370E">
            <w:pPr>
              <w:pStyle w:val="a0"/>
              <w:ind w:firstLine="0"/>
              <w:jc w:val="center"/>
              <w:rPr>
                <w:sz w:val="22"/>
                <w:szCs w:val="22"/>
              </w:rPr>
            </w:pPr>
            <w:r w:rsidRPr="00C340E9">
              <w:rPr>
                <w:sz w:val="22"/>
                <w:szCs w:val="22"/>
              </w:rPr>
              <w:t>58,45</w:t>
            </w:r>
          </w:p>
        </w:tc>
        <w:tc>
          <w:tcPr>
            <w:tcW w:w="666" w:type="pct"/>
            <w:shd w:val="clear" w:color="auto" w:fill="auto"/>
          </w:tcPr>
          <w:p w14:paraId="5FACFBC5" w14:textId="777F6352" w:rsidR="0024178D" w:rsidRDefault="00C340E9" w:rsidP="008C370E">
            <w:pPr>
              <w:pStyle w:val="a0"/>
              <w:ind w:firstLine="0"/>
              <w:jc w:val="center"/>
              <w:rPr>
                <w:sz w:val="22"/>
                <w:szCs w:val="22"/>
              </w:rPr>
            </w:pPr>
            <w:r w:rsidRPr="00C340E9">
              <w:rPr>
                <w:sz w:val="22"/>
                <w:szCs w:val="22"/>
              </w:rPr>
              <w:t>58,45</w:t>
            </w:r>
          </w:p>
        </w:tc>
      </w:tr>
      <w:tr w:rsidR="008C370E" w:rsidRPr="00DF5D29" w14:paraId="7C3A16D9" w14:textId="77777777" w:rsidTr="00A150D4">
        <w:trPr>
          <w:cantSplit/>
        </w:trPr>
        <w:tc>
          <w:tcPr>
            <w:tcW w:w="5000" w:type="pct"/>
            <w:gridSpan w:val="6"/>
            <w:shd w:val="clear" w:color="auto" w:fill="auto"/>
          </w:tcPr>
          <w:p w14:paraId="4DD4EAA2" w14:textId="618584B5" w:rsidR="008C370E" w:rsidRPr="00DF5D29" w:rsidRDefault="008C370E" w:rsidP="008C370E">
            <w:pPr>
              <w:pStyle w:val="a0"/>
              <w:tabs>
                <w:tab w:val="center" w:pos="4200"/>
              </w:tabs>
              <w:ind w:firstLine="0"/>
              <w:jc w:val="center"/>
              <w:rPr>
                <w:sz w:val="22"/>
                <w:szCs w:val="22"/>
                <w:highlight w:val="cyan"/>
                <w:lang w:val="ru-RU"/>
              </w:rPr>
            </w:pPr>
            <w:r w:rsidRPr="00DF5D29">
              <w:rPr>
                <w:b/>
                <w:sz w:val="22"/>
                <w:szCs w:val="22"/>
              </w:rPr>
              <w:t>II</w:t>
            </w:r>
            <w:r w:rsidRPr="00DF5D29">
              <w:rPr>
                <w:b/>
                <w:sz w:val="22"/>
                <w:szCs w:val="22"/>
                <w:lang w:val="ru-RU"/>
              </w:rPr>
              <w:t>. Население</w:t>
            </w:r>
          </w:p>
        </w:tc>
      </w:tr>
      <w:tr w:rsidR="008C370E" w:rsidRPr="00DF5D29" w14:paraId="24D6A321" w14:textId="77777777" w:rsidTr="00A150D4">
        <w:trPr>
          <w:cantSplit/>
        </w:trPr>
        <w:tc>
          <w:tcPr>
            <w:tcW w:w="264" w:type="pct"/>
            <w:shd w:val="clear" w:color="auto" w:fill="auto"/>
          </w:tcPr>
          <w:p w14:paraId="5B8B8668" w14:textId="77777777" w:rsidR="008C370E" w:rsidRPr="00DF5D29" w:rsidRDefault="008C370E" w:rsidP="008C370E">
            <w:pPr>
              <w:pStyle w:val="a0"/>
              <w:ind w:firstLine="0"/>
              <w:jc w:val="center"/>
              <w:rPr>
                <w:b/>
                <w:sz w:val="22"/>
                <w:szCs w:val="22"/>
                <w:lang w:val="ru-RU"/>
              </w:rPr>
            </w:pPr>
            <w:r w:rsidRPr="00DF5D29">
              <w:rPr>
                <w:b/>
                <w:sz w:val="22"/>
                <w:szCs w:val="22"/>
                <w:lang w:val="ru-RU"/>
              </w:rPr>
              <w:t>2.1</w:t>
            </w:r>
          </w:p>
        </w:tc>
        <w:tc>
          <w:tcPr>
            <w:tcW w:w="2052" w:type="pct"/>
            <w:shd w:val="clear" w:color="auto" w:fill="auto"/>
          </w:tcPr>
          <w:p w14:paraId="12B01C20" w14:textId="77777777" w:rsidR="008C370E" w:rsidRPr="00DF5D29" w:rsidRDefault="008C370E" w:rsidP="008C370E">
            <w:pPr>
              <w:pStyle w:val="a0"/>
              <w:ind w:left="47" w:firstLine="0"/>
              <w:jc w:val="left"/>
              <w:rPr>
                <w:b/>
                <w:sz w:val="22"/>
                <w:szCs w:val="22"/>
                <w:lang w:val="ru-RU"/>
              </w:rPr>
            </w:pPr>
            <w:r w:rsidRPr="00DF5D29">
              <w:rPr>
                <w:b/>
                <w:sz w:val="22"/>
                <w:szCs w:val="22"/>
                <w:lang w:val="ru-RU"/>
              </w:rPr>
              <w:t>Численность населения</w:t>
            </w:r>
          </w:p>
        </w:tc>
        <w:tc>
          <w:tcPr>
            <w:tcW w:w="599" w:type="pct"/>
            <w:shd w:val="clear" w:color="auto" w:fill="auto"/>
          </w:tcPr>
          <w:p w14:paraId="0933B106" w14:textId="77777777" w:rsidR="008C370E" w:rsidRPr="00DF5D29" w:rsidRDefault="008C370E" w:rsidP="008C370E">
            <w:pPr>
              <w:pStyle w:val="a0"/>
              <w:ind w:firstLine="0"/>
              <w:jc w:val="center"/>
              <w:rPr>
                <w:sz w:val="22"/>
                <w:szCs w:val="22"/>
                <w:lang w:val="ru-RU"/>
              </w:rPr>
            </w:pPr>
            <w:r w:rsidRPr="00DF5D29">
              <w:rPr>
                <w:sz w:val="22"/>
                <w:szCs w:val="22"/>
                <w:lang w:val="ru-RU"/>
              </w:rPr>
              <w:t>чел.</w:t>
            </w:r>
          </w:p>
        </w:tc>
        <w:tc>
          <w:tcPr>
            <w:tcW w:w="820" w:type="pct"/>
            <w:shd w:val="clear" w:color="auto" w:fill="auto"/>
          </w:tcPr>
          <w:p w14:paraId="1F1AEBE7" w14:textId="2F573A43" w:rsidR="008C370E" w:rsidRPr="00DF5D29" w:rsidRDefault="00DA2F10" w:rsidP="008C370E">
            <w:pPr>
              <w:pStyle w:val="a0"/>
              <w:ind w:firstLine="0"/>
              <w:jc w:val="center"/>
              <w:rPr>
                <w:sz w:val="22"/>
                <w:szCs w:val="22"/>
                <w:lang w:val="ru-RU"/>
              </w:rPr>
            </w:pPr>
            <w:r>
              <w:rPr>
                <w:sz w:val="22"/>
                <w:szCs w:val="22"/>
              </w:rPr>
              <w:t>1789</w:t>
            </w:r>
          </w:p>
        </w:tc>
        <w:tc>
          <w:tcPr>
            <w:tcW w:w="599" w:type="pct"/>
            <w:shd w:val="clear" w:color="auto" w:fill="auto"/>
          </w:tcPr>
          <w:p w14:paraId="449BF44A" w14:textId="2B0664D6" w:rsidR="008C370E" w:rsidRPr="00DF5D29" w:rsidRDefault="00DA2F10" w:rsidP="008C370E">
            <w:pPr>
              <w:pStyle w:val="a0"/>
              <w:ind w:firstLine="0"/>
              <w:jc w:val="center"/>
              <w:rPr>
                <w:sz w:val="22"/>
                <w:szCs w:val="22"/>
                <w:lang w:val="ru-RU"/>
              </w:rPr>
            </w:pPr>
            <w:r>
              <w:rPr>
                <w:sz w:val="22"/>
                <w:szCs w:val="22"/>
                <w:lang w:val="ru-RU"/>
              </w:rPr>
              <w:t>1878</w:t>
            </w:r>
          </w:p>
        </w:tc>
        <w:tc>
          <w:tcPr>
            <w:tcW w:w="666" w:type="pct"/>
            <w:shd w:val="clear" w:color="auto" w:fill="auto"/>
          </w:tcPr>
          <w:p w14:paraId="66D8C3A6" w14:textId="4062F1FC" w:rsidR="008C370E" w:rsidRPr="00DF5D29" w:rsidRDefault="00DA2F10" w:rsidP="008C370E">
            <w:pPr>
              <w:pStyle w:val="a0"/>
              <w:ind w:firstLine="0"/>
              <w:jc w:val="center"/>
              <w:rPr>
                <w:sz w:val="22"/>
                <w:szCs w:val="22"/>
                <w:lang w:val="ru-RU"/>
              </w:rPr>
            </w:pPr>
            <w:r>
              <w:rPr>
                <w:sz w:val="22"/>
                <w:szCs w:val="22"/>
                <w:lang w:val="ru-RU"/>
              </w:rPr>
              <w:t>1967</w:t>
            </w:r>
          </w:p>
        </w:tc>
      </w:tr>
      <w:tr w:rsidR="004F5DDC" w:rsidRPr="00DF5D29" w14:paraId="04E4A44C" w14:textId="77777777" w:rsidTr="004F5DDC">
        <w:trPr>
          <w:cantSplit/>
        </w:trPr>
        <w:tc>
          <w:tcPr>
            <w:tcW w:w="5000" w:type="pct"/>
            <w:gridSpan w:val="6"/>
            <w:shd w:val="clear" w:color="auto" w:fill="auto"/>
          </w:tcPr>
          <w:p w14:paraId="3FFA6AEC" w14:textId="417F1D67" w:rsidR="004F5DDC" w:rsidRDefault="004B6CC1" w:rsidP="008C370E">
            <w:pPr>
              <w:pStyle w:val="a0"/>
              <w:ind w:firstLine="0"/>
              <w:jc w:val="center"/>
              <w:rPr>
                <w:sz w:val="22"/>
                <w:szCs w:val="22"/>
                <w:lang w:val="ru-RU"/>
              </w:rPr>
            </w:pPr>
            <w:r>
              <w:rPr>
                <w:b/>
                <w:sz w:val="22"/>
                <w:szCs w:val="22"/>
              </w:rPr>
              <w:t xml:space="preserve">III </w:t>
            </w:r>
            <w:r w:rsidR="004F5DDC">
              <w:rPr>
                <w:b/>
                <w:sz w:val="22"/>
                <w:szCs w:val="22"/>
                <w:lang w:val="ru-RU"/>
              </w:rPr>
              <w:t>Жилищный фонд</w:t>
            </w:r>
          </w:p>
        </w:tc>
      </w:tr>
      <w:tr w:rsidR="004B6CC1" w:rsidRPr="00DF5D29" w14:paraId="258267EB" w14:textId="77777777" w:rsidTr="00A150D4">
        <w:trPr>
          <w:cantSplit/>
        </w:trPr>
        <w:tc>
          <w:tcPr>
            <w:tcW w:w="264" w:type="pct"/>
            <w:shd w:val="clear" w:color="auto" w:fill="auto"/>
          </w:tcPr>
          <w:p w14:paraId="01441672" w14:textId="0EA96851" w:rsidR="004B6CC1" w:rsidRPr="004B6CC1" w:rsidRDefault="004B6CC1" w:rsidP="004B6CC1">
            <w:pPr>
              <w:pStyle w:val="a0"/>
              <w:ind w:firstLine="0"/>
              <w:jc w:val="center"/>
              <w:rPr>
                <w:b/>
                <w:sz w:val="22"/>
                <w:szCs w:val="22"/>
                <w:lang w:val="ru-RU"/>
              </w:rPr>
            </w:pPr>
            <w:r>
              <w:rPr>
                <w:b/>
                <w:sz w:val="22"/>
                <w:szCs w:val="22"/>
              </w:rPr>
              <w:t>3</w:t>
            </w:r>
            <w:r>
              <w:rPr>
                <w:b/>
                <w:sz w:val="22"/>
                <w:szCs w:val="22"/>
                <w:lang w:val="ru-RU"/>
              </w:rPr>
              <w:t>.1</w:t>
            </w:r>
          </w:p>
        </w:tc>
        <w:tc>
          <w:tcPr>
            <w:tcW w:w="2052" w:type="pct"/>
            <w:shd w:val="clear" w:color="auto" w:fill="auto"/>
          </w:tcPr>
          <w:p w14:paraId="2C1DBA61" w14:textId="46B8106F" w:rsidR="004B6CC1" w:rsidRDefault="004B6CC1" w:rsidP="004B6CC1">
            <w:pPr>
              <w:pStyle w:val="a0"/>
              <w:ind w:left="47" w:firstLine="0"/>
              <w:jc w:val="left"/>
              <w:rPr>
                <w:b/>
                <w:sz w:val="22"/>
                <w:szCs w:val="22"/>
                <w:lang w:val="ru-RU"/>
              </w:rPr>
            </w:pPr>
            <w:r>
              <w:rPr>
                <w:b/>
                <w:sz w:val="22"/>
                <w:szCs w:val="22"/>
                <w:lang w:val="ru-RU"/>
              </w:rPr>
              <w:t>Жилищный фонд</w:t>
            </w:r>
          </w:p>
        </w:tc>
        <w:tc>
          <w:tcPr>
            <w:tcW w:w="599" w:type="pct"/>
            <w:shd w:val="clear" w:color="auto" w:fill="auto"/>
          </w:tcPr>
          <w:p w14:paraId="0B83E01A" w14:textId="5A8AF309" w:rsidR="004B6CC1" w:rsidRDefault="004B6CC1" w:rsidP="004B6CC1">
            <w:pPr>
              <w:pStyle w:val="a0"/>
              <w:ind w:firstLine="0"/>
              <w:jc w:val="center"/>
              <w:rPr>
                <w:sz w:val="22"/>
                <w:szCs w:val="22"/>
                <w:lang w:val="ru-RU"/>
              </w:rPr>
            </w:pPr>
            <w:r>
              <w:rPr>
                <w:sz w:val="22"/>
                <w:szCs w:val="22"/>
                <w:lang w:val="ru-RU"/>
              </w:rPr>
              <w:t>тыс. м</w:t>
            </w:r>
            <w:r w:rsidRPr="00DA2F10">
              <w:rPr>
                <w:sz w:val="22"/>
                <w:szCs w:val="22"/>
                <w:vertAlign w:val="superscript"/>
                <w:lang w:val="ru-RU"/>
              </w:rPr>
              <w:t>2</w:t>
            </w:r>
          </w:p>
        </w:tc>
        <w:tc>
          <w:tcPr>
            <w:tcW w:w="820" w:type="pct"/>
            <w:shd w:val="clear" w:color="auto" w:fill="auto"/>
          </w:tcPr>
          <w:p w14:paraId="5D3901A6" w14:textId="1F9A7CCF" w:rsidR="004B6CC1" w:rsidRPr="00DA2F10" w:rsidRDefault="004B6CC1" w:rsidP="004B6CC1">
            <w:pPr>
              <w:pStyle w:val="a0"/>
              <w:ind w:firstLine="0"/>
              <w:jc w:val="center"/>
              <w:rPr>
                <w:sz w:val="22"/>
                <w:szCs w:val="22"/>
              </w:rPr>
            </w:pPr>
            <w:r w:rsidRPr="00DA2F10">
              <w:rPr>
                <w:sz w:val="22"/>
                <w:szCs w:val="22"/>
              </w:rPr>
              <w:t>39,2</w:t>
            </w:r>
          </w:p>
        </w:tc>
        <w:tc>
          <w:tcPr>
            <w:tcW w:w="599" w:type="pct"/>
            <w:shd w:val="clear" w:color="auto" w:fill="auto"/>
          </w:tcPr>
          <w:p w14:paraId="6F012856" w14:textId="04B2D131" w:rsidR="004B6CC1" w:rsidRDefault="004B6CC1" w:rsidP="004B6CC1">
            <w:pPr>
              <w:pStyle w:val="a0"/>
              <w:ind w:firstLine="0"/>
              <w:jc w:val="center"/>
              <w:rPr>
                <w:sz w:val="22"/>
                <w:szCs w:val="22"/>
                <w:lang w:val="ru-RU"/>
              </w:rPr>
            </w:pPr>
            <w:r>
              <w:rPr>
                <w:sz w:val="22"/>
                <w:szCs w:val="22"/>
                <w:lang w:val="ru-RU"/>
              </w:rPr>
              <w:t>64,1</w:t>
            </w:r>
          </w:p>
        </w:tc>
        <w:tc>
          <w:tcPr>
            <w:tcW w:w="666" w:type="pct"/>
            <w:shd w:val="clear" w:color="auto" w:fill="auto"/>
          </w:tcPr>
          <w:p w14:paraId="1A756A79" w14:textId="5B0FFCEC" w:rsidR="004B6CC1" w:rsidRDefault="004B6CC1" w:rsidP="004B6CC1">
            <w:pPr>
              <w:pStyle w:val="a0"/>
              <w:ind w:firstLine="0"/>
              <w:jc w:val="center"/>
              <w:rPr>
                <w:sz w:val="22"/>
                <w:szCs w:val="22"/>
                <w:lang w:val="ru-RU"/>
              </w:rPr>
            </w:pPr>
            <w:r>
              <w:rPr>
                <w:sz w:val="22"/>
                <w:szCs w:val="22"/>
                <w:lang w:val="ru-RU"/>
              </w:rPr>
              <w:t>97,6</w:t>
            </w:r>
          </w:p>
        </w:tc>
      </w:tr>
      <w:tr w:rsidR="004B6CC1" w:rsidRPr="00DF5D29" w14:paraId="07C05323" w14:textId="77777777" w:rsidTr="00A150D4">
        <w:trPr>
          <w:cantSplit/>
        </w:trPr>
        <w:tc>
          <w:tcPr>
            <w:tcW w:w="264" w:type="pct"/>
            <w:shd w:val="clear" w:color="auto" w:fill="auto"/>
          </w:tcPr>
          <w:p w14:paraId="6513ED4D" w14:textId="1413A606" w:rsidR="004B6CC1" w:rsidRDefault="004B6CC1" w:rsidP="004B6CC1">
            <w:pPr>
              <w:pStyle w:val="a0"/>
              <w:ind w:firstLine="0"/>
              <w:jc w:val="center"/>
              <w:rPr>
                <w:b/>
                <w:sz w:val="22"/>
                <w:szCs w:val="22"/>
                <w:lang w:val="ru-RU"/>
              </w:rPr>
            </w:pPr>
            <w:r>
              <w:rPr>
                <w:b/>
                <w:sz w:val="22"/>
                <w:szCs w:val="22"/>
                <w:lang w:val="ru-RU"/>
              </w:rPr>
              <w:t>3.2</w:t>
            </w:r>
          </w:p>
        </w:tc>
        <w:tc>
          <w:tcPr>
            <w:tcW w:w="2052" w:type="pct"/>
            <w:shd w:val="clear" w:color="auto" w:fill="auto"/>
          </w:tcPr>
          <w:p w14:paraId="48839ED4" w14:textId="0FA9C2B6" w:rsidR="004B6CC1" w:rsidRDefault="004B6CC1" w:rsidP="004B6CC1">
            <w:pPr>
              <w:pStyle w:val="a0"/>
              <w:ind w:left="47" w:firstLine="0"/>
              <w:jc w:val="left"/>
              <w:rPr>
                <w:b/>
                <w:sz w:val="22"/>
                <w:szCs w:val="22"/>
                <w:lang w:val="ru-RU"/>
              </w:rPr>
            </w:pPr>
            <w:r w:rsidRPr="00E934DC">
              <w:rPr>
                <w:b/>
                <w:sz w:val="22"/>
                <w:szCs w:val="22"/>
                <w:lang w:val="ru-RU"/>
              </w:rPr>
              <w:t>Средняя обеспеченность населения</w:t>
            </w:r>
          </w:p>
        </w:tc>
        <w:tc>
          <w:tcPr>
            <w:tcW w:w="599" w:type="pct"/>
            <w:shd w:val="clear" w:color="auto" w:fill="auto"/>
          </w:tcPr>
          <w:p w14:paraId="7C710E84" w14:textId="7E9F7384" w:rsidR="004B6CC1" w:rsidRDefault="004B6CC1" w:rsidP="004B6CC1">
            <w:pPr>
              <w:pStyle w:val="a0"/>
              <w:ind w:firstLine="0"/>
              <w:jc w:val="center"/>
              <w:rPr>
                <w:sz w:val="22"/>
                <w:szCs w:val="22"/>
                <w:lang w:val="ru-RU"/>
              </w:rPr>
            </w:pPr>
            <w:r>
              <w:rPr>
                <w:sz w:val="22"/>
                <w:szCs w:val="22"/>
                <w:lang w:val="ru-RU"/>
              </w:rPr>
              <w:t>м</w:t>
            </w:r>
            <w:r w:rsidRPr="00E934DC">
              <w:rPr>
                <w:sz w:val="22"/>
                <w:szCs w:val="22"/>
                <w:vertAlign w:val="superscript"/>
                <w:lang w:val="ru-RU"/>
              </w:rPr>
              <w:t>2</w:t>
            </w:r>
            <w:r>
              <w:rPr>
                <w:sz w:val="22"/>
                <w:szCs w:val="22"/>
                <w:vertAlign w:val="superscript"/>
                <w:lang w:val="ru-RU"/>
              </w:rPr>
              <w:t xml:space="preserve"> </w:t>
            </w:r>
            <w:r w:rsidRPr="00E934DC">
              <w:rPr>
                <w:sz w:val="22"/>
                <w:szCs w:val="22"/>
                <w:lang w:val="ru-RU"/>
              </w:rPr>
              <w:t>/</w:t>
            </w:r>
            <w:r>
              <w:rPr>
                <w:sz w:val="22"/>
                <w:szCs w:val="22"/>
                <w:lang w:val="ru-RU"/>
              </w:rPr>
              <w:t>чел.</w:t>
            </w:r>
          </w:p>
        </w:tc>
        <w:tc>
          <w:tcPr>
            <w:tcW w:w="820" w:type="pct"/>
            <w:shd w:val="clear" w:color="auto" w:fill="auto"/>
          </w:tcPr>
          <w:p w14:paraId="1846E68D" w14:textId="7C29D4DE" w:rsidR="004B6CC1" w:rsidRPr="00DA2F10" w:rsidRDefault="00061D74" w:rsidP="004B6CC1">
            <w:pPr>
              <w:pStyle w:val="a0"/>
              <w:ind w:firstLine="0"/>
              <w:jc w:val="center"/>
              <w:rPr>
                <w:sz w:val="22"/>
                <w:szCs w:val="22"/>
              </w:rPr>
            </w:pPr>
            <w:r w:rsidRPr="00061D74">
              <w:rPr>
                <w:sz w:val="22"/>
                <w:szCs w:val="22"/>
              </w:rPr>
              <w:t>18,6</w:t>
            </w:r>
          </w:p>
        </w:tc>
        <w:tc>
          <w:tcPr>
            <w:tcW w:w="599" w:type="pct"/>
            <w:shd w:val="clear" w:color="auto" w:fill="auto"/>
          </w:tcPr>
          <w:p w14:paraId="730767CA" w14:textId="6BD85031" w:rsidR="004B6CC1" w:rsidRDefault="00061D74" w:rsidP="004B6CC1">
            <w:pPr>
              <w:pStyle w:val="a0"/>
              <w:ind w:firstLine="0"/>
              <w:jc w:val="center"/>
              <w:rPr>
                <w:sz w:val="22"/>
                <w:szCs w:val="22"/>
                <w:lang w:val="ru-RU"/>
              </w:rPr>
            </w:pPr>
            <w:r>
              <w:rPr>
                <w:sz w:val="22"/>
                <w:szCs w:val="22"/>
                <w:lang w:val="ru-RU"/>
              </w:rPr>
              <w:t>20,1</w:t>
            </w:r>
          </w:p>
        </w:tc>
        <w:tc>
          <w:tcPr>
            <w:tcW w:w="666" w:type="pct"/>
            <w:shd w:val="clear" w:color="auto" w:fill="auto"/>
          </w:tcPr>
          <w:p w14:paraId="7E25B5E7" w14:textId="64895844" w:rsidR="004B6CC1" w:rsidRDefault="00061D74" w:rsidP="004B6CC1">
            <w:pPr>
              <w:pStyle w:val="a0"/>
              <w:ind w:firstLine="0"/>
              <w:jc w:val="center"/>
              <w:rPr>
                <w:sz w:val="22"/>
                <w:szCs w:val="22"/>
                <w:lang w:val="ru-RU"/>
              </w:rPr>
            </w:pPr>
            <w:r>
              <w:rPr>
                <w:sz w:val="22"/>
                <w:szCs w:val="22"/>
                <w:lang w:val="ru-RU"/>
              </w:rPr>
              <w:t>22,8</w:t>
            </w:r>
          </w:p>
        </w:tc>
      </w:tr>
      <w:tr w:rsidR="004B6CC1" w:rsidRPr="00DF5D29" w14:paraId="5FFC79A2" w14:textId="77777777" w:rsidTr="00A150D4">
        <w:trPr>
          <w:cantSplit/>
        </w:trPr>
        <w:tc>
          <w:tcPr>
            <w:tcW w:w="5000" w:type="pct"/>
            <w:gridSpan w:val="6"/>
            <w:shd w:val="clear" w:color="auto" w:fill="auto"/>
          </w:tcPr>
          <w:p w14:paraId="090D582D" w14:textId="1B7064EC" w:rsidR="004B6CC1" w:rsidRPr="00DF5D29" w:rsidRDefault="00061D74" w:rsidP="004B6CC1">
            <w:pPr>
              <w:pStyle w:val="a0"/>
              <w:ind w:firstLine="0"/>
              <w:jc w:val="center"/>
              <w:rPr>
                <w:sz w:val="22"/>
                <w:szCs w:val="22"/>
                <w:lang w:val="ru-RU"/>
              </w:rPr>
            </w:pPr>
            <w:r w:rsidRPr="00061D74">
              <w:rPr>
                <w:b/>
                <w:sz w:val="22"/>
                <w:szCs w:val="22"/>
                <w:lang w:val="ru-RU"/>
              </w:rPr>
              <w:t>IV</w:t>
            </w:r>
            <w:r w:rsidR="004B6CC1" w:rsidRPr="00DF5D29">
              <w:rPr>
                <w:b/>
                <w:sz w:val="22"/>
                <w:szCs w:val="22"/>
                <w:lang w:val="ru-RU"/>
              </w:rPr>
              <w:t>. Объекты социального и культурно-бытового обслуживания</w:t>
            </w:r>
          </w:p>
        </w:tc>
      </w:tr>
      <w:tr w:rsidR="004B6CC1" w:rsidRPr="00DF5D29" w14:paraId="3D973F81" w14:textId="77777777" w:rsidTr="00A150D4">
        <w:trPr>
          <w:cantSplit/>
        </w:trPr>
        <w:tc>
          <w:tcPr>
            <w:tcW w:w="264" w:type="pct"/>
            <w:shd w:val="clear" w:color="auto" w:fill="auto"/>
          </w:tcPr>
          <w:p w14:paraId="73D31A09" w14:textId="77777777" w:rsidR="004B6CC1" w:rsidRPr="00DF5D29" w:rsidRDefault="004B6CC1" w:rsidP="004B6CC1">
            <w:pPr>
              <w:pStyle w:val="a0"/>
              <w:ind w:firstLine="0"/>
              <w:jc w:val="center"/>
              <w:rPr>
                <w:b/>
                <w:sz w:val="22"/>
                <w:szCs w:val="22"/>
                <w:lang w:val="ru-RU"/>
              </w:rPr>
            </w:pPr>
          </w:p>
        </w:tc>
        <w:tc>
          <w:tcPr>
            <w:tcW w:w="4736" w:type="pct"/>
            <w:gridSpan w:val="5"/>
            <w:shd w:val="clear" w:color="auto" w:fill="auto"/>
          </w:tcPr>
          <w:p w14:paraId="049AB17A" w14:textId="6F29F233" w:rsidR="004B6CC1" w:rsidRPr="00DF5D29" w:rsidRDefault="004B6CC1" w:rsidP="004B6CC1">
            <w:pPr>
              <w:pStyle w:val="a0"/>
              <w:ind w:firstLine="0"/>
              <w:jc w:val="left"/>
              <w:rPr>
                <w:sz w:val="22"/>
                <w:szCs w:val="22"/>
                <w:lang w:val="ru-RU"/>
              </w:rPr>
            </w:pPr>
            <w:r w:rsidRPr="00DF5D29">
              <w:rPr>
                <w:b/>
                <w:sz w:val="22"/>
                <w:szCs w:val="22"/>
                <w:lang w:val="ru-RU"/>
              </w:rPr>
              <w:t>Объекты учебно-образовательного назначения</w:t>
            </w:r>
          </w:p>
        </w:tc>
      </w:tr>
      <w:tr w:rsidR="004B6CC1" w:rsidRPr="00DF5D29" w14:paraId="61FA2137" w14:textId="77777777" w:rsidTr="00A150D4">
        <w:trPr>
          <w:cantSplit/>
        </w:trPr>
        <w:tc>
          <w:tcPr>
            <w:tcW w:w="264" w:type="pct"/>
            <w:shd w:val="clear" w:color="auto" w:fill="auto"/>
          </w:tcPr>
          <w:p w14:paraId="6E6C1BD1" w14:textId="77E9A00C" w:rsidR="004B6CC1" w:rsidRPr="00DF5D29" w:rsidRDefault="00061D74" w:rsidP="004B6CC1">
            <w:pPr>
              <w:pStyle w:val="a0"/>
              <w:tabs>
                <w:tab w:val="center" w:pos="235"/>
              </w:tabs>
              <w:ind w:firstLine="0"/>
              <w:jc w:val="center"/>
              <w:rPr>
                <w:b/>
                <w:sz w:val="22"/>
                <w:szCs w:val="22"/>
                <w:lang w:val="ru-RU"/>
              </w:rPr>
            </w:pPr>
            <w:r>
              <w:rPr>
                <w:b/>
                <w:sz w:val="22"/>
                <w:szCs w:val="22"/>
                <w:lang w:val="ru-RU"/>
              </w:rPr>
              <w:t>4</w:t>
            </w:r>
            <w:r w:rsidR="004B6CC1" w:rsidRPr="00DF5D29">
              <w:rPr>
                <w:b/>
                <w:sz w:val="22"/>
                <w:szCs w:val="22"/>
                <w:lang w:val="ru-RU"/>
              </w:rPr>
              <w:t>.1</w:t>
            </w:r>
          </w:p>
        </w:tc>
        <w:tc>
          <w:tcPr>
            <w:tcW w:w="2052" w:type="pct"/>
            <w:shd w:val="clear" w:color="auto" w:fill="auto"/>
          </w:tcPr>
          <w:p w14:paraId="4474069B" w14:textId="77777777" w:rsidR="004B6CC1" w:rsidRPr="00DF5D29" w:rsidRDefault="004B6CC1" w:rsidP="004B6CC1">
            <w:pPr>
              <w:pStyle w:val="a0"/>
              <w:ind w:left="318" w:firstLine="0"/>
              <w:jc w:val="left"/>
              <w:rPr>
                <w:b/>
                <w:sz w:val="22"/>
                <w:szCs w:val="22"/>
                <w:lang w:val="ru-RU"/>
              </w:rPr>
            </w:pPr>
            <w:r w:rsidRPr="00DF5D29">
              <w:rPr>
                <w:b/>
                <w:sz w:val="22"/>
                <w:szCs w:val="22"/>
                <w:lang w:val="ru-RU"/>
              </w:rPr>
              <w:t>детские дошкольные учреждения</w:t>
            </w:r>
          </w:p>
        </w:tc>
        <w:tc>
          <w:tcPr>
            <w:tcW w:w="599" w:type="pct"/>
            <w:shd w:val="clear" w:color="auto" w:fill="auto"/>
          </w:tcPr>
          <w:p w14:paraId="322E2E84" w14:textId="77777777" w:rsidR="004B6CC1" w:rsidRPr="00DF5D29" w:rsidRDefault="004B6CC1" w:rsidP="004B6CC1">
            <w:pPr>
              <w:pStyle w:val="a0"/>
              <w:ind w:firstLine="0"/>
              <w:jc w:val="center"/>
              <w:rPr>
                <w:sz w:val="22"/>
                <w:szCs w:val="22"/>
                <w:lang w:val="ru-RU"/>
              </w:rPr>
            </w:pPr>
            <w:r w:rsidRPr="00DF5D29">
              <w:rPr>
                <w:sz w:val="22"/>
                <w:szCs w:val="22"/>
                <w:lang w:val="ru-RU"/>
              </w:rPr>
              <w:t>ед.</w:t>
            </w:r>
          </w:p>
        </w:tc>
        <w:tc>
          <w:tcPr>
            <w:tcW w:w="820" w:type="pct"/>
            <w:shd w:val="clear" w:color="auto" w:fill="auto"/>
          </w:tcPr>
          <w:p w14:paraId="30BB5F5C" w14:textId="65FB9D4B" w:rsidR="004B6CC1" w:rsidRPr="00DF5D29" w:rsidRDefault="004B6CC1" w:rsidP="004B6CC1">
            <w:pPr>
              <w:pStyle w:val="a0"/>
              <w:ind w:firstLine="0"/>
              <w:jc w:val="center"/>
              <w:rPr>
                <w:sz w:val="22"/>
                <w:szCs w:val="22"/>
                <w:lang w:val="ru-RU"/>
              </w:rPr>
            </w:pPr>
            <w:r w:rsidRPr="00DF5D29">
              <w:rPr>
                <w:sz w:val="22"/>
                <w:szCs w:val="22"/>
                <w:lang w:val="ru-RU"/>
              </w:rPr>
              <w:t>1</w:t>
            </w:r>
          </w:p>
        </w:tc>
        <w:tc>
          <w:tcPr>
            <w:tcW w:w="599" w:type="pct"/>
            <w:shd w:val="clear" w:color="auto" w:fill="auto"/>
          </w:tcPr>
          <w:p w14:paraId="66024477" w14:textId="7A64B3B4" w:rsidR="004B6CC1" w:rsidRPr="00E0060D" w:rsidRDefault="004B6CC1" w:rsidP="004B6CC1">
            <w:pPr>
              <w:pStyle w:val="a0"/>
              <w:ind w:firstLine="0"/>
              <w:jc w:val="center"/>
              <w:rPr>
                <w:sz w:val="22"/>
                <w:szCs w:val="22"/>
              </w:rPr>
            </w:pPr>
            <w:r>
              <w:rPr>
                <w:sz w:val="22"/>
                <w:szCs w:val="22"/>
              </w:rPr>
              <w:t>1</w:t>
            </w:r>
          </w:p>
        </w:tc>
        <w:tc>
          <w:tcPr>
            <w:tcW w:w="666" w:type="pct"/>
            <w:shd w:val="clear" w:color="auto" w:fill="auto"/>
          </w:tcPr>
          <w:p w14:paraId="1F462B5C" w14:textId="4D8E4538" w:rsidR="004B6CC1" w:rsidRPr="00DF5D29" w:rsidRDefault="004B6CC1" w:rsidP="004B6CC1">
            <w:pPr>
              <w:pStyle w:val="a0"/>
              <w:ind w:firstLine="0"/>
              <w:jc w:val="center"/>
              <w:rPr>
                <w:sz w:val="22"/>
                <w:szCs w:val="22"/>
                <w:lang w:val="ru-RU"/>
              </w:rPr>
            </w:pPr>
            <w:r w:rsidRPr="00DF5D29">
              <w:rPr>
                <w:sz w:val="22"/>
                <w:szCs w:val="22"/>
                <w:lang w:val="ru-RU"/>
              </w:rPr>
              <w:t>1</w:t>
            </w:r>
          </w:p>
        </w:tc>
      </w:tr>
      <w:tr w:rsidR="004B6CC1" w:rsidRPr="00DF5D29" w14:paraId="5D29ECAC" w14:textId="77777777" w:rsidTr="00A150D4">
        <w:trPr>
          <w:cantSplit/>
        </w:trPr>
        <w:tc>
          <w:tcPr>
            <w:tcW w:w="264" w:type="pct"/>
            <w:shd w:val="clear" w:color="auto" w:fill="auto"/>
          </w:tcPr>
          <w:p w14:paraId="53D92F0B" w14:textId="24789521" w:rsidR="004B6CC1" w:rsidRPr="00DF5D29" w:rsidRDefault="00061D74" w:rsidP="004B6CC1">
            <w:pPr>
              <w:pStyle w:val="a0"/>
              <w:ind w:firstLine="0"/>
              <w:jc w:val="center"/>
              <w:rPr>
                <w:b/>
                <w:sz w:val="22"/>
                <w:szCs w:val="22"/>
                <w:lang w:val="ru-RU"/>
              </w:rPr>
            </w:pPr>
            <w:r>
              <w:rPr>
                <w:b/>
                <w:sz w:val="22"/>
                <w:szCs w:val="22"/>
                <w:lang w:val="ru-RU"/>
              </w:rPr>
              <w:t>4</w:t>
            </w:r>
            <w:r w:rsidR="004B6CC1" w:rsidRPr="00DF5D29">
              <w:rPr>
                <w:b/>
                <w:sz w:val="22"/>
                <w:szCs w:val="22"/>
                <w:lang w:val="ru-RU"/>
              </w:rPr>
              <w:t>.2</w:t>
            </w:r>
          </w:p>
        </w:tc>
        <w:tc>
          <w:tcPr>
            <w:tcW w:w="2052" w:type="pct"/>
            <w:shd w:val="clear" w:color="auto" w:fill="auto"/>
          </w:tcPr>
          <w:p w14:paraId="4DEEA0B2" w14:textId="77777777" w:rsidR="004B6CC1" w:rsidRPr="00DF5D29" w:rsidRDefault="004B6CC1" w:rsidP="004B6CC1">
            <w:pPr>
              <w:pStyle w:val="a0"/>
              <w:ind w:left="318" w:firstLine="0"/>
              <w:jc w:val="left"/>
              <w:rPr>
                <w:b/>
                <w:sz w:val="22"/>
                <w:szCs w:val="22"/>
                <w:lang w:val="ru-RU"/>
              </w:rPr>
            </w:pPr>
            <w:r w:rsidRPr="00DF5D29">
              <w:rPr>
                <w:b/>
                <w:sz w:val="22"/>
                <w:szCs w:val="22"/>
                <w:lang w:val="ru-RU"/>
              </w:rPr>
              <w:t>общеобразовательные школы</w:t>
            </w:r>
          </w:p>
        </w:tc>
        <w:tc>
          <w:tcPr>
            <w:tcW w:w="599" w:type="pct"/>
            <w:shd w:val="clear" w:color="auto" w:fill="auto"/>
          </w:tcPr>
          <w:p w14:paraId="5697B57D" w14:textId="77777777" w:rsidR="004B6CC1" w:rsidRPr="00DF5D29" w:rsidRDefault="004B6CC1" w:rsidP="004B6CC1">
            <w:pPr>
              <w:pStyle w:val="a0"/>
              <w:ind w:firstLine="0"/>
              <w:jc w:val="center"/>
              <w:rPr>
                <w:sz w:val="22"/>
                <w:szCs w:val="22"/>
                <w:lang w:val="ru-RU"/>
              </w:rPr>
            </w:pPr>
            <w:r w:rsidRPr="00DF5D29">
              <w:rPr>
                <w:sz w:val="22"/>
                <w:szCs w:val="22"/>
                <w:lang w:val="ru-RU"/>
              </w:rPr>
              <w:t>ед.</w:t>
            </w:r>
          </w:p>
        </w:tc>
        <w:tc>
          <w:tcPr>
            <w:tcW w:w="820" w:type="pct"/>
            <w:shd w:val="clear" w:color="auto" w:fill="auto"/>
          </w:tcPr>
          <w:p w14:paraId="151A5AAC" w14:textId="5F96592C" w:rsidR="004B6CC1" w:rsidRPr="00DF5D29" w:rsidRDefault="004B6CC1" w:rsidP="004B6CC1">
            <w:pPr>
              <w:pStyle w:val="a0"/>
              <w:ind w:firstLine="0"/>
              <w:jc w:val="center"/>
              <w:rPr>
                <w:sz w:val="22"/>
                <w:szCs w:val="22"/>
                <w:lang w:val="ru-RU"/>
              </w:rPr>
            </w:pPr>
            <w:r w:rsidRPr="00DF5D29">
              <w:rPr>
                <w:sz w:val="22"/>
                <w:szCs w:val="22"/>
                <w:lang w:val="ru-RU"/>
              </w:rPr>
              <w:t>1</w:t>
            </w:r>
          </w:p>
        </w:tc>
        <w:tc>
          <w:tcPr>
            <w:tcW w:w="599" w:type="pct"/>
            <w:shd w:val="clear" w:color="auto" w:fill="auto"/>
          </w:tcPr>
          <w:p w14:paraId="07D6456A" w14:textId="044EFC8D" w:rsidR="004B6CC1" w:rsidRPr="00E0060D" w:rsidRDefault="004B6CC1" w:rsidP="004B6CC1">
            <w:pPr>
              <w:pStyle w:val="a0"/>
              <w:ind w:firstLine="0"/>
              <w:jc w:val="center"/>
              <w:rPr>
                <w:sz w:val="22"/>
                <w:szCs w:val="22"/>
              </w:rPr>
            </w:pPr>
            <w:r>
              <w:rPr>
                <w:sz w:val="22"/>
                <w:szCs w:val="22"/>
              </w:rPr>
              <w:t>1</w:t>
            </w:r>
          </w:p>
        </w:tc>
        <w:tc>
          <w:tcPr>
            <w:tcW w:w="666" w:type="pct"/>
            <w:shd w:val="clear" w:color="auto" w:fill="auto"/>
          </w:tcPr>
          <w:p w14:paraId="2F153F4B" w14:textId="0009823E" w:rsidR="004B6CC1" w:rsidRPr="00DF5D29" w:rsidRDefault="004B6CC1" w:rsidP="004B6CC1">
            <w:pPr>
              <w:pStyle w:val="a0"/>
              <w:ind w:firstLine="0"/>
              <w:jc w:val="center"/>
              <w:rPr>
                <w:sz w:val="22"/>
                <w:szCs w:val="22"/>
                <w:lang w:val="ru-RU"/>
              </w:rPr>
            </w:pPr>
            <w:r w:rsidRPr="00DF5D29">
              <w:rPr>
                <w:sz w:val="22"/>
                <w:szCs w:val="22"/>
                <w:lang w:val="ru-RU"/>
              </w:rPr>
              <w:t>1</w:t>
            </w:r>
          </w:p>
        </w:tc>
      </w:tr>
      <w:tr w:rsidR="004B6CC1" w:rsidRPr="00DF5D29" w14:paraId="4D2639BC" w14:textId="77777777" w:rsidTr="00A150D4">
        <w:trPr>
          <w:cantSplit/>
        </w:trPr>
        <w:tc>
          <w:tcPr>
            <w:tcW w:w="264" w:type="pct"/>
            <w:shd w:val="clear" w:color="auto" w:fill="auto"/>
          </w:tcPr>
          <w:p w14:paraId="2C6966D1" w14:textId="77777777" w:rsidR="004B6CC1" w:rsidRPr="00DF5D29" w:rsidRDefault="004B6CC1" w:rsidP="004B6CC1">
            <w:pPr>
              <w:pStyle w:val="a0"/>
              <w:ind w:firstLine="0"/>
              <w:jc w:val="center"/>
              <w:rPr>
                <w:b/>
                <w:sz w:val="22"/>
                <w:szCs w:val="22"/>
                <w:lang w:val="ru-RU"/>
              </w:rPr>
            </w:pPr>
          </w:p>
        </w:tc>
        <w:tc>
          <w:tcPr>
            <w:tcW w:w="4736" w:type="pct"/>
            <w:gridSpan w:val="5"/>
            <w:shd w:val="clear" w:color="auto" w:fill="auto"/>
          </w:tcPr>
          <w:p w14:paraId="629A1BB7" w14:textId="4231B286" w:rsidR="004B6CC1" w:rsidRPr="00DF5D29" w:rsidRDefault="004B6CC1" w:rsidP="004B6CC1">
            <w:pPr>
              <w:pStyle w:val="a0"/>
              <w:ind w:left="47" w:firstLine="0"/>
              <w:jc w:val="left"/>
              <w:rPr>
                <w:sz w:val="22"/>
                <w:szCs w:val="22"/>
                <w:lang w:val="ru-RU"/>
              </w:rPr>
            </w:pPr>
            <w:r w:rsidRPr="00DF5D29">
              <w:rPr>
                <w:b/>
                <w:sz w:val="22"/>
                <w:szCs w:val="22"/>
                <w:lang w:val="ru-RU"/>
              </w:rPr>
              <w:t>Объекты здравоохранения</w:t>
            </w:r>
          </w:p>
        </w:tc>
      </w:tr>
      <w:tr w:rsidR="004B6CC1" w:rsidRPr="00DF5D29" w14:paraId="3ADC8852" w14:textId="77777777" w:rsidTr="00A150D4">
        <w:trPr>
          <w:cantSplit/>
        </w:trPr>
        <w:tc>
          <w:tcPr>
            <w:tcW w:w="264" w:type="pct"/>
            <w:shd w:val="clear" w:color="auto" w:fill="auto"/>
          </w:tcPr>
          <w:p w14:paraId="4E81BD9C" w14:textId="65291894" w:rsidR="004B6CC1" w:rsidRPr="00DF5D29" w:rsidRDefault="00061D74" w:rsidP="004B6CC1">
            <w:pPr>
              <w:pStyle w:val="a0"/>
              <w:ind w:firstLine="0"/>
              <w:jc w:val="center"/>
              <w:rPr>
                <w:b/>
                <w:sz w:val="22"/>
                <w:szCs w:val="22"/>
                <w:lang w:val="ru-RU"/>
              </w:rPr>
            </w:pPr>
            <w:r>
              <w:rPr>
                <w:b/>
                <w:sz w:val="22"/>
                <w:szCs w:val="22"/>
                <w:lang w:val="ru-RU"/>
              </w:rPr>
              <w:t>4</w:t>
            </w:r>
            <w:r w:rsidR="004B6CC1" w:rsidRPr="00DF5D29">
              <w:rPr>
                <w:b/>
                <w:sz w:val="22"/>
                <w:szCs w:val="22"/>
                <w:lang w:val="ru-RU"/>
              </w:rPr>
              <w:t>.3</w:t>
            </w:r>
          </w:p>
        </w:tc>
        <w:tc>
          <w:tcPr>
            <w:tcW w:w="2052" w:type="pct"/>
            <w:shd w:val="clear" w:color="auto" w:fill="auto"/>
          </w:tcPr>
          <w:p w14:paraId="6253DB1E" w14:textId="4CC284C6" w:rsidR="004B6CC1" w:rsidRPr="00DF5D29" w:rsidRDefault="004B6CC1" w:rsidP="004B6CC1">
            <w:pPr>
              <w:pStyle w:val="a0"/>
              <w:ind w:left="318" w:firstLine="0"/>
              <w:jc w:val="left"/>
              <w:rPr>
                <w:b/>
                <w:sz w:val="22"/>
                <w:szCs w:val="22"/>
                <w:lang w:val="ru-RU"/>
              </w:rPr>
            </w:pPr>
            <w:r w:rsidRPr="00DF5D29">
              <w:rPr>
                <w:b/>
                <w:sz w:val="22"/>
                <w:szCs w:val="22"/>
                <w:lang w:val="ru-RU"/>
              </w:rPr>
              <w:t>Здравоохранение</w:t>
            </w:r>
          </w:p>
        </w:tc>
        <w:tc>
          <w:tcPr>
            <w:tcW w:w="599" w:type="pct"/>
            <w:shd w:val="clear" w:color="auto" w:fill="auto"/>
          </w:tcPr>
          <w:p w14:paraId="4609F8BF" w14:textId="77777777" w:rsidR="004B6CC1" w:rsidRPr="00DF5D29" w:rsidRDefault="004B6CC1" w:rsidP="004B6CC1">
            <w:pPr>
              <w:pStyle w:val="a0"/>
              <w:ind w:firstLine="0"/>
              <w:jc w:val="center"/>
              <w:rPr>
                <w:sz w:val="22"/>
                <w:szCs w:val="22"/>
                <w:lang w:val="ru-RU"/>
              </w:rPr>
            </w:pPr>
            <w:r w:rsidRPr="00DF5D29">
              <w:rPr>
                <w:sz w:val="22"/>
                <w:szCs w:val="22"/>
                <w:lang w:val="ru-RU"/>
              </w:rPr>
              <w:t>ед.</w:t>
            </w:r>
          </w:p>
        </w:tc>
        <w:tc>
          <w:tcPr>
            <w:tcW w:w="820" w:type="pct"/>
            <w:shd w:val="clear" w:color="auto" w:fill="auto"/>
          </w:tcPr>
          <w:p w14:paraId="079891FB" w14:textId="26995FF4" w:rsidR="004B6CC1" w:rsidRPr="00DF5D29" w:rsidRDefault="004B6CC1" w:rsidP="004B6CC1">
            <w:pPr>
              <w:pStyle w:val="a0"/>
              <w:ind w:firstLine="0"/>
              <w:jc w:val="center"/>
              <w:rPr>
                <w:sz w:val="22"/>
                <w:szCs w:val="22"/>
                <w:lang w:val="ru-RU"/>
              </w:rPr>
            </w:pPr>
            <w:r w:rsidRPr="00DF5D29">
              <w:rPr>
                <w:sz w:val="22"/>
                <w:szCs w:val="22"/>
                <w:lang w:val="ru-RU"/>
              </w:rPr>
              <w:t>2</w:t>
            </w:r>
          </w:p>
        </w:tc>
        <w:tc>
          <w:tcPr>
            <w:tcW w:w="599" w:type="pct"/>
            <w:shd w:val="clear" w:color="auto" w:fill="auto"/>
          </w:tcPr>
          <w:p w14:paraId="5AD6C85A" w14:textId="653B5FF2" w:rsidR="004B6CC1" w:rsidRPr="00E0060D" w:rsidRDefault="004B6CC1" w:rsidP="004B6CC1">
            <w:pPr>
              <w:pStyle w:val="a0"/>
              <w:ind w:firstLine="0"/>
              <w:jc w:val="center"/>
              <w:rPr>
                <w:sz w:val="22"/>
                <w:szCs w:val="22"/>
              </w:rPr>
            </w:pPr>
            <w:r>
              <w:rPr>
                <w:sz w:val="22"/>
                <w:szCs w:val="22"/>
              </w:rPr>
              <w:t>2</w:t>
            </w:r>
          </w:p>
        </w:tc>
        <w:tc>
          <w:tcPr>
            <w:tcW w:w="666" w:type="pct"/>
            <w:shd w:val="clear" w:color="auto" w:fill="auto"/>
          </w:tcPr>
          <w:p w14:paraId="0324EE74" w14:textId="5184484E" w:rsidR="004B6CC1" w:rsidRPr="00DF5D29" w:rsidRDefault="004B6CC1" w:rsidP="004B6CC1">
            <w:pPr>
              <w:pStyle w:val="a0"/>
              <w:ind w:firstLine="0"/>
              <w:jc w:val="center"/>
              <w:rPr>
                <w:sz w:val="22"/>
                <w:szCs w:val="22"/>
                <w:lang w:val="ru-RU"/>
              </w:rPr>
            </w:pPr>
            <w:r w:rsidRPr="00DF5D29">
              <w:rPr>
                <w:sz w:val="22"/>
                <w:szCs w:val="22"/>
                <w:lang w:val="ru-RU"/>
              </w:rPr>
              <w:t>2</w:t>
            </w:r>
          </w:p>
        </w:tc>
      </w:tr>
      <w:tr w:rsidR="004B6CC1" w:rsidRPr="00DF5D29" w14:paraId="371E1510" w14:textId="77777777" w:rsidTr="00A150D4">
        <w:trPr>
          <w:cantSplit/>
        </w:trPr>
        <w:tc>
          <w:tcPr>
            <w:tcW w:w="264" w:type="pct"/>
            <w:shd w:val="clear" w:color="auto" w:fill="auto"/>
          </w:tcPr>
          <w:p w14:paraId="396683C4" w14:textId="77777777" w:rsidR="004B6CC1" w:rsidRPr="00DF5D29" w:rsidRDefault="004B6CC1" w:rsidP="004B6CC1">
            <w:pPr>
              <w:pStyle w:val="a0"/>
              <w:ind w:firstLine="0"/>
              <w:jc w:val="center"/>
              <w:rPr>
                <w:b/>
                <w:sz w:val="22"/>
                <w:szCs w:val="22"/>
                <w:lang w:val="ru-RU"/>
              </w:rPr>
            </w:pPr>
          </w:p>
        </w:tc>
        <w:tc>
          <w:tcPr>
            <w:tcW w:w="4736" w:type="pct"/>
            <w:gridSpan w:val="5"/>
            <w:shd w:val="clear" w:color="auto" w:fill="auto"/>
          </w:tcPr>
          <w:p w14:paraId="2CD9B5BE" w14:textId="7CD113BC" w:rsidR="004B6CC1" w:rsidRPr="00DF5D29" w:rsidRDefault="004B6CC1" w:rsidP="004B6CC1">
            <w:pPr>
              <w:pStyle w:val="a0"/>
              <w:ind w:firstLine="0"/>
              <w:jc w:val="left"/>
              <w:rPr>
                <w:sz w:val="22"/>
                <w:szCs w:val="22"/>
                <w:lang w:val="ru-RU"/>
              </w:rPr>
            </w:pPr>
            <w:r w:rsidRPr="00DF5D29">
              <w:rPr>
                <w:b/>
                <w:sz w:val="22"/>
                <w:szCs w:val="22"/>
                <w:lang w:val="ru-RU"/>
              </w:rPr>
              <w:t>Спортивные и физкультурно-оздоровительные объекты</w:t>
            </w:r>
          </w:p>
        </w:tc>
      </w:tr>
      <w:tr w:rsidR="004B6CC1" w:rsidRPr="00DF5D29" w14:paraId="1D038B4D" w14:textId="77777777" w:rsidTr="00A150D4">
        <w:trPr>
          <w:cantSplit/>
        </w:trPr>
        <w:tc>
          <w:tcPr>
            <w:tcW w:w="264" w:type="pct"/>
            <w:shd w:val="clear" w:color="auto" w:fill="auto"/>
          </w:tcPr>
          <w:p w14:paraId="181AD4E4" w14:textId="588CB054" w:rsidR="004B6CC1" w:rsidRPr="00DF5D29" w:rsidRDefault="00061D74" w:rsidP="004B6CC1">
            <w:pPr>
              <w:pStyle w:val="a0"/>
              <w:ind w:firstLine="0"/>
              <w:jc w:val="center"/>
              <w:rPr>
                <w:b/>
                <w:sz w:val="22"/>
                <w:szCs w:val="22"/>
                <w:lang w:val="ru-RU"/>
              </w:rPr>
            </w:pPr>
            <w:r>
              <w:rPr>
                <w:b/>
                <w:sz w:val="22"/>
                <w:szCs w:val="22"/>
                <w:lang w:val="ru-RU"/>
              </w:rPr>
              <w:t>4</w:t>
            </w:r>
            <w:r w:rsidR="004B6CC1">
              <w:rPr>
                <w:b/>
                <w:sz w:val="22"/>
                <w:szCs w:val="22"/>
                <w:lang w:val="ru-RU"/>
              </w:rPr>
              <w:t>.4</w:t>
            </w:r>
          </w:p>
        </w:tc>
        <w:tc>
          <w:tcPr>
            <w:tcW w:w="2052" w:type="pct"/>
            <w:shd w:val="clear" w:color="auto" w:fill="auto"/>
            <w:vAlign w:val="center"/>
          </w:tcPr>
          <w:p w14:paraId="5865ECA5" w14:textId="77777777" w:rsidR="004B6CC1" w:rsidRPr="00DF5D29" w:rsidRDefault="004B6CC1" w:rsidP="004B6CC1">
            <w:pPr>
              <w:pStyle w:val="a0"/>
              <w:ind w:left="318" w:firstLine="0"/>
              <w:jc w:val="left"/>
              <w:rPr>
                <w:b/>
                <w:sz w:val="22"/>
                <w:szCs w:val="22"/>
                <w:lang w:val="ru-RU"/>
              </w:rPr>
            </w:pPr>
            <w:r w:rsidRPr="00DF5D29">
              <w:rPr>
                <w:b/>
                <w:sz w:val="22"/>
                <w:szCs w:val="22"/>
                <w:lang w:val="ru-RU"/>
              </w:rPr>
              <w:t>спортивные сооружения</w:t>
            </w:r>
          </w:p>
        </w:tc>
        <w:tc>
          <w:tcPr>
            <w:tcW w:w="599" w:type="pct"/>
            <w:shd w:val="clear" w:color="auto" w:fill="auto"/>
            <w:vAlign w:val="center"/>
          </w:tcPr>
          <w:p w14:paraId="59344A29" w14:textId="77777777" w:rsidR="004B6CC1" w:rsidRPr="00DF5D29" w:rsidRDefault="004B6CC1" w:rsidP="004B6CC1">
            <w:pPr>
              <w:jc w:val="center"/>
              <w:rPr>
                <w:sz w:val="22"/>
                <w:szCs w:val="22"/>
              </w:rPr>
            </w:pPr>
            <w:r w:rsidRPr="00DF5D29">
              <w:rPr>
                <w:sz w:val="22"/>
                <w:szCs w:val="22"/>
              </w:rPr>
              <w:t>ед.</w:t>
            </w:r>
          </w:p>
        </w:tc>
        <w:tc>
          <w:tcPr>
            <w:tcW w:w="820" w:type="pct"/>
            <w:shd w:val="clear" w:color="auto" w:fill="auto"/>
            <w:vAlign w:val="center"/>
          </w:tcPr>
          <w:p w14:paraId="460DE707" w14:textId="77777777" w:rsidR="004B6CC1" w:rsidRPr="00DF5D29" w:rsidRDefault="004B6CC1" w:rsidP="004B6CC1">
            <w:pPr>
              <w:pStyle w:val="a0"/>
              <w:ind w:firstLine="0"/>
              <w:jc w:val="center"/>
              <w:rPr>
                <w:sz w:val="22"/>
                <w:szCs w:val="22"/>
                <w:lang w:val="ru-RU"/>
              </w:rPr>
            </w:pPr>
            <w:r w:rsidRPr="00DF5D29">
              <w:rPr>
                <w:sz w:val="22"/>
                <w:szCs w:val="22"/>
                <w:lang w:val="ru-RU"/>
              </w:rPr>
              <w:t>2</w:t>
            </w:r>
          </w:p>
        </w:tc>
        <w:tc>
          <w:tcPr>
            <w:tcW w:w="599" w:type="pct"/>
            <w:shd w:val="clear" w:color="auto" w:fill="auto"/>
          </w:tcPr>
          <w:p w14:paraId="6967C59A" w14:textId="31DCC5FE" w:rsidR="004B6CC1" w:rsidRPr="00E0060D" w:rsidRDefault="004B6CC1" w:rsidP="004B6CC1">
            <w:pPr>
              <w:pStyle w:val="a0"/>
              <w:ind w:firstLine="0"/>
              <w:jc w:val="center"/>
              <w:rPr>
                <w:sz w:val="22"/>
                <w:szCs w:val="22"/>
              </w:rPr>
            </w:pPr>
            <w:r>
              <w:rPr>
                <w:sz w:val="22"/>
                <w:szCs w:val="22"/>
              </w:rPr>
              <w:t>2</w:t>
            </w:r>
          </w:p>
        </w:tc>
        <w:tc>
          <w:tcPr>
            <w:tcW w:w="666" w:type="pct"/>
            <w:shd w:val="clear" w:color="auto" w:fill="auto"/>
            <w:vAlign w:val="center"/>
          </w:tcPr>
          <w:p w14:paraId="1E64D31C" w14:textId="1EE59A93" w:rsidR="004B6CC1" w:rsidRPr="00DF5D29" w:rsidRDefault="004B6CC1" w:rsidP="004B6CC1">
            <w:pPr>
              <w:pStyle w:val="a0"/>
              <w:ind w:firstLine="0"/>
              <w:jc w:val="center"/>
              <w:rPr>
                <w:sz w:val="22"/>
                <w:szCs w:val="22"/>
                <w:lang w:val="ru-RU"/>
              </w:rPr>
            </w:pPr>
            <w:r w:rsidRPr="00DF5D29">
              <w:rPr>
                <w:sz w:val="22"/>
                <w:szCs w:val="22"/>
                <w:lang w:val="ru-RU"/>
              </w:rPr>
              <w:t>2</w:t>
            </w:r>
          </w:p>
        </w:tc>
      </w:tr>
      <w:tr w:rsidR="004B6CC1" w:rsidRPr="00DF5D29" w14:paraId="26950732" w14:textId="77777777" w:rsidTr="00A150D4">
        <w:trPr>
          <w:cantSplit/>
        </w:trPr>
        <w:tc>
          <w:tcPr>
            <w:tcW w:w="264" w:type="pct"/>
            <w:shd w:val="clear" w:color="auto" w:fill="auto"/>
          </w:tcPr>
          <w:p w14:paraId="2C03D04E" w14:textId="77777777" w:rsidR="004B6CC1" w:rsidRPr="00DF5D29" w:rsidRDefault="004B6CC1" w:rsidP="004B6CC1">
            <w:pPr>
              <w:pStyle w:val="a0"/>
              <w:ind w:firstLine="0"/>
              <w:jc w:val="center"/>
              <w:rPr>
                <w:b/>
                <w:sz w:val="22"/>
                <w:szCs w:val="22"/>
                <w:lang w:val="ru-RU"/>
              </w:rPr>
            </w:pPr>
          </w:p>
        </w:tc>
        <w:tc>
          <w:tcPr>
            <w:tcW w:w="4736" w:type="pct"/>
            <w:gridSpan w:val="5"/>
            <w:shd w:val="clear" w:color="auto" w:fill="auto"/>
          </w:tcPr>
          <w:p w14:paraId="295B172E" w14:textId="4D149ABB" w:rsidR="004B6CC1" w:rsidRPr="00DF5D29" w:rsidRDefault="004B6CC1" w:rsidP="004B6CC1">
            <w:pPr>
              <w:pStyle w:val="a0"/>
              <w:ind w:firstLine="0"/>
              <w:jc w:val="left"/>
              <w:rPr>
                <w:sz w:val="22"/>
                <w:szCs w:val="22"/>
                <w:lang w:val="ru-RU"/>
              </w:rPr>
            </w:pPr>
            <w:r w:rsidRPr="00DF5D29">
              <w:rPr>
                <w:b/>
                <w:sz w:val="22"/>
                <w:szCs w:val="22"/>
                <w:lang w:val="ru-RU"/>
              </w:rPr>
              <w:t>Объекты культурно-досугового назначения</w:t>
            </w:r>
          </w:p>
        </w:tc>
      </w:tr>
      <w:tr w:rsidR="004B6CC1" w:rsidRPr="00DF5D29" w14:paraId="5AD09B36" w14:textId="77777777" w:rsidTr="00A150D4">
        <w:trPr>
          <w:cantSplit/>
        </w:trPr>
        <w:tc>
          <w:tcPr>
            <w:tcW w:w="264" w:type="pct"/>
            <w:shd w:val="clear" w:color="auto" w:fill="auto"/>
          </w:tcPr>
          <w:p w14:paraId="3E41C794" w14:textId="716C318D" w:rsidR="004B6CC1" w:rsidRPr="00DF5D29" w:rsidRDefault="00061D74" w:rsidP="004B6CC1">
            <w:pPr>
              <w:pStyle w:val="a0"/>
              <w:ind w:firstLine="0"/>
              <w:jc w:val="center"/>
              <w:rPr>
                <w:b/>
                <w:sz w:val="22"/>
                <w:szCs w:val="22"/>
                <w:lang w:val="ru-RU"/>
              </w:rPr>
            </w:pPr>
            <w:r>
              <w:rPr>
                <w:b/>
                <w:sz w:val="22"/>
                <w:szCs w:val="22"/>
                <w:lang w:val="ru-RU"/>
              </w:rPr>
              <w:t>4</w:t>
            </w:r>
            <w:r w:rsidR="004B6CC1">
              <w:rPr>
                <w:b/>
                <w:sz w:val="22"/>
                <w:szCs w:val="22"/>
                <w:lang w:val="ru-RU"/>
              </w:rPr>
              <w:t>.5</w:t>
            </w:r>
          </w:p>
        </w:tc>
        <w:tc>
          <w:tcPr>
            <w:tcW w:w="2052" w:type="pct"/>
            <w:shd w:val="clear" w:color="auto" w:fill="auto"/>
          </w:tcPr>
          <w:p w14:paraId="7C925E5D" w14:textId="77777777" w:rsidR="004B6CC1" w:rsidRPr="00DF5D29" w:rsidRDefault="004B6CC1" w:rsidP="004B6CC1">
            <w:pPr>
              <w:pStyle w:val="a0"/>
              <w:ind w:firstLine="0"/>
              <w:jc w:val="left"/>
              <w:rPr>
                <w:b/>
                <w:sz w:val="22"/>
                <w:szCs w:val="22"/>
                <w:lang w:val="ru-RU"/>
              </w:rPr>
            </w:pPr>
            <w:r w:rsidRPr="00DF5D29">
              <w:rPr>
                <w:rFonts w:eastAsia="Calibri"/>
                <w:b/>
                <w:iCs/>
                <w:sz w:val="22"/>
                <w:szCs w:val="22"/>
                <w:lang w:val="ru-RU" w:eastAsia="en-US"/>
              </w:rPr>
              <w:t>о</w:t>
            </w:r>
            <w:r w:rsidRPr="00DF5D29">
              <w:rPr>
                <w:rFonts w:eastAsia="Calibri"/>
                <w:b/>
                <w:iCs/>
                <w:sz w:val="22"/>
                <w:szCs w:val="22"/>
                <w:lang w:eastAsia="en-US"/>
              </w:rPr>
              <w:t>рганизации культурно-досугового типа</w:t>
            </w:r>
          </w:p>
        </w:tc>
        <w:tc>
          <w:tcPr>
            <w:tcW w:w="599" w:type="pct"/>
            <w:shd w:val="clear" w:color="auto" w:fill="auto"/>
          </w:tcPr>
          <w:p w14:paraId="163B21AE" w14:textId="77777777" w:rsidR="004B6CC1" w:rsidRPr="00DF5D29" w:rsidRDefault="004B6CC1" w:rsidP="004B6CC1">
            <w:pPr>
              <w:pStyle w:val="a0"/>
              <w:ind w:firstLine="0"/>
              <w:jc w:val="center"/>
              <w:rPr>
                <w:sz w:val="22"/>
                <w:szCs w:val="22"/>
                <w:lang w:val="ru-RU"/>
              </w:rPr>
            </w:pPr>
            <w:r w:rsidRPr="00DF5D29">
              <w:rPr>
                <w:sz w:val="22"/>
                <w:szCs w:val="22"/>
                <w:lang w:val="ru-RU"/>
              </w:rPr>
              <w:t>ед.</w:t>
            </w:r>
          </w:p>
        </w:tc>
        <w:tc>
          <w:tcPr>
            <w:tcW w:w="820" w:type="pct"/>
            <w:shd w:val="clear" w:color="auto" w:fill="auto"/>
          </w:tcPr>
          <w:p w14:paraId="7587C87B" w14:textId="77777777" w:rsidR="004B6CC1" w:rsidRPr="00DF5D29" w:rsidRDefault="004B6CC1" w:rsidP="004B6CC1">
            <w:pPr>
              <w:pStyle w:val="a0"/>
              <w:ind w:firstLine="0"/>
              <w:jc w:val="center"/>
              <w:rPr>
                <w:sz w:val="22"/>
                <w:szCs w:val="22"/>
                <w:lang w:val="ru-RU"/>
              </w:rPr>
            </w:pPr>
            <w:r w:rsidRPr="00DF5D29">
              <w:rPr>
                <w:sz w:val="22"/>
                <w:szCs w:val="22"/>
                <w:lang w:val="ru-RU"/>
              </w:rPr>
              <w:t>2</w:t>
            </w:r>
          </w:p>
        </w:tc>
        <w:tc>
          <w:tcPr>
            <w:tcW w:w="599" w:type="pct"/>
            <w:shd w:val="clear" w:color="auto" w:fill="auto"/>
          </w:tcPr>
          <w:p w14:paraId="147C9929" w14:textId="1F4DDC4C" w:rsidR="004B6CC1" w:rsidRPr="00E0060D" w:rsidRDefault="004B6CC1" w:rsidP="004B6CC1">
            <w:pPr>
              <w:pStyle w:val="a0"/>
              <w:ind w:firstLine="0"/>
              <w:jc w:val="center"/>
              <w:rPr>
                <w:sz w:val="22"/>
                <w:szCs w:val="22"/>
              </w:rPr>
            </w:pPr>
            <w:r>
              <w:rPr>
                <w:sz w:val="22"/>
                <w:szCs w:val="22"/>
              </w:rPr>
              <w:t>3</w:t>
            </w:r>
          </w:p>
        </w:tc>
        <w:tc>
          <w:tcPr>
            <w:tcW w:w="666" w:type="pct"/>
            <w:shd w:val="clear" w:color="auto" w:fill="auto"/>
          </w:tcPr>
          <w:p w14:paraId="75230054" w14:textId="2A6FD512" w:rsidR="004B6CC1" w:rsidRPr="00DF5D29" w:rsidRDefault="004B6CC1" w:rsidP="004B6CC1">
            <w:pPr>
              <w:pStyle w:val="a0"/>
              <w:ind w:firstLine="0"/>
              <w:jc w:val="center"/>
              <w:rPr>
                <w:sz w:val="22"/>
                <w:szCs w:val="22"/>
                <w:lang w:val="ru-RU"/>
              </w:rPr>
            </w:pPr>
            <w:r>
              <w:rPr>
                <w:sz w:val="22"/>
                <w:szCs w:val="22"/>
                <w:lang w:val="ru-RU"/>
              </w:rPr>
              <w:t>3</w:t>
            </w:r>
          </w:p>
        </w:tc>
      </w:tr>
      <w:tr w:rsidR="004B6CC1" w:rsidRPr="00DF5D29" w14:paraId="1FD12341" w14:textId="77777777" w:rsidTr="00A150D4">
        <w:trPr>
          <w:cantSplit/>
        </w:trPr>
        <w:tc>
          <w:tcPr>
            <w:tcW w:w="264" w:type="pct"/>
            <w:shd w:val="clear" w:color="auto" w:fill="auto"/>
          </w:tcPr>
          <w:p w14:paraId="0FDF5AD6" w14:textId="77777777" w:rsidR="004B6CC1" w:rsidRPr="00DF5D29" w:rsidRDefault="004B6CC1" w:rsidP="004B6CC1">
            <w:pPr>
              <w:pStyle w:val="a0"/>
              <w:ind w:firstLine="0"/>
              <w:jc w:val="center"/>
              <w:rPr>
                <w:b/>
                <w:sz w:val="22"/>
                <w:szCs w:val="22"/>
                <w:lang w:val="ru-RU"/>
              </w:rPr>
            </w:pPr>
          </w:p>
        </w:tc>
        <w:tc>
          <w:tcPr>
            <w:tcW w:w="4736" w:type="pct"/>
            <w:gridSpan w:val="5"/>
            <w:shd w:val="clear" w:color="auto" w:fill="auto"/>
          </w:tcPr>
          <w:p w14:paraId="06AC6CA8" w14:textId="0B0C7C6F" w:rsidR="004B6CC1" w:rsidRPr="00DF5D29" w:rsidRDefault="004B6CC1" w:rsidP="004B6CC1">
            <w:pPr>
              <w:pStyle w:val="a0"/>
              <w:ind w:left="47" w:firstLine="0"/>
              <w:jc w:val="left"/>
              <w:rPr>
                <w:b/>
                <w:sz w:val="22"/>
                <w:szCs w:val="22"/>
                <w:lang w:val="ru-RU"/>
              </w:rPr>
            </w:pPr>
            <w:r w:rsidRPr="00DF5D29">
              <w:rPr>
                <w:b/>
                <w:sz w:val="22"/>
                <w:szCs w:val="22"/>
                <w:lang w:val="ru-RU"/>
              </w:rPr>
              <w:t>Объекты торгового назначения</w:t>
            </w:r>
          </w:p>
        </w:tc>
      </w:tr>
      <w:tr w:rsidR="004B6CC1" w:rsidRPr="00DF5D29" w14:paraId="5B3DFED7" w14:textId="77777777" w:rsidTr="00A150D4">
        <w:trPr>
          <w:cantSplit/>
        </w:trPr>
        <w:tc>
          <w:tcPr>
            <w:tcW w:w="264" w:type="pct"/>
            <w:shd w:val="clear" w:color="auto" w:fill="auto"/>
          </w:tcPr>
          <w:p w14:paraId="35422D43" w14:textId="03356C9C" w:rsidR="004B6CC1" w:rsidRPr="00DF5D29" w:rsidRDefault="00061D74" w:rsidP="004B6CC1">
            <w:pPr>
              <w:pStyle w:val="a0"/>
              <w:ind w:firstLine="0"/>
              <w:jc w:val="center"/>
              <w:rPr>
                <w:b/>
                <w:sz w:val="22"/>
                <w:szCs w:val="22"/>
                <w:lang w:val="ru-RU"/>
              </w:rPr>
            </w:pPr>
            <w:r>
              <w:rPr>
                <w:b/>
                <w:sz w:val="22"/>
                <w:szCs w:val="22"/>
                <w:lang w:val="ru-RU"/>
              </w:rPr>
              <w:t>4</w:t>
            </w:r>
            <w:r w:rsidR="004B6CC1">
              <w:rPr>
                <w:b/>
                <w:sz w:val="22"/>
                <w:szCs w:val="22"/>
                <w:lang w:val="ru-RU"/>
              </w:rPr>
              <w:t>.6</w:t>
            </w:r>
          </w:p>
        </w:tc>
        <w:tc>
          <w:tcPr>
            <w:tcW w:w="2052" w:type="pct"/>
            <w:shd w:val="clear" w:color="auto" w:fill="auto"/>
          </w:tcPr>
          <w:p w14:paraId="46CF231B" w14:textId="0B0B479A" w:rsidR="004B6CC1" w:rsidRPr="00DF5D29" w:rsidRDefault="004B6CC1" w:rsidP="004B6CC1">
            <w:pPr>
              <w:pStyle w:val="a0"/>
              <w:ind w:left="318" w:firstLine="0"/>
              <w:jc w:val="left"/>
              <w:rPr>
                <w:b/>
                <w:sz w:val="22"/>
                <w:szCs w:val="22"/>
                <w:lang w:val="ru-RU"/>
              </w:rPr>
            </w:pPr>
            <w:r>
              <w:rPr>
                <w:b/>
                <w:sz w:val="22"/>
                <w:szCs w:val="22"/>
                <w:lang w:val="ru-RU"/>
              </w:rPr>
              <w:t>торговые объекты</w:t>
            </w:r>
          </w:p>
        </w:tc>
        <w:tc>
          <w:tcPr>
            <w:tcW w:w="599" w:type="pct"/>
            <w:shd w:val="clear" w:color="auto" w:fill="auto"/>
          </w:tcPr>
          <w:p w14:paraId="13828C64" w14:textId="77777777" w:rsidR="004B6CC1" w:rsidRPr="00DF5D29" w:rsidRDefault="004B6CC1" w:rsidP="004B6CC1">
            <w:pPr>
              <w:pStyle w:val="a0"/>
              <w:ind w:firstLine="0"/>
              <w:jc w:val="center"/>
              <w:rPr>
                <w:sz w:val="22"/>
                <w:szCs w:val="22"/>
                <w:lang w:val="ru-RU"/>
              </w:rPr>
            </w:pPr>
            <w:r w:rsidRPr="00DF5D29">
              <w:rPr>
                <w:sz w:val="22"/>
                <w:szCs w:val="22"/>
                <w:lang w:val="ru-RU"/>
              </w:rPr>
              <w:t>ед.</w:t>
            </w:r>
          </w:p>
        </w:tc>
        <w:tc>
          <w:tcPr>
            <w:tcW w:w="820" w:type="pct"/>
            <w:shd w:val="clear" w:color="auto" w:fill="auto"/>
          </w:tcPr>
          <w:p w14:paraId="12509A0B" w14:textId="77777777" w:rsidR="004B6CC1" w:rsidRPr="00DF5D29" w:rsidRDefault="004B6CC1" w:rsidP="004B6CC1">
            <w:pPr>
              <w:pStyle w:val="a0"/>
              <w:ind w:firstLine="0"/>
              <w:jc w:val="center"/>
              <w:rPr>
                <w:sz w:val="22"/>
                <w:szCs w:val="22"/>
                <w:lang w:val="ru-RU"/>
              </w:rPr>
            </w:pPr>
            <w:r w:rsidRPr="00DF5D29">
              <w:rPr>
                <w:sz w:val="22"/>
                <w:szCs w:val="22"/>
                <w:lang w:val="ru-RU"/>
              </w:rPr>
              <w:t>15</w:t>
            </w:r>
          </w:p>
        </w:tc>
        <w:tc>
          <w:tcPr>
            <w:tcW w:w="599" w:type="pct"/>
            <w:shd w:val="clear" w:color="auto" w:fill="auto"/>
          </w:tcPr>
          <w:p w14:paraId="73158F5C" w14:textId="11217960" w:rsidR="004B6CC1" w:rsidRPr="00E0060D" w:rsidRDefault="004B6CC1" w:rsidP="004B6CC1">
            <w:pPr>
              <w:pStyle w:val="a0"/>
              <w:ind w:firstLine="0"/>
              <w:jc w:val="center"/>
              <w:rPr>
                <w:sz w:val="22"/>
                <w:szCs w:val="22"/>
              </w:rPr>
            </w:pPr>
            <w:r>
              <w:rPr>
                <w:sz w:val="22"/>
                <w:szCs w:val="22"/>
              </w:rPr>
              <w:t>15</w:t>
            </w:r>
          </w:p>
        </w:tc>
        <w:tc>
          <w:tcPr>
            <w:tcW w:w="666" w:type="pct"/>
            <w:shd w:val="clear" w:color="auto" w:fill="auto"/>
          </w:tcPr>
          <w:p w14:paraId="393256F0" w14:textId="6C870E32" w:rsidR="004B6CC1" w:rsidRPr="00DF5D29" w:rsidRDefault="004B6CC1" w:rsidP="004B6CC1">
            <w:pPr>
              <w:pStyle w:val="a0"/>
              <w:ind w:firstLine="0"/>
              <w:jc w:val="center"/>
              <w:rPr>
                <w:sz w:val="22"/>
                <w:szCs w:val="22"/>
                <w:lang w:val="ru-RU"/>
              </w:rPr>
            </w:pPr>
            <w:r>
              <w:rPr>
                <w:sz w:val="22"/>
                <w:szCs w:val="22"/>
                <w:lang w:val="ru-RU"/>
              </w:rPr>
              <w:t>15</w:t>
            </w:r>
          </w:p>
        </w:tc>
      </w:tr>
      <w:tr w:rsidR="004B6CC1" w:rsidRPr="00DF5D29" w14:paraId="0BF113CB" w14:textId="77777777" w:rsidTr="00A150D4">
        <w:trPr>
          <w:cantSplit/>
        </w:trPr>
        <w:tc>
          <w:tcPr>
            <w:tcW w:w="264" w:type="pct"/>
            <w:shd w:val="clear" w:color="auto" w:fill="auto"/>
          </w:tcPr>
          <w:p w14:paraId="363EBECB" w14:textId="77777777" w:rsidR="004B6CC1" w:rsidRDefault="004B6CC1" w:rsidP="004B6CC1">
            <w:pPr>
              <w:pStyle w:val="a0"/>
              <w:ind w:firstLine="0"/>
              <w:jc w:val="center"/>
              <w:rPr>
                <w:b/>
                <w:sz w:val="22"/>
                <w:szCs w:val="22"/>
                <w:lang w:val="ru-RU"/>
              </w:rPr>
            </w:pPr>
          </w:p>
        </w:tc>
        <w:tc>
          <w:tcPr>
            <w:tcW w:w="2052" w:type="pct"/>
            <w:shd w:val="clear" w:color="auto" w:fill="auto"/>
          </w:tcPr>
          <w:p w14:paraId="202A5075" w14:textId="4AC699D7" w:rsidR="004B6CC1" w:rsidRPr="00DF5D29" w:rsidRDefault="004B6CC1" w:rsidP="004B6CC1">
            <w:pPr>
              <w:pStyle w:val="a0"/>
              <w:ind w:left="318" w:firstLine="0"/>
              <w:jc w:val="left"/>
              <w:rPr>
                <w:b/>
                <w:sz w:val="22"/>
                <w:szCs w:val="22"/>
                <w:lang w:val="ru-RU"/>
              </w:rPr>
            </w:pPr>
            <w:r>
              <w:rPr>
                <w:b/>
                <w:sz w:val="22"/>
                <w:szCs w:val="22"/>
                <w:lang w:val="ru-RU"/>
              </w:rPr>
              <w:t>площади торговых объектов</w:t>
            </w:r>
          </w:p>
        </w:tc>
        <w:tc>
          <w:tcPr>
            <w:tcW w:w="599" w:type="pct"/>
            <w:shd w:val="clear" w:color="auto" w:fill="auto"/>
          </w:tcPr>
          <w:p w14:paraId="125D62C3" w14:textId="6E8978BC" w:rsidR="004B6CC1" w:rsidRPr="00DF5D29" w:rsidRDefault="004B6CC1" w:rsidP="004B6CC1">
            <w:pPr>
              <w:pStyle w:val="a0"/>
              <w:ind w:firstLine="0"/>
              <w:jc w:val="center"/>
              <w:rPr>
                <w:sz w:val="22"/>
                <w:szCs w:val="22"/>
                <w:lang w:val="ru-RU"/>
              </w:rPr>
            </w:pPr>
            <w:r>
              <w:rPr>
                <w:sz w:val="22"/>
                <w:szCs w:val="22"/>
                <w:lang w:val="ru-RU"/>
              </w:rPr>
              <w:t>м</w:t>
            </w:r>
            <w:r w:rsidRPr="00096B1C">
              <w:rPr>
                <w:sz w:val="22"/>
                <w:szCs w:val="22"/>
                <w:vertAlign w:val="superscript"/>
                <w:lang w:val="ru-RU"/>
              </w:rPr>
              <w:t>2</w:t>
            </w:r>
          </w:p>
        </w:tc>
        <w:tc>
          <w:tcPr>
            <w:tcW w:w="820" w:type="pct"/>
            <w:shd w:val="clear" w:color="auto" w:fill="auto"/>
          </w:tcPr>
          <w:p w14:paraId="23A2868B" w14:textId="322E2C35" w:rsidR="004B6CC1" w:rsidRPr="00DF5D29" w:rsidRDefault="004B6CC1" w:rsidP="004B6CC1">
            <w:pPr>
              <w:pStyle w:val="a0"/>
              <w:ind w:firstLine="0"/>
              <w:jc w:val="center"/>
              <w:rPr>
                <w:sz w:val="22"/>
                <w:szCs w:val="22"/>
                <w:lang w:val="ru-RU"/>
              </w:rPr>
            </w:pPr>
            <w:r>
              <w:rPr>
                <w:sz w:val="22"/>
                <w:szCs w:val="22"/>
                <w:lang w:val="ru-RU"/>
              </w:rPr>
              <w:t>1401,</w:t>
            </w:r>
            <w:r w:rsidRPr="00AD588A">
              <w:rPr>
                <w:sz w:val="22"/>
                <w:szCs w:val="22"/>
                <w:lang w:val="ru-RU"/>
              </w:rPr>
              <w:t>8</w:t>
            </w:r>
          </w:p>
        </w:tc>
        <w:tc>
          <w:tcPr>
            <w:tcW w:w="599" w:type="pct"/>
            <w:shd w:val="clear" w:color="auto" w:fill="auto"/>
          </w:tcPr>
          <w:p w14:paraId="2D1042B6" w14:textId="67181A41" w:rsidR="004B6CC1" w:rsidRDefault="004B6CC1" w:rsidP="004B6CC1">
            <w:pPr>
              <w:pStyle w:val="a0"/>
              <w:ind w:firstLine="0"/>
              <w:jc w:val="center"/>
              <w:rPr>
                <w:sz w:val="22"/>
                <w:szCs w:val="22"/>
              </w:rPr>
            </w:pPr>
            <w:r>
              <w:rPr>
                <w:sz w:val="22"/>
                <w:szCs w:val="22"/>
                <w:lang w:val="ru-RU"/>
              </w:rPr>
              <w:t>1401,</w:t>
            </w:r>
            <w:r w:rsidRPr="00AD588A">
              <w:rPr>
                <w:sz w:val="22"/>
                <w:szCs w:val="22"/>
                <w:lang w:val="ru-RU"/>
              </w:rPr>
              <w:t>8</w:t>
            </w:r>
          </w:p>
        </w:tc>
        <w:tc>
          <w:tcPr>
            <w:tcW w:w="666" w:type="pct"/>
            <w:shd w:val="clear" w:color="auto" w:fill="auto"/>
          </w:tcPr>
          <w:p w14:paraId="63DC0D24" w14:textId="22B42720" w:rsidR="004B6CC1" w:rsidRDefault="004B6CC1" w:rsidP="004B6CC1">
            <w:pPr>
              <w:pStyle w:val="a0"/>
              <w:ind w:firstLine="0"/>
              <w:jc w:val="center"/>
              <w:rPr>
                <w:sz w:val="22"/>
                <w:szCs w:val="22"/>
                <w:lang w:val="ru-RU"/>
              </w:rPr>
            </w:pPr>
            <w:r>
              <w:rPr>
                <w:sz w:val="22"/>
                <w:szCs w:val="22"/>
                <w:lang w:val="ru-RU"/>
              </w:rPr>
              <w:t>1401,</w:t>
            </w:r>
            <w:r w:rsidRPr="00AD588A">
              <w:rPr>
                <w:sz w:val="22"/>
                <w:szCs w:val="22"/>
                <w:lang w:val="ru-RU"/>
              </w:rPr>
              <w:t>8</w:t>
            </w:r>
          </w:p>
        </w:tc>
      </w:tr>
      <w:tr w:rsidR="004B6CC1" w:rsidRPr="00DF5D29" w14:paraId="08825305" w14:textId="77777777" w:rsidTr="00A150D4">
        <w:trPr>
          <w:cantSplit/>
        </w:trPr>
        <w:tc>
          <w:tcPr>
            <w:tcW w:w="264" w:type="pct"/>
            <w:shd w:val="clear" w:color="auto" w:fill="auto"/>
          </w:tcPr>
          <w:p w14:paraId="74666D25" w14:textId="77777777" w:rsidR="004B6CC1" w:rsidRPr="00DF5D29" w:rsidRDefault="004B6CC1" w:rsidP="004B6CC1">
            <w:pPr>
              <w:pStyle w:val="a0"/>
              <w:ind w:firstLine="0"/>
              <w:jc w:val="center"/>
              <w:rPr>
                <w:b/>
                <w:sz w:val="22"/>
                <w:szCs w:val="22"/>
                <w:lang w:val="ru-RU"/>
              </w:rPr>
            </w:pPr>
          </w:p>
        </w:tc>
        <w:tc>
          <w:tcPr>
            <w:tcW w:w="4736" w:type="pct"/>
            <w:gridSpan w:val="5"/>
            <w:shd w:val="clear" w:color="auto" w:fill="auto"/>
          </w:tcPr>
          <w:p w14:paraId="18762BFD" w14:textId="1D29AB2B" w:rsidR="004B6CC1" w:rsidRPr="00DF5D29" w:rsidRDefault="004B6CC1" w:rsidP="004B6CC1">
            <w:pPr>
              <w:pStyle w:val="a0"/>
              <w:ind w:firstLine="0"/>
              <w:jc w:val="left"/>
              <w:rPr>
                <w:sz w:val="22"/>
                <w:szCs w:val="22"/>
                <w:lang w:val="ru-RU"/>
              </w:rPr>
            </w:pPr>
            <w:r w:rsidRPr="00DF5D29">
              <w:rPr>
                <w:b/>
                <w:sz w:val="22"/>
                <w:szCs w:val="22"/>
                <w:lang w:val="ru-RU"/>
              </w:rPr>
              <w:t>Объекты общественного питания</w:t>
            </w:r>
          </w:p>
        </w:tc>
      </w:tr>
      <w:tr w:rsidR="004B6CC1" w:rsidRPr="00DF5D29" w14:paraId="47850C8F" w14:textId="77777777" w:rsidTr="00A150D4">
        <w:trPr>
          <w:cantSplit/>
        </w:trPr>
        <w:tc>
          <w:tcPr>
            <w:tcW w:w="264" w:type="pct"/>
            <w:shd w:val="clear" w:color="auto" w:fill="auto"/>
          </w:tcPr>
          <w:p w14:paraId="0AB78C95" w14:textId="5AF07DB2" w:rsidR="004B6CC1" w:rsidRPr="00DF5D29" w:rsidRDefault="00061D74" w:rsidP="004B6CC1">
            <w:pPr>
              <w:pStyle w:val="a0"/>
              <w:ind w:firstLine="0"/>
              <w:jc w:val="center"/>
              <w:rPr>
                <w:b/>
                <w:sz w:val="22"/>
                <w:szCs w:val="22"/>
                <w:lang w:val="ru-RU"/>
              </w:rPr>
            </w:pPr>
            <w:r>
              <w:rPr>
                <w:b/>
                <w:sz w:val="22"/>
                <w:szCs w:val="22"/>
                <w:lang w:val="ru-RU"/>
              </w:rPr>
              <w:t>4</w:t>
            </w:r>
            <w:r w:rsidR="004B6CC1">
              <w:rPr>
                <w:b/>
                <w:sz w:val="22"/>
                <w:szCs w:val="22"/>
                <w:lang w:val="ru-RU"/>
              </w:rPr>
              <w:t>.7</w:t>
            </w:r>
          </w:p>
        </w:tc>
        <w:tc>
          <w:tcPr>
            <w:tcW w:w="2052" w:type="pct"/>
            <w:shd w:val="clear" w:color="auto" w:fill="auto"/>
          </w:tcPr>
          <w:p w14:paraId="3E98F896" w14:textId="77777777" w:rsidR="004B6CC1" w:rsidRPr="00DF5D29" w:rsidRDefault="004B6CC1" w:rsidP="004B6CC1">
            <w:pPr>
              <w:pStyle w:val="a0"/>
              <w:ind w:left="318" w:firstLine="0"/>
              <w:jc w:val="left"/>
              <w:rPr>
                <w:b/>
                <w:sz w:val="22"/>
                <w:szCs w:val="22"/>
                <w:lang w:val="ru-RU"/>
              </w:rPr>
            </w:pPr>
            <w:r w:rsidRPr="00DF5D29">
              <w:rPr>
                <w:b/>
                <w:sz w:val="22"/>
                <w:szCs w:val="22"/>
                <w:lang w:val="ru-RU"/>
              </w:rPr>
              <w:t>общедоступные столовые, кафе</w:t>
            </w:r>
          </w:p>
        </w:tc>
        <w:tc>
          <w:tcPr>
            <w:tcW w:w="599" w:type="pct"/>
            <w:shd w:val="clear" w:color="auto" w:fill="auto"/>
          </w:tcPr>
          <w:p w14:paraId="0D855EC6" w14:textId="77777777" w:rsidR="004B6CC1" w:rsidRPr="00DF5D29" w:rsidRDefault="004B6CC1" w:rsidP="004B6CC1">
            <w:pPr>
              <w:pStyle w:val="a0"/>
              <w:ind w:firstLine="0"/>
              <w:jc w:val="center"/>
              <w:rPr>
                <w:sz w:val="22"/>
                <w:szCs w:val="22"/>
                <w:lang w:val="ru-RU"/>
              </w:rPr>
            </w:pPr>
            <w:r w:rsidRPr="00DF5D29">
              <w:rPr>
                <w:sz w:val="22"/>
                <w:szCs w:val="22"/>
                <w:lang w:val="ru-RU"/>
              </w:rPr>
              <w:t>ед.</w:t>
            </w:r>
          </w:p>
        </w:tc>
        <w:tc>
          <w:tcPr>
            <w:tcW w:w="820" w:type="pct"/>
            <w:shd w:val="clear" w:color="auto" w:fill="auto"/>
          </w:tcPr>
          <w:p w14:paraId="509181F5" w14:textId="2B0E307F" w:rsidR="004B6CC1" w:rsidRPr="00DF5D29" w:rsidRDefault="004B6CC1" w:rsidP="004B6CC1">
            <w:pPr>
              <w:pStyle w:val="a0"/>
              <w:ind w:firstLine="0"/>
              <w:jc w:val="center"/>
              <w:rPr>
                <w:sz w:val="22"/>
                <w:szCs w:val="22"/>
                <w:lang w:val="ru-RU"/>
              </w:rPr>
            </w:pPr>
            <w:r w:rsidRPr="00DF5D29">
              <w:rPr>
                <w:sz w:val="22"/>
                <w:szCs w:val="22"/>
                <w:lang w:val="ru-RU"/>
              </w:rPr>
              <w:t>2</w:t>
            </w:r>
          </w:p>
        </w:tc>
        <w:tc>
          <w:tcPr>
            <w:tcW w:w="599" w:type="pct"/>
            <w:shd w:val="clear" w:color="auto" w:fill="auto"/>
          </w:tcPr>
          <w:p w14:paraId="5752BF43" w14:textId="08DD7246" w:rsidR="004B6CC1" w:rsidRPr="00E0060D" w:rsidRDefault="004B6CC1" w:rsidP="004B6CC1">
            <w:pPr>
              <w:pStyle w:val="a0"/>
              <w:ind w:firstLine="0"/>
              <w:jc w:val="center"/>
              <w:rPr>
                <w:sz w:val="22"/>
                <w:szCs w:val="22"/>
              </w:rPr>
            </w:pPr>
            <w:r>
              <w:rPr>
                <w:sz w:val="22"/>
                <w:szCs w:val="22"/>
              </w:rPr>
              <w:t>3</w:t>
            </w:r>
          </w:p>
        </w:tc>
        <w:tc>
          <w:tcPr>
            <w:tcW w:w="666" w:type="pct"/>
            <w:shd w:val="clear" w:color="auto" w:fill="auto"/>
          </w:tcPr>
          <w:p w14:paraId="79337E66" w14:textId="7E08AEF4" w:rsidR="004B6CC1" w:rsidRPr="00DF5D29" w:rsidRDefault="004B6CC1" w:rsidP="004B6CC1">
            <w:pPr>
              <w:pStyle w:val="a0"/>
              <w:ind w:firstLine="0"/>
              <w:jc w:val="center"/>
              <w:rPr>
                <w:sz w:val="22"/>
                <w:szCs w:val="22"/>
                <w:lang w:val="ru-RU"/>
              </w:rPr>
            </w:pPr>
            <w:r>
              <w:rPr>
                <w:sz w:val="22"/>
                <w:szCs w:val="22"/>
                <w:lang w:val="ru-RU"/>
              </w:rPr>
              <w:t>3</w:t>
            </w:r>
          </w:p>
        </w:tc>
      </w:tr>
      <w:tr w:rsidR="004B6CC1" w:rsidRPr="00DF5D29" w14:paraId="5DE31F76" w14:textId="77777777" w:rsidTr="00A150D4">
        <w:trPr>
          <w:cantSplit/>
        </w:trPr>
        <w:tc>
          <w:tcPr>
            <w:tcW w:w="264" w:type="pct"/>
            <w:shd w:val="clear" w:color="auto" w:fill="auto"/>
          </w:tcPr>
          <w:p w14:paraId="5B2E30A6" w14:textId="77777777" w:rsidR="004B6CC1" w:rsidRDefault="004B6CC1" w:rsidP="004B6CC1">
            <w:pPr>
              <w:pStyle w:val="a0"/>
              <w:ind w:firstLine="0"/>
              <w:jc w:val="center"/>
              <w:rPr>
                <w:b/>
                <w:sz w:val="22"/>
                <w:szCs w:val="22"/>
                <w:lang w:val="ru-RU"/>
              </w:rPr>
            </w:pPr>
          </w:p>
        </w:tc>
        <w:tc>
          <w:tcPr>
            <w:tcW w:w="2052" w:type="pct"/>
            <w:shd w:val="clear" w:color="auto" w:fill="auto"/>
          </w:tcPr>
          <w:p w14:paraId="160D25E0" w14:textId="0054AB8B" w:rsidR="004B6CC1" w:rsidRPr="00DF5D29" w:rsidRDefault="004B6CC1" w:rsidP="004B6CC1">
            <w:pPr>
              <w:pStyle w:val="a0"/>
              <w:ind w:left="318" w:firstLine="0"/>
              <w:jc w:val="left"/>
              <w:rPr>
                <w:b/>
                <w:sz w:val="22"/>
                <w:szCs w:val="22"/>
                <w:lang w:val="ru-RU"/>
              </w:rPr>
            </w:pPr>
            <w:r w:rsidRPr="00DF5D29">
              <w:rPr>
                <w:b/>
                <w:sz w:val="22"/>
                <w:szCs w:val="22"/>
                <w:lang w:val="ru-RU"/>
              </w:rPr>
              <w:t>общедоступные столовые, кафе</w:t>
            </w:r>
          </w:p>
        </w:tc>
        <w:tc>
          <w:tcPr>
            <w:tcW w:w="599" w:type="pct"/>
            <w:shd w:val="clear" w:color="auto" w:fill="auto"/>
          </w:tcPr>
          <w:p w14:paraId="1172C67D" w14:textId="23B02A97" w:rsidR="004B6CC1" w:rsidRPr="00DF5D29" w:rsidRDefault="004B6CC1" w:rsidP="004B6CC1">
            <w:pPr>
              <w:pStyle w:val="a0"/>
              <w:ind w:firstLine="0"/>
              <w:jc w:val="center"/>
              <w:rPr>
                <w:sz w:val="22"/>
                <w:szCs w:val="22"/>
                <w:lang w:val="ru-RU"/>
              </w:rPr>
            </w:pPr>
            <w:r>
              <w:rPr>
                <w:sz w:val="22"/>
                <w:szCs w:val="22"/>
                <w:lang w:val="ru-RU"/>
              </w:rPr>
              <w:t>мест</w:t>
            </w:r>
          </w:p>
        </w:tc>
        <w:tc>
          <w:tcPr>
            <w:tcW w:w="820" w:type="pct"/>
            <w:shd w:val="clear" w:color="auto" w:fill="auto"/>
          </w:tcPr>
          <w:p w14:paraId="7B356127" w14:textId="4B459417" w:rsidR="004B6CC1" w:rsidRPr="00DF5D29" w:rsidRDefault="004B6CC1" w:rsidP="004B6CC1">
            <w:pPr>
              <w:pStyle w:val="a0"/>
              <w:ind w:firstLine="0"/>
              <w:jc w:val="center"/>
              <w:rPr>
                <w:sz w:val="22"/>
                <w:szCs w:val="22"/>
                <w:lang w:val="ru-RU"/>
              </w:rPr>
            </w:pPr>
            <w:r>
              <w:rPr>
                <w:sz w:val="22"/>
                <w:szCs w:val="22"/>
                <w:lang w:val="ru-RU"/>
              </w:rPr>
              <w:t>56</w:t>
            </w:r>
          </w:p>
        </w:tc>
        <w:tc>
          <w:tcPr>
            <w:tcW w:w="599" w:type="pct"/>
            <w:shd w:val="clear" w:color="auto" w:fill="auto"/>
          </w:tcPr>
          <w:p w14:paraId="49DD1AC4" w14:textId="76EC892F" w:rsidR="004B6CC1" w:rsidRPr="00AB528F" w:rsidRDefault="004B6CC1" w:rsidP="004B6CC1">
            <w:pPr>
              <w:pStyle w:val="a0"/>
              <w:ind w:firstLine="0"/>
              <w:jc w:val="center"/>
              <w:rPr>
                <w:sz w:val="22"/>
                <w:szCs w:val="22"/>
                <w:lang w:val="ru-RU"/>
              </w:rPr>
            </w:pPr>
            <w:r>
              <w:rPr>
                <w:sz w:val="22"/>
                <w:szCs w:val="22"/>
                <w:lang w:val="ru-RU"/>
              </w:rPr>
              <w:t>73</w:t>
            </w:r>
          </w:p>
        </w:tc>
        <w:tc>
          <w:tcPr>
            <w:tcW w:w="666" w:type="pct"/>
            <w:shd w:val="clear" w:color="auto" w:fill="auto"/>
          </w:tcPr>
          <w:p w14:paraId="4258A5F2" w14:textId="6B57CF60" w:rsidR="004B6CC1" w:rsidRDefault="004B6CC1" w:rsidP="004B6CC1">
            <w:pPr>
              <w:pStyle w:val="a0"/>
              <w:ind w:firstLine="0"/>
              <w:jc w:val="center"/>
              <w:rPr>
                <w:sz w:val="22"/>
                <w:szCs w:val="22"/>
                <w:lang w:val="ru-RU"/>
              </w:rPr>
            </w:pPr>
            <w:r>
              <w:rPr>
                <w:sz w:val="22"/>
                <w:szCs w:val="22"/>
                <w:lang w:val="ru-RU"/>
              </w:rPr>
              <w:t>73</w:t>
            </w:r>
          </w:p>
        </w:tc>
      </w:tr>
      <w:tr w:rsidR="004B6CC1" w:rsidRPr="00DF5D29" w14:paraId="52A33A7B" w14:textId="77777777" w:rsidTr="00A150D4">
        <w:trPr>
          <w:cantSplit/>
        </w:trPr>
        <w:tc>
          <w:tcPr>
            <w:tcW w:w="264" w:type="pct"/>
            <w:shd w:val="clear" w:color="auto" w:fill="auto"/>
          </w:tcPr>
          <w:p w14:paraId="563FAD61" w14:textId="77777777" w:rsidR="004B6CC1" w:rsidRPr="00DF5D29" w:rsidRDefault="004B6CC1" w:rsidP="004B6CC1">
            <w:pPr>
              <w:pStyle w:val="a0"/>
              <w:ind w:firstLine="0"/>
              <w:jc w:val="center"/>
              <w:rPr>
                <w:b/>
                <w:sz w:val="22"/>
                <w:szCs w:val="22"/>
                <w:lang w:val="ru-RU"/>
              </w:rPr>
            </w:pPr>
          </w:p>
        </w:tc>
        <w:tc>
          <w:tcPr>
            <w:tcW w:w="4736" w:type="pct"/>
            <w:gridSpan w:val="5"/>
            <w:shd w:val="clear" w:color="auto" w:fill="auto"/>
          </w:tcPr>
          <w:p w14:paraId="63EB3D80" w14:textId="1C8048C1" w:rsidR="004B6CC1" w:rsidRPr="00DF5D29" w:rsidRDefault="004B6CC1" w:rsidP="004B6CC1">
            <w:pPr>
              <w:pStyle w:val="a0"/>
              <w:ind w:firstLine="0"/>
              <w:jc w:val="left"/>
              <w:rPr>
                <w:sz w:val="22"/>
                <w:szCs w:val="22"/>
                <w:lang w:val="ru-RU"/>
              </w:rPr>
            </w:pPr>
            <w:r w:rsidRPr="00DF5D29">
              <w:rPr>
                <w:b/>
                <w:sz w:val="22"/>
                <w:szCs w:val="22"/>
                <w:lang w:val="ru-RU"/>
              </w:rPr>
              <w:t>Объекты бытового обслуживания</w:t>
            </w:r>
          </w:p>
        </w:tc>
      </w:tr>
      <w:tr w:rsidR="004B6CC1" w:rsidRPr="00DF5D29" w14:paraId="73F01C95" w14:textId="77777777" w:rsidTr="00A150D4">
        <w:trPr>
          <w:cantSplit/>
        </w:trPr>
        <w:tc>
          <w:tcPr>
            <w:tcW w:w="264" w:type="pct"/>
            <w:shd w:val="clear" w:color="auto" w:fill="auto"/>
          </w:tcPr>
          <w:p w14:paraId="5B075880" w14:textId="0CE834A0" w:rsidR="004B6CC1" w:rsidRPr="00DF5D29" w:rsidRDefault="00061D74" w:rsidP="004B6CC1">
            <w:pPr>
              <w:pStyle w:val="a0"/>
              <w:ind w:firstLine="0"/>
              <w:jc w:val="center"/>
              <w:rPr>
                <w:b/>
                <w:sz w:val="22"/>
                <w:szCs w:val="22"/>
                <w:lang w:val="ru-RU"/>
              </w:rPr>
            </w:pPr>
            <w:r>
              <w:rPr>
                <w:b/>
                <w:sz w:val="22"/>
                <w:szCs w:val="22"/>
                <w:lang w:val="ru-RU"/>
              </w:rPr>
              <w:t>4</w:t>
            </w:r>
            <w:r w:rsidR="004B6CC1">
              <w:rPr>
                <w:b/>
                <w:sz w:val="22"/>
                <w:szCs w:val="22"/>
                <w:lang w:val="ru-RU"/>
              </w:rPr>
              <w:t>.8</w:t>
            </w:r>
          </w:p>
        </w:tc>
        <w:tc>
          <w:tcPr>
            <w:tcW w:w="2052" w:type="pct"/>
            <w:shd w:val="clear" w:color="auto" w:fill="auto"/>
          </w:tcPr>
          <w:p w14:paraId="43DAFBD8" w14:textId="77777777" w:rsidR="004B6CC1" w:rsidRPr="00DF5D29" w:rsidRDefault="004B6CC1" w:rsidP="004B6CC1">
            <w:pPr>
              <w:pStyle w:val="a0"/>
              <w:ind w:firstLine="0"/>
              <w:jc w:val="left"/>
              <w:rPr>
                <w:b/>
                <w:sz w:val="22"/>
                <w:szCs w:val="22"/>
                <w:lang w:val="ru-RU"/>
              </w:rPr>
            </w:pPr>
            <w:r w:rsidRPr="00DF5D29">
              <w:rPr>
                <w:b/>
                <w:sz w:val="22"/>
                <w:szCs w:val="22"/>
                <w:lang w:val="ru-RU"/>
              </w:rPr>
              <w:t>Почта России</w:t>
            </w:r>
          </w:p>
        </w:tc>
        <w:tc>
          <w:tcPr>
            <w:tcW w:w="599" w:type="pct"/>
            <w:shd w:val="clear" w:color="auto" w:fill="auto"/>
          </w:tcPr>
          <w:p w14:paraId="42FC6309" w14:textId="77777777" w:rsidR="004B6CC1" w:rsidRPr="00DF5D29" w:rsidRDefault="004B6CC1" w:rsidP="004B6CC1">
            <w:pPr>
              <w:pStyle w:val="a0"/>
              <w:ind w:firstLine="0"/>
              <w:jc w:val="center"/>
              <w:rPr>
                <w:sz w:val="22"/>
                <w:szCs w:val="22"/>
                <w:lang w:val="ru-RU"/>
              </w:rPr>
            </w:pPr>
            <w:r w:rsidRPr="00DF5D29">
              <w:rPr>
                <w:sz w:val="22"/>
                <w:szCs w:val="22"/>
                <w:lang w:val="ru-RU"/>
              </w:rPr>
              <w:t>ед.</w:t>
            </w:r>
          </w:p>
        </w:tc>
        <w:tc>
          <w:tcPr>
            <w:tcW w:w="820" w:type="pct"/>
            <w:shd w:val="clear" w:color="auto" w:fill="auto"/>
          </w:tcPr>
          <w:p w14:paraId="67703ABE" w14:textId="77777777" w:rsidR="004B6CC1" w:rsidRPr="00DF5D29" w:rsidRDefault="004B6CC1" w:rsidP="004B6CC1">
            <w:pPr>
              <w:pStyle w:val="a0"/>
              <w:ind w:firstLine="0"/>
              <w:jc w:val="center"/>
              <w:rPr>
                <w:sz w:val="22"/>
                <w:szCs w:val="22"/>
                <w:lang w:val="ru-RU"/>
              </w:rPr>
            </w:pPr>
            <w:r w:rsidRPr="00DF5D29">
              <w:rPr>
                <w:sz w:val="22"/>
                <w:szCs w:val="22"/>
                <w:lang w:val="ru-RU"/>
              </w:rPr>
              <w:t>1</w:t>
            </w:r>
          </w:p>
        </w:tc>
        <w:tc>
          <w:tcPr>
            <w:tcW w:w="599" w:type="pct"/>
            <w:shd w:val="clear" w:color="auto" w:fill="auto"/>
          </w:tcPr>
          <w:p w14:paraId="347723C2" w14:textId="10AE5D24" w:rsidR="004B6CC1" w:rsidRPr="00E0060D" w:rsidRDefault="004B6CC1" w:rsidP="004B6CC1">
            <w:pPr>
              <w:pStyle w:val="a0"/>
              <w:ind w:firstLine="0"/>
              <w:jc w:val="center"/>
              <w:rPr>
                <w:sz w:val="22"/>
                <w:szCs w:val="22"/>
              </w:rPr>
            </w:pPr>
            <w:r>
              <w:rPr>
                <w:sz w:val="22"/>
                <w:szCs w:val="22"/>
              </w:rPr>
              <w:t>1</w:t>
            </w:r>
          </w:p>
        </w:tc>
        <w:tc>
          <w:tcPr>
            <w:tcW w:w="666" w:type="pct"/>
            <w:shd w:val="clear" w:color="auto" w:fill="auto"/>
          </w:tcPr>
          <w:p w14:paraId="578A6922" w14:textId="783215B1" w:rsidR="004B6CC1" w:rsidRPr="00DF5D29" w:rsidRDefault="004B6CC1" w:rsidP="004B6CC1">
            <w:pPr>
              <w:pStyle w:val="a0"/>
              <w:ind w:firstLine="0"/>
              <w:jc w:val="center"/>
              <w:rPr>
                <w:sz w:val="22"/>
                <w:szCs w:val="22"/>
                <w:lang w:val="ru-RU"/>
              </w:rPr>
            </w:pPr>
            <w:r w:rsidRPr="00DF5D29">
              <w:rPr>
                <w:sz w:val="22"/>
                <w:szCs w:val="22"/>
                <w:lang w:val="ru-RU"/>
              </w:rPr>
              <w:t>1</w:t>
            </w:r>
          </w:p>
        </w:tc>
      </w:tr>
      <w:tr w:rsidR="004B6CC1" w:rsidRPr="00DF5D29" w14:paraId="64D2B79F" w14:textId="77777777" w:rsidTr="00A150D4">
        <w:trPr>
          <w:cantSplit/>
        </w:trPr>
        <w:tc>
          <w:tcPr>
            <w:tcW w:w="5000" w:type="pct"/>
            <w:gridSpan w:val="6"/>
            <w:shd w:val="clear" w:color="auto" w:fill="auto"/>
          </w:tcPr>
          <w:p w14:paraId="5D857B29" w14:textId="425F750B" w:rsidR="004B6CC1" w:rsidRPr="00DF5D29" w:rsidRDefault="00061D74" w:rsidP="004B6CC1">
            <w:pPr>
              <w:pStyle w:val="a0"/>
              <w:ind w:firstLine="0"/>
              <w:jc w:val="center"/>
              <w:rPr>
                <w:sz w:val="22"/>
                <w:szCs w:val="22"/>
                <w:lang w:val="ru-RU"/>
              </w:rPr>
            </w:pPr>
            <w:r>
              <w:rPr>
                <w:b/>
                <w:sz w:val="22"/>
                <w:szCs w:val="22"/>
              </w:rPr>
              <w:t>V</w:t>
            </w:r>
            <w:r w:rsidR="004B6CC1" w:rsidRPr="00DF5D29">
              <w:rPr>
                <w:b/>
                <w:sz w:val="22"/>
                <w:szCs w:val="22"/>
                <w:lang w:val="ru-RU"/>
              </w:rPr>
              <w:t>. Инженерная инфраструктура и благоустройство территории</w:t>
            </w:r>
          </w:p>
        </w:tc>
      </w:tr>
      <w:tr w:rsidR="004B6CC1" w:rsidRPr="00DF5D29" w14:paraId="795ED06C" w14:textId="77777777" w:rsidTr="00A150D4">
        <w:trPr>
          <w:cantSplit/>
        </w:trPr>
        <w:tc>
          <w:tcPr>
            <w:tcW w:w="264" w:type="pct"/>
            <w:shd w:val="clear" w:color="auto" w:fill="auto"/>
          </w:tcPr>
          <w:p w14:paraId="02DB45E7" w14:textId="454F98D3" w:rsidR="004B6CC1" w:rsidRPr="00DF5D29" w:rsidRDefault="00061D74" w:rsidP="004B6CC1">
            <w:pPr>
              <w:pStyle w:val="a0"/>
              <w:ind w:firstLine="0"/>
              <w:jc w:val="center"/>
              <w:rPr>
                <w:b/>
                <w:sz w:val="22"/>
                <w:szCs w:val="22"/>
                <w:lang w:val="ru-RU"/>
              </w:rPr>
            </w:pPr>
            <w:r>
              <w:rPr>
                <w:b/>
                <w:sz w:val="22"/>
                <w:szCs w:val="22"/>
                <w:lang w:val="ru-RU"/>
              </w:rPr>
              <w:t>5</w:t>
            </w:r>
            <w:r w:rsidR="004B6CC1" w:rsidRPr="00DF5D29">
              <w:rPr>
                <w:b/>
                <w:sz w:val="22"/>
                <w:szCs w:val="22"/>
                <w:lang w:val="ru-RU"/>
              </w:rPr>
              <w:t>.1</w:t>
            </w:r>
          </w:p>
        </w:tc>
        <w:tc>
          <w:tcPr>
            <w:tcW w:w="2052" w:type="pct"/>
            <w:shd w:val="clear" w:color="auto" w:fill="auto"/>
          </w:tcPr>
          <w:p w14:paraId="31155B0D" w14:textId="77777777" w:rsidR="004B6CC1" w:rsidRPr="00DF5D29" w:rsidRDefault="004B6CC1" w:rsidP="004B6CC1">
            <w:pPr>
              <w:pStyle w:val="a0"/>
              <w:ind w:firstLine="0"/>
              <w:jc w:val="left"/>
              <w:rPr>
                <w:b/>
                <w:sz w:val="22"/>
                <w:szCs w:val="22"/>
                <w:lang w:val="ru-RU"/>
              </w:rPr>
            </w:pPr>
            <w:r w:rsidRPr="00DF5D29">
              <w:rPr>
                <w:b/>
                <w:sz w:val="22"/>
                <w:szCs w:val="22"/>
                <w:lang w:val="ru-RU"/>
              </w:rPr>
              <w:t>Водопотребление</w:t>
            </w:r>
          </w:p>
        </w:tc>
        <w:tc>
          <w:tcPr>
            <w:tcW w:w="599" w:type="pct"/>
            <w:shd w:val="clear" w:color="auto" w:fill="auto"/>
          </w:tcPr>
          <w:p w14:paraId="1B52DB0B" w14:textId="77777777" w:rsidR="004B6CC1" w:rsidRPr="00DF5D29" w:rsidRDefault="004B6CC1" w:rsidP="004B6CC1">
            <w:pPr>
              <w:pStyle w:val="a0"/>
              <w:ind w:firstLine="0"/>
              <w:jc w:val="center"/>
              <w:rPr>
                <w:sz w:val="22"/>
                <w:szCs w:val="22"/>
                <w:lang w:val="ru-RU"/>
              </w:rPr>
            </w:pPr>
            <w:r w:rsidRPr="00DF5D29">
              <w:rPr>
                <w:sz w:val="22"/>
                <w:szCs w:val="22"/>
              </w:rPr>
              <w:t>м</w:t>
            </w:r>
            <w:r w:rsidRPr="00DF5D29">
              <w:rPr>
                <w:sz w:val="22"/>
                <w:szCs w:val="22"/>
                <w:vertAlign w:val="superscript"/>
              </w:rPr>
              <w:t>3</w:t>
            </w:r>
            <w:r w:rsidRPr="00DF5D29">
              <w:rPr>
                <w:sz w:val="22"/>
                <w:szCs w:val="22"/>
              </w:rPr>
              <w:t>/сут.</w:t>
            </w:r>
          </w:p>
        </w:tc>
        <w:tc>
          <w:tcPr>
            <w:tcW w:w="820" w:type="pct"/>
            <w:shd w:val="clear" w:color="auto" w:fill="auto"/>
          </w:tcPr>
          <w:p w14:paraId="54A9ECE4" w14:textId="77777777" w:rsidR="004B6CC1" w:rsidRPr="00DF5D29" w:rsidRDefault="004B6CC1" w:rsidP="004B6CC1">
            <w:pPr>
              <w:pStyle w:val="a0"/>
              <w:ind w:firstLine="0"/>
              <w:jc w:val="center"/>
              <w:rPr>
                <w:sz w:val="22"/>
                <w:szCs w:val="22"/>
                <w:lang w:val="ru-RU"/>
              </w:rPr>
            </w:pPr>
            <w:r w:rsidRPr="00DF5D29">
              <w:rPr>
                <w:sz w:val="22"/>
                <w:szCs w:val="22"/>
                <w:lang w:val="ru-RU"/>
              </w:rPr>
              <w:t>-</w:t>
            </w:r>
          </w:p>
        </w:tc>
        <w:tc>
          <w:tcPr>
            <w:tcW w:w="599" w:type="pct"/>
            <w:shd w:val="clear" w:color="auto" w:fill="auto"/>
          </w:tcPr>
          <w:p w14:paraId="62EAF511" w14:textId="12834D88" w:rsidR="004B6CC1" w:rsidRPr="00DF5D29" w:rsidRDefault="004B6CC1" w:rsidP="004B6CC1">
            <w:pPr>
              <w:pStyle w:val="a0"/>
              <w:ind w:firstLine="0"/>
              <w:jc w:val="center"/>
              <w:rPr>
                <w:sz w:val="22"/>
                <w:szCs w:val="22"/>
                <w:lang w:val="ru-RU"/>
              </w:rPr>
            </w:pPr>
            <w:r w:rsidRPr="00DF5D29">
              <w:rPr>
                <w:sz w:val="22"/>
                <w:szCs w:val="22"/>
                <w:lang w:val="ru-RU"/>
              </w:rPr>
              <w:t>395,82</w:t>
            </w:r>
          </w:p>
        </w:tc>
        <w:tc>
          <w:tcPr>
            <w:tcW w:w="666" w:type="pct"/>
            <w:shd w:val="clear" w:color="auto" w:fill="auto"/>
          </w:tcPr>
          <w:p w14:paraId="15F1D400" w14:textId="2E6B3C09" w:rsidR="004B6CC1" w:rsidRPr="00DF5D29" w:rsidRDefault="004B6CC1" w:rsidP="004B6CC1">
            <w:pPr>
              <w:pStyle w:val="a0"/>
              <w:ind w:firstLine="0"/>
              <w:jc w:val="center"/>
              <w:rPr>
                <w:sz w:val="22"/>
                <w:szCs w:val="22"/>
                <w:lang w:val="ru-RU"/>
              </w:rPr>
            </w:pPr>
            <w:r w:rsidRPr="00DF5D29">
              <w:rPr>
                <w:sz w:val="22"/>
                <w:szCs w:val="22"/>
                <w:lang w:val="ru-RU"/>
              </w:rPr>
              <w:t>395,82</w:t>
            </w:r>
          </w:p>
        </w:tc>
      </w:tr>
      <w:tr w:rsidR="004B6CC1" w:rsidRPr="00DF5D29" w14:paraId="2629BDE9" w14:textId="77777777" w:rsidTr="00A150D4">
        <w:trPr>
          <w:cantSplit/>
        </w:trPr>
        <w:tc>
          <w:tcPr>
            <w:tcW w:w="264" w:type="pct"/>
            <w:shd w:val="clear" w:color="auto" w:fill="auto"/>
          </w:tcPr>
          <w:p w14:paraId="456EC9ED" w14:textId="2BA259E0" w:rsidR="004B6CC1" w:rsidRPr="00DF5D29" w:rsidRDefault="00061D74" w:rsidP="004B6CC1">
            <w:pPr>
              <w:pStyle w:val="a0"/>
              <w:ind w:firstLine="0"/>
              <w:jc w:val="center"/>
              <w:rPr>
                <w:b/>
                <w:sz w:val="22"/>
                <w:szCs w:val="22"/>
                <w:lang w:val="ru-RU"/>
              </w:rPr>
            </w:pPr>
            <w:r>
              <w:rPr>
                <w:b/>
                <w:sz w:val="22"/>
                <w:szCs w:val="22"/>
                <w:lang w:val="ru-RU"/>
              </w:rPr>
              <w:lastRenderedPageBreak/>
              <w:t>5</w:t>
            </w:r>
            <w:r w:rsidR="004B6CC1" w:rsidRPr="00DF5D29">
              <w:rPr>
                <w:b/>
                <w:sz w:val="22"/>
                <w:szCs w:val="22"/>
                <w:lang w:val="ru-RU"/>
              </w:rPr>
              <w:t>.2</w:t>
            </w:r>
          </w:p>
        </w:tc>
        <w:tc>
          <w:tcPr>
            <w:tcW w:w="2052" w:type="pct"/>
            <w:shd w:val="clear" w:color="auto" w:fill="auto"/>
          </w:tcPr>
          <w:p w14:paraId="46456B54" w14:textId="77777777" w:rsidR="004B6CC1" w:rsidRPr="00DF5D29" w:rsidRDefault="004B6CC1" w:rsidP="004B6CC1">
            <w:pPr>
              <w:pStyle w:val="a0"/>
              <w:ind w:firstLine="0"/>
              <w:jc w:val="left"/>
              <w:rPr>
                <w:b/>
                <w:sz w:val="22"/>
                <w:szCs w:val="22"/>
                <w:lang w:val="ru-RU"/>
              </w:rPr>
            </w:pPr>
            <w:r w:rsidRPr="00DF5D29">
              <w:rPr>
                <w:b/>
                <w:sz w:val="22"/>
                <w:szCs w:val="22"/>
                <w:lang w:val="ru-RU"/>
              </w:rPr>
              <w:t>Водоотведение</w:t>
            </w:r>
          </w:p>
        </w:tc>
        <w:tc>
          <w:tcPr>
            <w:tcW w:w="599" w:type="pct"/>
            <w:shd w:val="clear" w:color="auto" w:fill="auto"/>
          </w:tcPr>
          <w:p w14:paraId="7033545F" w14:textId="77777777" w:rsidR="004B6CC1" w:rsidRPr="00DF5D29" w:rsidRDefault="004B6CC1" w:rsidP="004B6CC1">
            <w:pPr>
              <w:pStyle w:val="a0"/>
              <w:ind w:firstLine="0"/>
              <w:jc w:val="center"/>
              <w:rPr>
                <w:sz w:val="22"/>
                <w:szCs w:val="22"/>
                <w:lang w:val="ru-RU"/>
              </w:rPr>
            </w:pPr>
            <w:r w:rsidRPr="00DF5D29">
              <w:rPr>
                <w:sz w:val="22"/>
                <w:szCs w:val="22"/>
              </w:rPr>
              <w:t>м</w:t>
            </w:r>
            <w:r w:rsidRPr="00DF5D29">
              <w:rPr>
                <w:sz w:val="22"/>
                <w:szCs w:val="22"/>
                <w:vertAlign w:val="superscript"/>
              </w:rPr>
              <w:t>3</w:t>
            </w:r>
            <w:r w:rsidRPr="00DF5D29">
              <w:rPr>
                <w:sz w:val="22"/>
                <w:szCs w:val="22"/>
              </w:rPr>
              <w:t>/сут.</w:t>
            </w:r>
          </w:p>
        </w:tc>
        <w:tc>
          <w:tcPr>
            <w:tcW w:w="820" w:type="pct"/>
            <w:shd w:val="clear" w:color="auto" w:fill="auto"/>
          </w:tcPr>
          <w:p w14:paraId="7C38BF10" w14:textId="77777777" w:rsidR="004B6CC1" w:rsidRPr="00DF5D29" w:rsidRDefault="004B6CC1" w:rsidP="004B6CC1">
            <w:pPr>
              <w:pStyle w:val="a0"/>
              <w:ind w:firstLine="0"/>
              <w:jc w:val="center"/>
              <w:rPr>
                <w:sz w:val="22"/>
                <w:szCs w:val="22"/>
                <w:lang w:val="ru-RU"/>
              </w:rPr>
            </w:pPr>
            <w:r w:rsidRPr="00DF5D29">
              <w:rPr>
                <w:sz w:val="22"/>
                <w:szCs w:val="22"/>
                <w:lang w:val="ru-RU"/>
              </w:rPr>
              <w:t>-</w:t>
            </w:r>
          </w:p>
        </w:tc>
        <w:tc>
          <w:tcPr>
            <w:tcW w:w="599" w:type="pct"/>
            <w:shd w:val="clear" w:color="auto" w:fill="auto"/>
          </w:tcPr>
          <w:p w14:paraId="27B71883" w14:textId="470BF387" w:rsidR="004B6CC1" w:rsidRPr="00DF5D29" w:rsidRDefault="004B6CC1" w:rsidP="004B6CC1">
            <w:pPr>
              <w:pStyle w:val="a0"/>
              <w:ind w:firstLine="0"/>
              <w:jc w:val="center"/>
              <w:rPr>
                <w:sz w:val="22"/>
                <w:szCs w:val="22"/>
                <w:lang w:val="ru-RU"/>
              </w:rPr>
            </w:pPr>
            <w:r>
              <w:rPr>
                <w:sz w:val="22"/>
                <w:szCs w:val="22"/>
                <w:lang w:val="ru-RU"/>
              </w:rPr>
              <w:t>-</w:t>
            </w:r>
          </w:p>
        </w:tc>
        <w:tc>
          <w:tcPr>
            <w:tcW w:w="666" w:type="pct"/>
            <w:shd w:val="clear" w:color="auto" w:fill="auto"/>
          </w:tcPr>
          <w:p w14:paraId="2806C113" w14:textId="308A4B53" w:rsidR="004B6CC1" w:rsidRPr="00DF5D29" w:rsidRDefault="004B6CC1" w:rsidP="004B6CC1">
            <w:pPr>
              <w:pStyle w:val="a0"/>
              <w:ind w:firstLine="0"/>
              <w:jc w:val="center"/>
              <w:rPr>
                <w:sz w:val="22"/>
                <w:szCs w:val="22"/>
                <w:lang w:val="ru-RU"/>
              </w:rPr>
            </w:pPr>
            <w:r>
              <w:rPr>
                <w:sz w:val="22"/>
                <w:szCs w:val="22"/>
                <w:lang w:val="ru-RU"/>
              </w:rPr>
              <w:t>-</w:t>
            </w:r>
          </w:p>
        </w:tc>
      </w:tr>
      <w:tr w:rsidR="004B6CC1" w:rsidRPr="00DF5D29" w14:paraId="471E0D0A" w14:textId="77777777" w:rsidTr="00A150D4">
        <w:trPr>
          <w:cantSplit/>
        </w:trPr>
        <w:tc>
          <w:tcPr>
            <w:tcW w:w="264" w:type="pct"/>
            <w:shd w:val="clear" w:color="auto" w:fill="auto"/>
          </w:tcPr>
          <w:p w14:paraId="2A675C7A" w14:textId="643A4D10" w:rsidR="004B6CC1" w:rsidRPr="00DF5D29" w:rsidRDefault="00061D74" w:rsidP="004B6CC1">
            <w:pPr>
              <w:pStyle w:val="a0"/>
              <w:ind w:firstLine="0"/>
              <w:jc w:val="center"/>
              <w:rPr>
                <w:b/>
                <w:sz w:val="22"/>
                <w:szCs w:val="22"/>
                <w:lang w:val="ru-RU"/>
              </w:rPr>
            </w:pPr>
            <w:r>
              <w:rPr>
                <w:b/>
                <w:sz w:val="22"/>
                <w:szCs w:val="22"/>
                <w:lang w:val="ru-RU"/>
              </w:rPr>
              <w:t>5</w:t>
            </w:r>
            <w:r w:rsidR="004B6CC1" w:rsidRPr="00DF5D29">
              <w:rPr>
                <w:b/>
                <w:sz w:val="22"/>
                <w:szCs w:val="22"/>
                <w:lang w:val="ru-RU"/>
              </w:rPr>
              <w:t>.3</w:t>
            </w:r>
          </w:p>
        </w:tc>
        <w:tc>
          <w:tcPr>
            <w:tcW w:w="2052" w:type="pct"/>
            <w:shd w:val="clear" w:color="auto" w:fill="auto"/>
          </w:tcPr>
          <w:p w14:paraId="5A537D13" w14:textId="77777777" w:rsidR="004B6CC1" w:rsidRPr="00DF5D29" w:rsidRDefault="004B6CC1" w:rsidP="004B6CC1">
            <w:pPr>
              <w:pStyle w:val="a0"/>
              <w:ind w:firstLine="0"/>
              <w:jc w:val="left"/>
              <w:rPr>
                <w:b/>
                <w:sz w:val="22"/>
                <w:szCs w:val="22"/>
                <w:lang w:val="ru-RU"/>
              </w:rPr>
            </w:pPr>
            <w:r w:rsidRPr="00DF5D29">
              <w:rPr>
                <w:b/>
                <w:sz w:val="22"/>
                <w:szCs w:val="22"/>
                <w:lang w:val="ru-RU"/>
              </w:rPr>
              <w:t xml:space="preserve">Энергопотребление </w:t>
            </w:r>
          </w:p>
        </w:tc>
        <w:tc>
          <w:tcPr>
            <w:tcW w:w="599" w:type="pct"/>
            <w:shd w:val="clear" w:color="auto" w:fill="auto"/>
          </w:tcPr>
          <w:p w14:paraId="4FF22A0D" w14:textId="77777777" w:rsidR="004B6CC1" w:rsidRPr="00DF5D29" w:rsidRDefault="004B6CC1" w:rsidP="004B6CC1">
            <w:pPr>
              <w:pStyle w:val="a0"/>
              <w:ind w:firstLine="0"/>
              <w:jc w:val="center"/>
              <w:rPr>
                <w:sz w:val="22"/>
                <w:szCs w:val="22"/>
                <w:lang w:val="ru-RU"/>
              </w:rPr>
            </w:pPr>
            <w:r w:rsidRPr="00DF5D29">
              <w:rPr>
                <w:sz w:val="22"/>
                <w:szCs w:val="22"/>
                <w:lang w:val="ru-RU"/>
              </w:rPr>
              <w:t>тыс. кВт в год</w:t>
            </w:r>
          </w:p>
        </w:tc>
        <w:tc>
          <w:tcPr>
            <w:tcW w:w="820" w:type="pct"/>
            <w:shd w:val="clear" w:color="auto" w:fill="auto"/>
          </w:tcPr>
          <w:p w14:paraId="184420FF" w14:textId="77777777" w:rsidR="004B6CC1" w:rsidRPr="00DF5D29" w:rsidRDefault="004B6CC1" w:rsidP="004B6CC1">
            <w:pPr>
              <w:pStyle w:val="a0"/>
              <w:ind w:firstLine="0"/>
              <w:jc w:val="center"/>
              <w:rPr>
                <w:sz w:val="22"/>
                <w:szCs w:val="22"/>
                <w:lang w:val="ru-RU"/>
              </w:rPr>
            </w:pPr>
            <w:r w:rsidRPr="00DF5D29">
              <w:rPr>
                <w:sz w:val="22"/>
                <w:szCs w:val="22"/>
                <w:lang w:val="ru-RU"/>
              </w:rPr>
              <w:t>-</w:t>
            </w:r>
          </w:p>
        </w:tc>
        <w:tc>
          <w:tcPr>
            <w:tcW w:w="599" w:type="pct"/>
            <w:shd w:val="clear" w:color="auto" w:fill="auto"/>
          </w:tcPr>
          <w:p w14:paraId="0824FCFC" w14:textId="4B872312" w:rsidR="004B6CC1" w:rsidRPr="00DF5D29" w:rsidRDefault="004B6CC1" w:rsidP="004B6CC1">
            <w:pPr>
              <w:pStyle w:val="a0"/>
              <w:ind w:firstLine="0"/>
              <w:jc w:val="center"/>
              <w:rPr>
                <w:sz w:val="22"/>
                <w:szCs w:val="22"/>
                <w:lang w:val="ru-RU"/>
              </w:rPr>
            </w:pPr>
            <w:r w:rsidRPr="00DF5D29">
              <w:rPr>
                <w:sz w:val="22"/>
                <w:szCs w:val="22"/>
                <w:lang w:val="ru-RU"/>
              </w:rPr>
              <w:t>1807,8</w:t>
            </w:r>
            <w:r>
              <w:rPr>
                <w:sz w:val="22"/>
                <w:szCs w:val="22"/>
                <w:lang w:val="ru-RU"/>
              </w:rPr>
              <w:t>0</w:t>
            </w:r>
          </w:p>
        </w:tc>
        <w:tc>
          <w:tcPr>
            <w:tcW w:w="666" w:type="pct"/>
            <w:shd w:val="clear" w:color="auto" w:fill="auto"/>
          </w:tcPr>
          <w:p w14:paraId="08B29C2D" w14:textId="1A59434E" w:rsidR="004B6CC1" w:rsidRPr="00DF5D29" w:rsidRDefault="004B6CC1" w:rsidP="004B6CC1">
            <w:pPr>
              <w:pStyle w:val="a0"/>
              <w:ind w:firstLine="0"/>
              <w:jc w:val="center"/>
              <w:rPr>
                <w:sz w:val="22"/>
                <w:szCs w:val="22"/>
                <w:lang w:val="ru-RU"/>
              </w:rPr>
            </w:pPr>
            <w:r w:rsidRPr="00DF5D29">
              <w:rPr>
                <w:sz w:val="22"/>
                <w:szCs w:val="22"/>
                <w:lang w:val="ru-RU"/>
              </w:rPr>
              <w:t>1807,8</w:t>
            </w:r>
            <w:r>
              <w:rPr>
                <w:sz w:val="22"/>
                <w:szCs w:val="22"/>
                <w:lang w:val="ru-RU"/>
              </w:rPr>
              <w:t>0</w:t>
            </w:r>
          </w:p>
        </w:tc>
      </w:tr>
      <w:tr w:rsidR="004B6CC1" w:rsidRPr="00DF5D29" w14:paraId="06763F68" w14:textId="77777777" w:rsidTr="00A150D4">
        <w:trPr>
          <w:cantSplit/>
        </w:trPr>
        <w:tc>
          <w:tcPr>
            <w:tcW w:w="264" w:type="pct"/>
            <w:shd w:val="clear" w:color="auto" w:fill="auto"/>
          </w:tcPr>
          <w:p w14:paraId="66E7164B" w14:textId="677D38BA" w:rsidR="004B6CC1" w:rsidRPr="00DF5D29" w:rsidRDefault="00061D74" w:rsidP="004B6CC1">
            <w:pPr>
              <w:pStyle w:val="a0"/>
              <w:ind w:firstLine="0"/>
              <w:jc w:val="center"/>
              <w:rPr>
                <w:b/>
                <w:sz w:val="22"/>
                <w:szCs w:val="22"/>
                <w:highlight w:val="cyan"/>
                <w:lang w:val="ru-RU"/>
              </w:rPr>
            </w:pPr>
            <w:r>
              <w:rPr>
                <w:b/>
                <w:sz w:val="22"/>
                <w:szCs w:val="22"/>
                <w:lang w:val="ru-RU"/>
              </w:rPr>
              <w:t>5</w:t>
            </w:r>
            <w:r w:rsidR="004B6CC1" w:rsidRPr="00DF5D29">
              <w:rPr>
                <w:b/>
                <w:sz w:val="22"/>
                <w:szCs w:val="22"/>
                <w:lang w:val="ru-RU"/>
              </w:rPr>
              <w:t>.4</w:t>
            </w:r>
          </w:p>
        </w:tc>
        <w:tc>
          <w:tcPr>
            <w:tcW w:w="2052" w:type="pct"/>
            <w:shd w:val="clear" w:color="auto" w:fill="auto"/>
          </w:tcPr>
          <w:p w14:paraId="4A4F1708" w14:textId="77777777" w:rsidR="004B6CC1" w:rsidRPr="00DF5D29" w:rsidRDefault="004B6CC1" w:rsidP="004B6CC1">
            <w:pPr>
              <w:pStyle w:val="a0"/>
              <w:ind w:firstLine="0"/>
              <w:jc w:val="left"/>
              <w:rPr>
                <w:b/>
                <w:sz w:val="22"/>
                <w:szCs w:val="22"/>
                <w:lang w:val="ru-RU"/>
              </w:rPr>
            </w:pPr>
            <w:r w:rsidRPr="00DF5D29">
              <w:rPr>
                <w:b/>
                <w:sz w:val="22"/>
                <w:szCs w:val="22"/>
                <w:lang w:val="ru-RU"/>
              </w:rPr>
              <w:t>Потребление газа</w:t>
            </w:r>
          </w:p>
        </w:tc>
        <w:tc>
          <w:tcPr>
            <w:tcW w:w="599" w:type="pct"/>
            <w:shd w:val="clear" w:color="auto" w:fill="auto"/>
          </w:tcPr>
          <w:p w14:paraId="57337B4D" w14:textId="77777777" w:rsidR="004B6CC1" w:rsidRPr="00DF5D29" w:rsidRDefault="004B6CC1" w:rsidP="004B6CC1">
            <w:pPr>
              <w:pStyle w:val="a0"/>
              <w:ind w:firstLine="0"/>
              <w:jc w:val="center"/>
              <w:rPr>
                <w:sz w:val="22"/>
                <w:szCs w:val="22"/>
                <w:lang w:val="ru-RU"/>
              </w:rPr>
            </w:pPr>
            <w:r w:rsidRPr="00DF5D29">
              <w:rPr>
                <w:sz w:val="22"/>
                <w:szCs w:val="22"/>
                <w:lang w:val="ru-RU"/>
              </w:rPr>
              <w:t>тыс. м</w:t>
            </w:r>
            <w:r w:rsidRPr="00DF5D29">
              <w:rPr>
                <w:sz w:val="22"/>
                <w:szCs w:val="22"/>
                <w:vertAlign w:val="superscript"/>
                <w:lang w:val="ru-RU"/>
              </w:rPr>
              <w:t>3</w:t>
            </w:r>
            <w:r w:rsidRPr="00DF5D29">
              <w:rPr>
                <w:sz w:val="22"/>
                <w:szCs w:val="22"/>
                <w:lang w:val="ru-RU"/>
              </w:rPr>
              <w:t>/ год</w:t>
            </w:r>
          </w:p>
        </w:tc>
        <w:tc>
          <w:tcPr>
            <w:tcW w:w="820" w:type="pct"/>
            <w:shd w:val="clear" w:color="auto" w:fill="auto"/>
          </w:tcPr>
          <w:p w14:paraId="6D0E1A4D" w14:textId="77777777" w:rsidR="004B6CC1" w:rsidRPr="00DF5D29" w:rsidRDefault="004B6CC1" w:rsidP="004B6CC1">
            <w:pPr>
              <w:pStyle w:val="a0"/>
              <w:ind w:firstLine="0"/>
              <w:jc w:val="center"/>
              <w:rPr>
                <w:sz w:val="22"/>
                <w:szCs w:val="22"/>
                <w:lang w:val="ru-RU"/>
              </w:rPr>
            </w:pPr>
            <w:r w:rsidRPr="00DF5D29">
              <w:rPr>
                <w:sz w:val="22"/>
                <w:szCs w:val="22"/>
                <w:lang w:val="ru-RU"/>
              </w:rPr>
              <w:t>-</w:t>
            </w:r>
          </w:p>
        </w:tc>
        <w:tc>
          <w:tcPr>
            <w:tcW w:w="599" w:type="pct"/>
            <w:shd w:val="clear" w:color="auto" w:fill="auto"/>
          </w:tcPr>
          <w:p w14:paraId="34086D7D" w14:textId="77777777" w:rsidR="004B6CC1" w:rsidRPr="00DF5D29" w:rsidRDefault="004B6CC1" w:rsidP="004B6CC1">
            <w:pPr>
              <w:pStyle w:val="a0"/>
              <w:ind w:firstLine="0"/>
              <w:jc w:val="center"/>
              <w:rPr>
                <w:sz w:val="22"/>
                <w:szCs w:val="22"/>
                <w:lang w:val="ru-RU"/>
              </w:rPr>
            </w:pPr>
          </w:p>
        </w:tc>
        <w:tc>
          <w:tcPr>
            <w:tcW w:w="666" w:type="pct"/>
            <w:shd w:val="clear" w:color="auto" w:fill="auto"/>
          </w:tcPr>
          <w:p w14:paraId="5113FA4D" w14:textId="0E0A165C" w:rsidR="004B6CC1" w:rsidRPr="00DF5D29" w:rsidRDefault="004B6CC1" w:rsidP="004B6CC1">
            <w:pPr>
              <w:pStyle w:val="a0"/>
              <w:ind w:firstLine="0"/>
              <w:jc w:val="center"/>
              <w:rPr>
                <w:sz w:val="22"/>
                <w:szCs w:val="22"/>
                <w:lang w:val="ru-RU"/>
              </w:rPr>
            </w:pPr>
          </w:p>
        </w:tc>
      </w:tr>
      <w:tr w:rsidR="004B6CC1" w:rsidRPr="00DF5D29" w14:paraId="37BFDB82" w14:textId="77777777" w:rsidTr="00A150D4">
        <w:trPr>
          <w:cantSplit/>
        </w:trPr>
        <w:tc>
          <w:tcPr>
            <w:tcW w:w="264" w:type="pct"/>
            <w:shd w:val="clear" w:color="auto" w:fill="auto"/>
          </w:tcPr>
          <w:p w14:paraId="016B2DAF" w14:textId="049B860E" w:rsidR="004B6CC1" w:rsidRPr="00DF5D29" w:rsidRDefault="00061D74" w:rsidP="004B6CC1">
            <w:pPr>
              <w:pStyle w:val="a0"/>
              <w:ind w:firstLine="0"/>
              <w:jc w:val="center"/>
              <w:rPr>
                <w:b/>
                <w:sz w:val="22"/>
                <w:szCs w:val="22"/>
                <w:lang w:val="ru-RU"/>
              </w:rPr>
            </w:pPr>
            <w:r>
              <w:rPr>
                <w:b/>
                <w:sz w:val="22"/>
                <w:szCs w:val="22"/>
                <w:lang w:val="ru-RU"/>
              </w:rPr>
              <w:t>5</w:t>
            </w:r>
            <w:r w:rsidR="004B6CC1" w:rsidRPr="00DF5D29">
              <w:rPr>
                <w:b/>
                <w:sz w:val="22"/>
                <w:szCs w:val="22"/>
                <w:lang w:val="ru-RU"/>
              </w:rPr>
              <w:t>.5</w:t>
            </w:r>
          </w:p>
        </w:tc>
        <w:tc>
          <w:tcPr>
            <w:tcW w:w="2052" w:type="pct"/>
            <w:shd w:val="clear" w:color="auto" w:fill="auto"/>
          </w:tcPr>
          <w:p w14:paraId="07C44F32" w14:textId="77777777" w:rsidR="004B6CC1" w:rsidRPr="00DF5D29" w:rsidRDefault="004B6CC1" w:rsidP="004B6CC1">
            <w:pPr>
              <w:pStyle w:val="a0"/>
              <w:ind w:firstLine="0"/>
              <w:jc w:val="left"/>
              <w:rPr>
                <w:b/>
                <w:sz w:val="22"/>
                <w:szCs w:val="22"/>
                <w:lang w:val="ru-RU"/>
              </w:rPr>
            </w:pPr>
            <w:r w:rsidRPr="00DF5D29">
              <w:rPr>
                <w:b/>
                <w:sz w:val="22"/>
                <w:szCs w:val="22"/>
                <w:lang w:val="ru-RU"/>
              </w:rPr>
              <w:t>Санитарная очистка территорий. Количество твердых коммунальных отходов</w:t>
            </w:r>
          </w:p>
        </w:tc>
        <w:tc>
          <w:tcPr>
            <w:tcW w:w="599" w:type="pct"/>
            <w:shd w:val="clear" w:color="auto" w:fill="auto"/>
          </w:tcPr>
          <w:p w14:paraId="111EE29F" w14:textId="77777777" w:rsidR="004B6CC1" w:rsidRPr="00DF5D29" w:rsidRDefault="004B6CC1" w:rsidP="004B6CC1">
            <w:pPr>
              <w:pStyle w:val="a0"/>
              <w:ind w:firstLine="0"/>
              <w:jc w:val="center"/>
              <w:rPr>
                <w:sz w:val="22"/>
                <w:szCs w:val="22"/>
                <w:lang w:val="ru-RU"/>
              </w:rPr>
            </w:pPr>
            <w:r w:rsidRPr="00DF5D29">
              <w:rPr>
                <w:sz w:val="22"/>
                <w:szCs w:val="22"/>
                <w:lang w:val="ru-RU"/>
              </w:rPr>
              <w:t>тонн/год</w:t>
            </w:r>
          </w:p>
        </w:tc>
        <w:tc>
          <w:tcPr>
            <w:tcW w:w="820" w:type="pct"/>
            <w:shd w:val="clear" w:color="auto" w:fill="auto"/>
          </w:tcPr>
          <w:p w14:paraId="68E8A83E" w14:textId="04B764DF" w:rsidR="004B6CC1" w:rsidRPr="00DF5D29" w:rsidRDefault="004B6CC1" w:rsidP="004B6CC1">
            <w:pPr>
              <w:pStyle w:val="a0"/>
              <w:ind w:firstLine="0"/>
              <w:jc w:val="center"/>
              <w:rPr>
                <w:sz w:val="22"/>
                <w:szCs w:val="22"/>
                <w:lang w:val="ru-RU"/>
              </w:rPr>
            </w:pPr>
            <w:r w:rsidRPr="00DA2F10">
              <w:rPr>
                <w:sz w:val="22"/>
                <w:szCs w:val="22"/>
                <w:lang w:val="ru-RU"/>
              </w:rPr>
              <w:t>702,9</w:t>
            </w:r>
          </w:p>
        </w:tc>
        <w:tc>
          <w:tcPr>
            <w:tcW w:w="599" w:type="pct"/>
            <w:shd w:val="clear" w:color="auto" w:fill="auto"/>
          </w:tcPr>
          <w:p w14:paraId="0796CF09" w14:textId="462D6010" w:rsidR="004B6CC1" w:rsidRPr="00DF5D29" w:rsidRDefault="004B6CC1" w:rsidP="004B6CC1">
            <w:pPr>
              <w:pStyle w:val="a0"/>
              <w:ind w:firstLine="0"/>
              <w:jc w:val="center"/>
              <w:rPr>
                <w:sz w:val="22"/>
                <w:szCs w:val="22"/>
                <w:lang w:val="ru-RU"/>
              </w:rPr>
            </w:pPr>
            <w:r>
              <w:rPr>
                <w:sz w:val="22"/>
                <w:szCs w:val="22"/>
                <w:lang w:val="ru-RU"/>
              </w:rPr>
              <w:t>772,9</w:t>
            </w:r>
          </w:p>
        </w:tc>
        <w:tc>
          <w:tcPr>
            <w:tcW w:w="666" w:type="pct"/>
            <w:shd w:val="clear" w:color="auto" w:fill="auto"/>
          </w:tcPr>
          <w:p w14:paraId="408B36BE" w14:textId="15A71CE3" w:rsidR="004B6CC1" w:rsidRPr="00DF5D29" w:rsidRDefault="004B6CC1" w:rsidP="004B6CC1">
            <w:pPr>
              <w:pStyle w:val="a0"/>
              <w:ind w:firstLine="0"/>
              <w:jc w:val="center"/>
              <w:rPr>
                <w:sz w:val="22"/>
                <w:szCs w:val="22"/>
                <w:lang w:val="ru-RU"/>
              </w:rPr>
            </w:pPr>
            <w:r>
              <w:rPr>
                <w:sz w:val="22"/>
                <w:szCs w:val="22"/>
                <w:lang w:val="ru-RU"/>
              </w:rPr>
              <w:t>772,9</w:t>
            </w:r>
          </w:p>
        </w:tc>
      </w:tr>
    </w:tbl>
    <w:p w14:paraId="1CD4AD3F" w14:textId="7D9D2140" w:rsidR="00560C1B" w:rsidRPr="00E7324E" w:rsidRDefault="00560C1B" w:rsidP="000520EA">
      <w:pPr>
        <w:ind w:firstLine="709"/>
        <w:rPr>
          <w:lang w:eastAsia="ar-SA" w:bidi="en-US"/>
        </w:rPr>
      </w:pPr>
    </w:p>
    <w:sectPr w:rsidR="00560C1B" w:rsidRPr="00E7324E" w:rsidSect="00504F69">
      <w:headerReference w:type="default" r:id="rId23"/>
      <w:footerReference w:type="default" r:id="rId24"/>
      <w:pgSz w:w="11906" w:h="16838"/>
      <w:pgMar w:top="1701" w:right="851" w:bottom="1134" w:left="1701" w:header="680" w:footer="107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1" w:author="Елисова" w:date="2020-07-29T16:39:00Z" w:initials="Е">
    <w:p w14:paraId="73BFD96C" w14:textId="61691B0D" w:rsidR="006450DC" w:rsidRDefault="006450DC">
      <w:pPr>
        <w:pStyle w:val="afffa"/>
      </w:pPr>
      <w:r>
        <w:rPr>
          <w:rStyle w:val="afff9"/>
        </w:rPr>
        <w:annotationRef/>
      </w:r>
      <w:r>
        <w:t>Почему, развивается сельхозпредприятие?</w:t>
      </w:r>
    </w:p>
  </w:comment>
  <w:comment w:id="58" w:author="Елисова" w:date="2020-07-29T16:40:00Z" w:initials="Е">
    <w:p w14:paraId="183F999E" w14:textId="4D453DCE" w:rsidR="006450DC" w:rsidRDefault="006450DC">
      <w:pPr>
        <w:pStyle w:val="afffa"/>
      </w:pPr>
      <w:r>
        <w:rPr>
          <w:rStyle w:val="afff9"/>
        </w:rPr>
        <w:annotationRef/>
      </w:r>
      <w:r w:rsidRPr="006450DC">
        <w:t>Естественный прирост и миграционный прирост берется на основе статистических данных</w:t>
      </w:r>
    </w:p>
  </w:comment>
  <w:comment w:id="74" w:author="Елисова" w:date="2020-07-29T16:45:00Z" w:initials="Е">
    <w:p w14:paraId="4C2DAD76" w14:textId="54FE4E62" w:rsidR="006046A9" w:rsidRDefault="006046A9">
      <w:pPr>
        <w:pStyle w:val="afffa"/>
      </w:pPr>
      <w:r>
        <w:rPr>
          <w:rStyle w:val="afff9"/>
        </w:rPr>
        <w:annotationRef/>
      </w:r>
      <w:r w:rsidRPr="006046A9">
        <w:t>Последние изменения от 28.05.2019</w:t>
      </w:r>
    </w:p>
  </w:comment>
  <w:comment w:id="96" w:author="Елисова" w:date="2020-07-29T16:49:00Z" w:initials="Е">
    <w:p w14:paraId="70DDFE5B" w14:textId="6C8F03AC" w:rsidR="006046A9" w:rsidRDefault="006046A9">
      <w:pPr>
        <w:pStyle w:val="afffa"/>
      </w:pPr>
      <w:r>
        <w:rPr>
          <w:rStyle w:val="afff9"/>
        </w:rPr>
        <w:annotationRef/>
      </w:r>
      <w:r>
        <w:t>Полномочия поселения</w:t>
      </w:r>
    </w:p>
  </w:comment>
  <w:comment w:id="97" w:author="Елисова" w:date="2020-07-29T16:49:00Z" w:initials="Е">
    <w:p w14:paraId="458CC389" w14:textId="7170EFF5" w:rsidR="006046A9" w:rsidRDefault="006046A9">
      <w:pPr>
        <w:pStyle w:val="afffa"/>
      </w:pPr>
      <w:r>
        <w:rPr>
          <w:rStyle w:val="afff9"/>
        </w:rPr>
        <w:annotationRef/>
      </w:r>
      <w:r>
        <w:t>Полномочия поселения</w:t>
      </w:r>
    </w:p>
  </w:comment>
  <w:comment w:id="98" w:author="Елисова" w:date="2020-07-29T16:50:00Z" w:initials="Е">
    <w:p w14:paraId="14B28D0E" w14:textId="553F1EF1" w:rsidR="006046A9" w:rsidRDefault="006046A9">
      <w:pPr>
        <w:pStyle w:val="afffa"/>
      </w:pPr>
      <w:r>
        <w:rPr>
          <w:rStyle w:val="afff9"/>
        </w:rPr>
        <w:annotationRef/>
      </w:r>
      <w:r w:rsidRPr="006046A9">
        <w:t>Полномочия поселения</w:t>
      </w:r>
    </w:p>
  </w:comment>
  <w:comment w:id="99" w:author="Елисова" w:date="2020-07-29T16:50:00Z" w:initials="Е">
    <w:p w14:paraId="7192ED7F" w14:textId="113C35A5" w:rsidR="006046A9" w:rsidRDefault="006046A9">
      <w:pPr>
        <w:pStyle w:val="afffa"/>
      </w:pPr>
      <w:r>
        <w:rPr>
          <w:rStyle w:val="afff9"/>
        </w:rPr>
        <w:annotationRef/>
      </w:r>
      <w:r w:rsidRPr="006046A9">
        <w:t>Полномочия поселения</w:t>
      </w:r>
    </w:p>
  </w:comment>
  <w:comment w:id="123" w:author="Елисова" w:date="2020-07-29T16:51:00Z" w:initials="Е">
    <w:p w14:paraId="2D15D42A" w14:textId="23092285" w:rsidR="001415EF" w:rsidRDefault="001415EF">
      <w:pPr>
        <w:pStyle w:val="afffa"/>
      </w:pPr>
      <w:r>
        <w:rPr>
          <w:rStyle w:val="afff9"/>
        </w:rPr>
        <w:annotationRef/>
      </w:r>
      <w:r w:rsidRPr="001415EF">
        <w:t>Отсутствует централизованное водоотведение</w:t>
      </w:r>
    </w:p>
  </w:comment>
  <w:comment w:id="213" w:author="Елисова" w:date="2020-07-29T17:02:00Z" w:initials="Е">
    <w:p w14:paraId="04F8F2FB" w14:textId="4AB3659C" w:rsidR="00023804" w:rsidRDefault="00023804">
      <w:pPr>
        <w:pStyle w:val="afffa"/>
      </w:pPr>
      <w:r>
        <w:rPr>
          <w:rStyle w:val="afff9"/>
        </w:rPr>
        <w:annotationRef/>
      </w:r>
      <w:r>
        <w:t>???Новый газопровод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BFD96C" w15:done="0"/>
  <w15:commentEx w15:paraId="183F999E" w15:done="0"/>
  <w15:commentEx w15:paraId="4C2DAD76" w15:done="0"/>
  <w15:commentEx w15:paraId="70DDFE5B" w15:done="0"/>
  <w15:commentEx w15:paraId="458CC389" w15:done="0"/>
  <w15:commentEx w15:paraId="14B28D0E" w15:done="0"/>
  <w15:commentEx w15:paraId="7192ED7F" w15:done="0"/>
  <w15:commentEx w15:paraId="2D15D42A" w15:done="0"/>
  <w15:commentEx w15:paraId="04F8F2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CE1ED" w14:textId="77777777" w:rsidR="008D2527" w:rsidRDefault="008D2527" w:rsidP="009D69D2">
      <w:r>
        <w:separator/>
      </w:r>
    </w:p>
  </w:endnote>
  <w:endnote w:type="continuationSeparator" w:id="0">
    <w:p w14:paraId="17F4ED19" w14:textId="77777777" w:rsidR="008D2527" w:rsidRDefault="008D2527"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CC"/>
    <w:family w:val="auto"/>
    <w:pitch w:val="default"/>
    <w:sig w:usb0="00000201" w:usb1="00000000" w:usb2="00000000" w:usb3="00000000" w:csb0="00000004"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unga">
    <w:panose1 w:val="020B0502040204020203"/>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418318"/>
      <w:docPartObj>
        <w:docPartGallery w:val="Page Numbers (Bottom of Page)"/>
        <w:docPartUnique/>
      </w:docPartObj>
    </w:sdtPr>
    <w:sdtContent>
      <w:p w14:paraId="78D16006" w14:textId="0BF5B8F1" w:rsidR="006450DC" w:rsidRDefault="006450DC">
        <w:pPr>
          <w:pStyle w:val="af7"/>
          <w:jc w:val="right"/>
        </w:pPr>
        <w:r>
          <w:fldChar w:fldCharType="begin"/>
        </w:r>
        <w:r>
          <w:instrText>PAGE   \* MERGEFORMAT</w:instrText>
        </w:r>
        <w:r>
          <w:fldChar w:fldCharType="separate"/>
        </w:r>
        <w:r w:rsidR="001415EF">
          <w:rPr>
            <w:noProof/>
          </w:rPr>
          <w:t>16</w:t>
        </w:r>
        <w:r>
          <w:fldChar w:fldCharType="end"/>
        </w:r>
      </w:p>
    </w:sdtContent>
  </w:sdt>
  <w:p w14:paraId="629D31C8" w14:textId="14125035" w:rsidR="006450DC" w:rsidRPr="00F363A3" w:rsidRDefault="006450DC" w:rsidP="00F363A3">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1293888"/>
      <w:docPartObj>
        <w:docPartGallery w:val="Page Numbers (Bottom of Page)"/>
        <w:docPartUnique/>
      </w:docPartObj>
    </w:sdtPr>
    <w:sdtContent>
      <w:p w14:paraId="09429D83" w14:textId="77777777" w:rsidR="006450DC" w:rsidRDefault="006450DC">
        <w:pPr>
          <w:pStyle w:val="af7"/>
          <w:jc w:val="right"/>
        </w:pPr>
        <w:r>
          <w:fldChar w:fldCharType="begin"/>
        </w:r>
        <w:r>
          <w:instrText>PAGE   \* MERGEFORMAT</w:instrText>
        </w:r>
        <w:r>
          <w:fldChar w:fldCharType="separate"/>
        </w:r>
        <w:r w:rsidR="00023804">
          <w:rPr>
            <w:noProof/>
          </w:rPr>
          <w:t>23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9216966"/>
      <w:docPartObj>
        <w:docPartGallery w:val="Page Numbers (Bottom of Page)"/>
        <w:docPartUnique/>
      </w:docPartObj>
    </w:sdtPr>
    <w:sdtContent>
      <w:p w14:paraId="21E886C4" w14:textId="7C66E735" w:rsidR="006450DC" w:rsidRDefault="006450DC">
        <w:pPr>
          <w:pStyle w:val="af7"/>
          <w:jc w:val="right"/>
        </w:pPr>
        <w:r>
          <w:fldChar w:fldCharType="begin"/>
        </w:r>
        <w:r>
          <w:instrText>PAGE   \* MERGEFORMAT</w:instrText>
        </w:r>
        <w:r>
          <w:fldChar w:fldCharType="separate"/>
        </w:r>
        <w:r w:rsidR="001415EF">
          <w:rPr>
            <w:noProof/>
          </w:rPr>
          <w:t>24</w:t>
        </w:r>
        <w:r>
          <w:fldChar w:fldCharType="end"/>
        </w:r>
      </w:p>
    </w:sdtContent>
  </w:sdt>
  <w:p w14:paraId="11E3A33E" w14:textId="7468289B" w:rsidR="006450DC" w:rsidRPr="005D7702" w:rsidRDefault="006450DC" w:rsidP="005D7702">
    <w:pPr>
      <w:pStyle w:val="af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15131"/>
    </w:sdtPr>
    <w:sdtContent>
      <w:p w14:paraId="10391F60" w14:textId="292BA19D" w:rsidR="006450DC" w:rsidRDefault="006450DC" w:rsidP="00B5668A">
        <w:pPr>
          <w:pStyle w:val="af7"/>
          <w:tabs>
            <w:tab w:val="clear" w:pos="4677"/>
            <w:tab w:val="clear" w:pos="9355"/>
          </w:tabs>
          <w:jc w:val="right"/>
        </w:pPr>
        <w:r>
          <w:fldChar w:fldCharType="begin"/>
        </w:r>
        <w:r>
          <w:instrText xml:space="preserve"> PAGE   \* MERGEFORMAT </w:instrText>
        </w:r>
        <w:r>
          <w:fldChar w:fldCharType="separate"/>
        </w:r>
        <w:r w:rsidR="001415EF">
          <w:rPr>
            <w:noProof/>
          </w:rPr>
          <w:t>25</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913848"/>
    </w:sdtPr>
    <w:sdtContent>
      <w:p w14:paraId="6364C780" w14:textId="3F7835AE" w:rsidR="006450DC" w:rsidRDefault="006450DC" w:rsidP="00B5668A">
        <w:pPr>
          <w:pStyle w:val="af7"/>
          <w:tabs>
            <w:tab w:val="clear" w:pos="4677"/>
            <w:tab w:val="clear" w:pos="9355"/>
            <w:tab w:val="right" w:pos="14003"/>
          </w:tabs>
          <w:jc w:val="right"/>
        </w:pPr>
        <w:r>
          <w:fldChar w:fldCharType="begin"/>
        </w:r>
        <w:r>
          <w:instrText xml:space="preserve"> PAGE   \* MERGEFORMAT </w:instrText>
        </w:r>
        <w:r>
          <w:fldChar w:fldCharType="separate"/>
        </w:r>
        <w:r w:rsidR="00023804">
          <w:rPr>
            <w:noProof/>
          </w:rPr>
          <w:t>35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3E024" w14:textId="77777777" w:rsidR="008D2527" w:rsidRDefault="008D2527" w:rsidP="009D69D2">
      <w:r>
        <w:separator/>
      </w:r>
    </w:p>
  </w:footnote>
  <w:footnote w:type="continuationSeparator" w:id="0">
    <w:p w14:paraId="1F8BEB9D" w14:textId="77777777" w:rsidR="008D2527" w:rsidRDefault="008D2527" w:rsidP="009D6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1409E" w14:textId="28F5AABB" w:rsidR="006450DC" w:rsidRDefault="006450DC" w:rsidP="0002317B">
    <w:pPr>
      <w:pStyle w:val="af5"/>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sidRPr="00F045F6">
      <w:rPr>
        <w:sz w:val="20"/>
        <w:szCs w:val="20"/>
      </w:rPr>
      <w:t xml:space="preserve">план </w:t>
    </w:r>
    <w:r>
      <w:rPr>
        <w:sz w:val="20"/>
        <w:szCs w:val="20"/>
      </w:rPr>
      <w:t xml:space="preserve">Кирзинского сельсовета Ордынского </w:t>
    </w:r>
    <w:r w:rsidRPr="00F045F6">
      <w:rPr>
        <w:sz w:val="20"/>
        <w:szCs w:val="20"/>
      </w:rPr>
      <w:t>района</w:t>
    </w:r>
    <w:r>
      <w:rPr>
        <w:sz w:val="20"/>
        <w:szCs w:val="20"/>
      </w:rPr>
      <w:t xml:space="preserve"> Новосибирской области.</w:t>
    </w:r>
  </w:p>
  <w:p w14:paraId="6C5CBC75" w14:textId="3BD06C58" w:rsidR="006450DC" w:rsidRPr="003B02B8" w:rsidRDefault="006450DC" w:rsidP="0002317B">
    <w:pPr>
      <w:pStyle w:val="af5"/>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68724" w14:textId="77777777" w:rsidR="006450DC" w:rsidRDefault="006450DC" w:rsidP="00244DA8">
    <w:pPr>
      <w:pStyle w:val="af5"/>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sidRPr="00F045F6">
      <w:rPr>
        <w:sz w:val="20"/>
        <w:szCs w:val="20"/>
      </w:rPr>
      <w:t xml:space="preserve">план </w:t>
    </w:r>
    <w:r>
      <w:rPr>
        <w:sz w:val="20"/>
        <w:szCs w:val="20"/>
      </w:rPr>
      <w:t xml:space="preserve">Кирзинского сельсовета Ордынского </w:t>
    </w:r>
    <w:r w:rsidRPr="00F045F6">
      <w:rPr>
        <w:sz w:val="20"/>
        <w:szCs w:val="20"/>
      </w:rPr>
      <w:t>района</w:t>
    </w:r>
    <w:r>
      <w:rPr>
        <w:sz w:val="20"/>
        <w:szCs w:val="20"/>
      </w:rPr>
      <w:t xml:space="preserve"> Новосибирской области.</w:t>
    </w:r>
  </w:p>
  <w:p w14:paraId="482B7214" w14:textId="77777777" w:rsidR="006450DC" w:rsidRPr="003B02B8" w:rsidRDefault="006450DC" w:rsidP="00244DA8">
    <w:pPr>
      <w:pStyle w:val="af5"/>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80EA1" w14:textId="64DB991F" w:rsidR="006450DC" w:rsidRDefault="006450DC" w:rsidP="0002317B">
    <w:pPr>
      <w:pStyle w:val="af5"/>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sidRPr="00F045F6">
      <w:rPr>
        <w:sz w:val="20"/>
        <w:szCs w:val="20"/>
      </w:rPr>
      <w:t xml:space="preserve">план </w:t>
    </w:r>
    <w:r>
      <w:rPr>
        <w:sz w:val="20"/>
        <w:szCs w:val="20"/>
      </w:rPr>
      <w:t xml:space="preserve">Кирзинского сельсовета Ордынского </w:t>
    </w:r>
    <w:r w:rsidRPr="00F045F6">
      <w:rPr>
        <w:sz w:val="20"/>
        <w:szCs w:val="20"/>
      </w:rPr>
      <w:t>района</w:t>
    </w:r>
    <w:r>
      <w:rPr>
        <w:sz w:val="20"/>
        <w:szCs w:val="20"/>
      </w:rPr>
      <w:t xml:space="preserve"> Новосибирской области.</w:t>
    </w:r>
  </w:p>
  <w:p w14:paraId="541A0E68" w14:textId="5A6ECA2E" w:rsidR="006450DC" w:rsidRPr="003B02B8" w:rsidRDefault="006450DC" w:rsidP="0002317B">
    <w:pPr>
      <w:pStyle w:val="af5"/>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469F6" w14:textId="029FE45C" w:rsidR="006450DC" w:rsidRPr="003B02B8" w:rsidRDefault="006450DC" w:rsidP="00FD7D35">
    <w:pPr>
      <w:pStyle w:val="af5"/>
      <w:pBdr>
        <w:bottom w:val="inset" w:sz="6" w:space="1" w:color="auto"/>
      </w:pBdr>
      <w:tabs>
        <w:tab w:val="clear" w:pos="4677"/>
      </w:tabs>
      <w:spacing w:line="300" w:lineRule="auto"/>
      <w:jc w:val="center"/>
      <w:rPr>
        <w:color w:val="262626" w:themeColor="text1" w:themeTint="D9"/>
        <w:sz w:val="20"/>
        <w:szCs w:val="20"/>
      </w:rPr>
    </w:pPr>
    <w:r>
      <w:rPr>
        <w:sz w:val="20"/>
        <w:szCs w:val="20"/>
      </w:rPr>
      <w:t>Г</w:t>
    </w:r>
    <w:r w:rsidRPr="00A67862">
      <w:rPr>
        <w:sz w:val="20"/>
        <w:szCs w:val="20"/>
      </w:rPr>
      <w:t xml:space="preserve">енеральный </w:t>
    </w:r>
    <w:r w:rsidRPr="00F045F6">
      <w:rPr>
        <w:sz w:val="20"/>
        <w:szCs w:val="20"/>
      </w:rPr>
      <w:t xml:space="preserve">план </w:t>
    </w:r>
    <w:r>
      <w:rPr>
        <w:sz w:val="20"/>
        <w:szCs w:val="20"/>
      </w:rPr>
      <w:t xml:space="preserve">Кирзинского сельсовета Ордынского </w:t>
    </w:r>
    <w:r w:rsidRPr="00F045F6">
      <w:rPr>
        <w:sz w:val="20"/>
        <w:szCs w:val="20"/>
      </w:rPr>
      <w:t>района</w:t>
    </w:r>
    <w:r>
      <w:rPr>
        <w:sz w:val="20"/>
        <w:szCs w:val="20"/>
      </w:rPr>
      <w:t xml:space="preserve"> Новосибирской области. Том 2</w:t>
    </w:r>
    <w:r w:rsidRPr="003C5C40">
      <w:rPr>
        <w:sz w:val="20"/>
        <w:szCs w:val="20"/>
      </w:rPr>
      <w:t xml:space="preserve">. </w:t>
    </w:r>
    <w:r>
      <w:rPr>
        <w:sz w:val="20"/>
        <w:szCs w:val="20"/>
      </w:rPr>
      <w:t>Материалы по обоснованию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BDE79" w14:textId="198D13CD" w:rsidR="006450DC" w:rsidRPr="00FD7D35" w:rsidRDefault="006450DC" w:rsidP="00FD7D35">
    <w:pPr>
      <w:pStyle w:val="af5"/>
      <w:pBdr>
        <w:bottom w:val="inset" w:sz="6" w:space="1" w:color="auto"/>
      </w:pBdr>
      <w:spacing w:line="300" w:lineRule="auto"/>
      <w:jc w:val="center"/>
      <w:rPr>
        <w:sz w:val="20"/>
        <w:szCs w:val="20"/>
      </w:rPr>
    </w:pPr>
    <w:r w:rsidRPr="00FD7D35">
      <w:rPr>
        <w:sz w:val="20"/>
        <w:szCs w:val="20"/>
      </w:rPr>
      <w:t xml:space="preserve">Генеральный план </w:t>
    </w:r>
    <w:r>
      <w:rPr>
        <w:sz w:val="20"/>
        <w:szCs w:val="20"/>
      </w:rPr>
      <w:t xml:space="preserve">Кирзинского </w:t>
    </w:r>
    <w:r w:rsidRPr="00FD7D35">
      <w:rPr>
        <w:sz w:val="20"/>
        <w:szCs w:val="20"/>
      </w:rPr>
      <w:t xml:space="preserve">сельсовета </w:t>
    </w:r>
    <w:r>
      <w:rPr>
        <w:sz w:val="20"/>
        <w:szCs w:val="20"/>
      </w:rPr>
      <w:t>Ордынского</w:t>
    </w:r>
    <w:r w:rsidRPr="00FD7D35">
      <w:rPr>
        <w:sz w:val="20"/>
        <w:szCs w:val="20"/>
      </w:rPr>
      <w:t xml:space="preserve"> района Новосибирской области.</w:t>
    </w:r>
  </w:p>
  <w:p w14:paraId="408331E7" w14:textId="60B2BB58" w:rsidR="006450DC" w:rsidRPr="003B02B8" w:rsidRDefault="006450DC" w:rsidP="00FD7D35">
    <w:pPr>
      <w:pStyle w:val="af5"/>
      <w:pBdr>
        <w:bottom w:val="inset" w:sz="6" w:space="1" w:color="auto"/>
      </w:pBdr>
      <w:tabs>
        <w:tab w:val="clear" w:pos="4677"/>
      </w:tabs>
      <w:spacing w:line="300" w:lineRule="auto"/>
      <w:jc w:val="center"/>
      <w:rPr>
        <w:color w:val="262626" w:themeColor="text1" w:themeTint="D9"/>
        <w:sz w:val="20"/>
        <w:szCs w:val="20"/>
      </w:rPr>
    </w:pPr>
    <w:r w:rsidRPr="00FD7D35">
      <w:rPr>
        <w:sz w:val="20"/>
        <w:szCs w:val="20"/>
      </w:rPr>
      <w:t>Том 2. Материалы по обоснованию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0992218"/>
    <w:multiLevelType w:val="hybridMultilevel"/>
    <w:tmpl w:val="99C46BB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AF03819"/>
    <w:multiLevelType w:val="multilevel"/>
    <w:tmpl w:val="C474127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DE75A57"/>
    <w:multiLevelType w:val="hybridMultilevel"/>
    <w:tmpl w:val="774C155E"/>
    <w:lvl w:ilvl="0" w:tplc="FB2681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2D874D1"/>
    <w:multiLevelType w:val="hybridMultilevel"/>
    <w:tmpl w:val="6D90C57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5D8760A"/>
    <w:multiLevelType w:val="multilevel"/>
    <w:tmpl w:val="4094FB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34A439F8"/>
    <w:multiLevelType w:val="hybridMultilevel"/>
    <w:tmpl w:val="2F90FC86"/>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093367"/>
    <w:multiLevelType w:val="hybridMultilevel"/>
    <w:tmpl w:val="80AA6F5E"/>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DF227EE"/>
    <w:multiLevelType w:val="hybridMultilevel"/>
    <w:tmpl w:val="30F2066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C662BFD"/>
    <w:multiLevelType w:val="hybridMultilevel"/>
    <w:tmpl w:val="9E1C3546"/>
    <w:lvl w:ilvl="0" w:tplc="917E08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EA3790A"/>
    <w:multiLevelType w:val="hybridMultilevel"/>
    <w:tmpl w:val="77A21A2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2E4E49"/>
    <w:multiLevelType w:val="hybridMultilevel"/>
    <w:tmpl w:val="31560E1A"/>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A8B36CB"/>
    <w:multiLevelType w:val="hybridMultilevel"/>
    <w:tmpl w:val="AEB03FE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28"/>
  </w:num>
  <w:num w:numId="3">
    <w:abstractNumId w:val="16"/>
  </w:num>
  <w:num w:numId="4">
    <w:abstractNumId w:val="30"/>
  </w:num>
  <w:num w:numId="5">
    <w:abstractNumId w:val="22"/>
  </w:num>
  <w:num w:numId="6">
    <w:abstractNumId w:val="18"/>
  </w:num>
  <w:num w:numId="7">
    <w:abstractNumId w:val="20"/>
  </w:num>
  <w:num w:numId="8">
    <w:abstractNumId w:val="27"/>
  </w:num>
  <w:num w:numId="9">
    <w:abstractNumId w:val="29"/>
  </w:num>
  <w:num w:numId="10">
    <w:abstractNumId w:val="25"/>
  </w:num>
  <w:num w:numId="11">
    <w:abstractNumId w:val="32"/>
  </w:num>
  <w:num w:numId="12">
    <w:abstractNumId w:val="24"/>
  </w:num>
  <w:num w:numId="13">
    <w:abstractNumId w:val="31"/>
  </w:num>
  <w:num w:numId="14">
    <w:abstractNumId w:val="17"/>
  </w:num>
  <w:num w:numId="15">
    <w:abstractNumId w:val="26"/>
  </w:num>
  <w:num w:numId="16">
    <w:abstractNumId w:val="21"/>
  </w:num>
  <w:num w:numId="17">
    <w:abstractNumId w:val="33"/>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Елисова">
    <w15:presenceInfo w15:providerId="None" w15:userId="Елисов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9"/>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83"/>
    <w:rsid w:val="0000038B"/>
    <w:rsid w:val="00000538"/>
    <w:rsid w:val="00000E11"/>
    <w:rsid w:val="00000E9B"/>
    <w:rsid w:val="00001010"/>
    <w:rsid w:val="000012C2"/>
    <w:rsid w:val="0000139F"/>
    <w:rsid w:val="0000165E"/>
    <w:rsid w:val="0000181E"/>
    <w:rsid w:val="00002442"/>
    <w:rsid w:val="00002957"/>
    <w:rsid w:val="00003316"/>
    <w:rsid w:val="000033AB"/>
    <w:rsid w:val="000034D8"/>
    <w:rsid w:val="0000390C"/>
    <w:rsid w:val="0000422D"/>
    <w:rsid w:val="0000425C"/>
    <w:rsid w:val="0000468B"/>
    <w:rsid w:val="000056B0"/>
    <w:rsid w:val="000056BE"/>
    <w:rsid w:val="000057E2"/>
    <w:rsid w:val="000058FC"/>
    <w:rsid w:val="000058FE"/>
    <w:rsid w:val="00005DBB"/>
    <w:rsid w:val="0000624F"/>
    <w:rsid w:val="000069EB"/>
    <w:rsid w:val="000076E7"/>
    <w:rsid w:val="00007BD3"/>
    <w:rsid w:val="00007DD7"/>
    <w:rsid w:val="00007FAB"/>
    <w:rsid w:val="00010DA7"/>
    <w:rsid w:val="00011D70"/>
    <w:rsid w:val="00011E2C"/>
    <w:rsid w:val="0001359F"/>
    <w:rsid w:val="00013A89"/>
    <w:rsid w:val="00014079"/>
    <w:rsid w:val="0001614A"/>
    <w:rsid w:val="00016606"/>
    <w:rsid w:val="00016873"/>
    <w:rsid w:val="000169FA"/>
    <w:rsid w:val="00016B09"/>
    <w:rsid w:val="000176D0"/>
    <w:rsid w:val="00017867"/>
    <w:rsid w:val="00017AB3"/>
    <w:rsid w:val="00017C22"/>
    <w:rsid w:val="00017E11"/>
    <w:rsid w:val="00017E85"/>
    <w:rsid w:val="00017F16"/>
    <w:rsid w:val="00017F98"/>
    <w:rsid w:val="00020B2F"/>
    <w:rsid w:val="000210A2"/>
    <w:rsid w:val="00021456"/>
    <w:rsid w:val="000216CA"/>
    <w:rsid w:val="0002196C"/>
    <w:rsid w:val="000227E5"/>
    <w:rsid w:val="00022A2C"/>
    <w:rsid w:val="0002317B"/>
    <w:rsid w:val="00023804"/>
    <w:rsid w:val="0002591D"/>
    <w:rsid w:val="00026AF0"/>
    <w:rsid w:val="00026B6E"/>
    <w:rsid w:val="00027399"/>
    <w:rsid w:val="00030662"/>
    <w:rsid w:val="000311CE"/>
    <w:rsid w:val="000313A9"/>
    <w:rsid w:val="00031616"/>
    <w:rsid w:val="000318F0"/>
    <w:rsid w:val="00031AA3"/>
    <w:rsid w:val="00031F57"/>
    <w:rsid w:val="000322D8"/>
    <w:rsid w:val="0003289E"/>
    <w:rsid w:val="00032A61"/>
    <w:rsid w:val="0003377C"/>
    <w:rsid w:val="00033B5A"/>
    <w:rsid w:val="00034866"/>
    <w:rsid w:val="00034A27"/>
    <w:rsid w:val="00034BF9"/>
    <w:rsid w:val="0003566D"/>
    <w:rsid w:val="0003584C"/>
    <w:rsid w:val="0003590D"/>
    <w:rsid w:val="00035A51"/>
    <w:rsid w:val="00035ABF"/>
    <w:rsid w:val="00035F75"/>
    <w:rsid w:val="0003681B"/>
    <w:rsid w:val="000404CD"/>
    <w:rsid w:val="00040613"/>
    <w:rsid w:val="000406EB"/>
    <w:rsid w:val="00040997"/>
    <w:rsid w:val="00040A91"/>
    <w:rsid w:val="00040BE4"/>
    <w:rsid w:val="00040DD1"/>
    <w:rsid w:val="000423F5"/>
    <w:rsid w:val="00042F82"/>
    <w:rsid w:val="00044143"/>
    <w:rsid w:val="00044399"/>
    <w:rsid w:val="00044EA7"/>
    <w:rsid w:val="0004518B"/>
    <w:rsid w:val="00045D0E"/>
    <w:rsid w:val="00045E12"/>
    <w:rsid w:val="00045F5A"/>
    <w:rsid w:val="00046BE9"/>
    <w:rsid w:val="000474E4"/>
    <w:rsid w:val="00050150"/>
    <w:rsid w:val="00050BD4"/>
    <w:rsid w:val="00050C8E"/>
    <w:rsid w:val="0005166D"/>
    <w:rsid w:val="000519CE"/>
    <w:rsid w:val="00051DF4"/>
    <w:rsid w:val="000520EA"/>
    <w:rsid w:val="00052479"/>
    <w:rsid w:val="00052521"/>
    <w:rsid w:val="0005257C"/>
    <w:rsid w:val="00052E58"/>
    <w:rsid w:val="00053143"/>
    <w:rsid w:val="00053A53"/>
    <w:rsid w:val="00053A6F"/>
    <w:rsid w:val="0005588F"/>
    <w:rsid w:val="00055954"/>
    <w:rsid w:val="00055B33"/>
    <w:rsid w:val="000562A0"/>
    <w:rsid w:val="000565B0"/>
    <w:rsid w:val="00056938"/>
    <w:rsid w:val="00056960"/>
    <w:rsid w:val="000569C6"/>
    <w:rsid w:val="0005704C"/>
    <w:rsid w:val="000578F8"/>
    <w:rsid w:val="00060079"/>
    <w:rsid w:val="000602EE"/>
    <w:rsid w:val="00060C36"/>
    <w:rsid w:val="00060D15"/>
    <w:rsid w:val="00061939"/>
    <w:rsid w:val="00061D74"/>
    <w:rsid w:val="00062F88"/>
    <w:rsid w:val="0006301E"/>
    <w:rsid w:val="00063386"/>
    <w:rsid w:val="00063EE2"/>
    <w:rsid w:val="00063F91"/>
    <w:rsid w:val="00065DB8"/>
    <w:rsid w:val="00065F90"/>
    <w:rsid w:val="00066186"/>
    <w:rsid w:val="00066D5B"/>
    <w:rsid w:val="00066EC2"/>
    <w:rsid w:val="00067F55"/>
    <w:rsid w:val="00070C02"/>
    <w:rsid w:val="00070E55"/>
    <w:rsid w:val="00070EF2"/>
    <w:rsid w:val="00071502"/>
    <w:rsid w:val="0007220E"/>
    <w:rsid w:val="0007222F"/>
    <w:rsid w:val="00073C5E"/>
    <w:rsid w:val="00073C8C"/>
    <w:rsid w:val="00074275"/>
    <w:rsid w:val="000742FC"/>
    <w:rsid w:val="00074354"/>
    <w:rsid w:val="0007440E"/>
    <w:rsid w:val="00074453"/>
    <w:rsid w:val="000748E5"/>
    <w:rsid w:val="000750AE"/>
    <w:rsid w:val="0007555A"/>
    <w:rsid w:val="0007633B"/>
    <w:rsid w:val="000763B8"/>
    <w:rsid w:val="000768D1"/>
    <w:rsid w:val="0007696C"/>
    <w:rsid w:val="000771E6"/>
    <w:rsid w:val="000773A0"/>
    <w:rsid w:val="00077ABB"/>
    <w:rsid w:val="00077EF3"/>
    <w:rsid w:val="0008047B"/>
    <w:rsid w:val="0008073D"/>
    <w:rsid w:val="00081A61"/>
    <w:rsid w:val="000820BE"/>
    <w:rsid w:val="00082726"/>
    <w:rsid w:val="00082879"/>
    <w:rsid w:val="00082976"/>
    <w:rsid w:val="00082A2E"/>
    <w:rsid w:val="00083501"/>
    <w:rsid w:val="0008363C"/>
    <w:rsid w:val="0008375B"/>
    <w:rsid w:val="00083AE8"/>
    <w:rsid w:val="00084E9C"/>
    <w:rsid w:val="00085C82"/>
    <w:rsid w:val="000868C1"/>
    <w:rsid w:val="00086E99"/>
    <w:rsid w:val="00087BEE"/>
    <w:rsid w:val="00090458"/>
    <w:rsid w:val="00090CA8"/>
    <w:rsid w:val="00091652"/>
    <w:rsid w:val="00091C17"/>
    <w:rsid w:val="000920F7"/>
    <w:rsid w:val="00092441"/>
    <w:rsid w:val="0009262D"/>
    <w:rsid w:val="000933BD"/>
    <w:rsid w:val="000935BE"/>
    <w:rsid w:val="00094127"/>
    <w:rsid w:val="00094193"/>
    <w:rsid w:val="000953C7"/>
    <w:rsid w:val="000963A0"/>
    <w:rsid w:val="000965D8"/>
    <w:rsid w:val="000965DD"/>
    <w:rsid w:val="00096D87"/>
    <w:rsid w:val="00097564"/>
    <w:rsid w:val="00097792"/>
    <w:rsid w:val="000977FA"/>
    <w:rsid w:val="00097864"/>
    <w:rsid w:val="00097D9F"/>
    <w:rsid w:val="00097EF2"/>
    <w:rsid w:val="000A097D"/>
    <w:rsid w:val="000A18B7"/>
    <w:rsid w:val="000A1C92"/>
    <w:rsid w:val="000A1F5F"/>
    <w:rsid w:val="000A1FCC"/>
    <w:rsid w:val="000A23BC"/>
    <w:rsid w:val="000A2C0B"/>
    <w:rsid w:val="000A3764"/>
    <w:rsid w:val="000A3926"/>
    <w:rsid w:val="000A4BEA"/>
    <w:rsid w:val="000A677C"/>
    <w:rsid w:val="000A75D9"/>
    <w:rsid w:val="000A7641"/>
    <w:rsid w:val="000A79A3"/>
    <w:rsid w:val="000A7CE9"/>
    <w:rsid w:val="000B01ED"/>
    <w:rsid w:val="000B0458"/>
    <w:rsid w:val="000B09B8"/>
    <w:rsid w:val="000B0DBB"/>
    <w:rsid w:val="000B1719"/>
    <w:rsid w:val="000B178A"/>
    <w:rsid w:val="000B1C98"/>
    <w:rsid w:val="000B2694"/>
    <w:rsid w:val="000B3CF5"/>
    <w:rsid w:val="000B3FF3"/>
    <w:rsid w:val="000B3FFE"/>
    <w:rsid w:val="000B549D"/>
    <w:rsid w:val="000B5AB1"/>
    <w:rsid w:val="000B5E90"/>
    <w:rsid w:val="000B65CB"/>
    <w:rsid w:val="000B6B27"/>
    <w:rsid w:val="000B779F"/>
    <w:rsid w:val="000B7B1A"/>
    <w:rsid w:val="000C0052"/>
    <w:rsid w:val="000C0187"/>
    <w:rsid w:val="000C01D7"/>
    <w:rsid w:val="000C05EB"/>
    <w:rsid w:val="000C0679"/>
    <w:rsid w:val="000C0838"/>
    <w:rsid w:val="000C13F5"/>
    <w:rsid w:val="000C2085"/>
    <w:rsid w:val="000C2FE7"/>
    <w:rsid w:val="000C308A"/>
    <w:rsid w:val="000C6037"/>
    <w:rsid w:val="000C6760"/>
    <w:rsid w:val="000C6A22"/>
    <w:rsid w:val="000C71AF"/>
    <w:rsid w:val="000C73B3"/>
    <w:rsid w:val="000C781F"/>
    <w:rsid w:val="000C782D"/>
    <w:rsid w:val="000C7A3D"/>
    <w:rsid w:val="000D0CCF"/>
    <w:rsid w:val="000D1688"/>
    <w:rsid w:val="000D1D2C"/>
    <w:rsid w:val="000D2272"/>
    <w:rsid w:val="000D2748"/>
    <w:rsid w:val="000D28DB"/>
    <w:rsid w:val="000D2D5F"/>
    <w:rsid w:val="000D33F7"/>
    <w:rsid w:val="000D43C9"/>
    <w:rsid w:val="000D4DD8"/>
    <w:rsid w:val="000D4F23"/>
    <w:rsid w:val="000D524C"/>
    <w:rsid w:val="000D555F"/>
    <w:rsid w:val="000D6127"/>
    <w:rsid w:val="000D651C"/>
    <w:rsid w:val="000D686B"/>
    <w:rsid w:val="000D6E20"/>
    <w:rsid w:val="000D77D5"/>
    <w:rsid w:val="000E03C6"/>
    <w:rsid w:val="000E0C17"/>
    <w:rsid w:val="000E0DA0"/>
    <w:rsid w:val="000E1183"/>
    <w:rsid w:val="000E14D5"/>
    <w:rsid w:val="000E2026"/>
    <w:rsid w:val="000E22AC"/>
    <w:rsid w:val="000E22C1"/>
    <w:rsid w:val="000E234C"/>
    <w:rsid w:val="000E2A88"/>
    <w:rsid w:val="000E2E95"/>
    <w:rsid w:val="000E2E98"/>
    <w:rsid w:val="000E3BDF"/>
    <w:rsid w:val="000E4016"/>
    <w:rsid w:val="000E4279"/>
    <w:rsid w:val="000E4840"/>
    <w:rsid w:val="000E48A9"/>
    <w:rsid w:val="000E490C"/>
    <w:rsid w:val="000E4FFC"/>
    <w:rsid w:val="000E5248"/>
    <w:rsid w:val="000E534E"/>
    <w:rsid w:val="000E547D"/>
    <w:rsid w:val="000E5E7B"/>
    <w:rsid w:val="000E710A"/>
    <w:rsid w:val="000E71FB"/>
    <w:rsid w:val="000F0942"/>
    <w:rsid w:val="000F0A27"/>
    <w:rsid w:val="000F0F76"/>
    <w:rsid w:val="000F2C17"/>
    <w:rsid w:val="000F2ECA"/>
    <w:rsid w:val="000F2F99"/>
    <w:rsid w:val="000F3401"/>
    <w:rsid w:val="000F4ACB"/>
    <w:rsid w:val="000F51A1"/>
    <w:rsid w:val="000F5B3A"/>
    <w:rsid w:val="000F6119"/>
    <w:rsid w:val="000F630E"/>
    <w:rsid w:val="000F63A9"/>
    <w:rsid w:val="000F78ED"/>
    <w:rsid w:val="000F7F1E"/>
    <w:rsid w:val="00100AA8"/>
    <w:rsid w:val="00100CFA"/>
    <w:rsid w:val="00101852"/>
    <w:rsid w:val="00101ADC"/>
    <w:rsid w:val="00103090"/>
    <w:rsid w:val="00103EE4"/>
    <w:rsid w:val="00104727"/>
    <w:rsid w:val="0010488E"/>
    <w:rsid w:val="00104C4A"/>
    <w:rsid w:val="0010531A"/>
    <w:rsid w:val="00105831"/>
    <w:rsid w:val="00105CDE"/>
    <w:rsid w:val="00106021"/>
    <w:rsid w:val="0010698D"/>
    <w:rsid w:val="00106A08"/>
    <w:rsid w:val="00106DDE"/>
    <w:rsid w:val="00106F30"/>
    <w:rsid w:val="001100A3"/>
    <w:rsid w:val="0011065E"/>
    <w:rsid w:val="001107AB"/>
    <w:rsid w:val="001117CA"/>
    <w:rsid w:val="00111D9C"/>
    <w:rsid w:val="00112479"/>
    <w:rsid w:val="001129F2"/>
    <w:rsid w:val="00113081"/>
    <w:rsid w:val="00113ADA"/>
    <w:rsid w:val="00114276"/>
    <w:rsid w:val="00114D32"/>
    <w:rsid w:val="0011525C"/>
    <w:rsid w:val="001153F4"/>
    <w:rsid w:val="00115560"/>
    <w:rsid w:val="001155B5"/>
    <w:rsid w:val="00115A1F"/>
    <w:rsid w:val="00115EFE"/>
    <w:rsid w:val="0011617F"/>
    <w:rsid w:val="001161D0"/>
    <w:rsid w:val="00116AC8"/>
    <w:rsid w:val="00117058"/>
    <w:rsid w:val="001173E2"/>
    <w:rsid w:val="00117541"/>
    <w:rsid w:val="001178A5"/>
    <w:rsid w:val="00117CEC"/>
    <w:rsid w:val="00117E98"/>
    <w:rsid w:val="00117F76"/>
    <w:rsid w:val="0012024A"/>
    <w:rsid w:val="001202E3"/>
    <w:rsid w:val="00121628"/>
    <w:rsid w:val="001217A4"/>
    <w:rsid w:val="001217B5"/>
    <w:rsid w:val="001218D1"/>
    <w:rsid w:val="001221E4"/>
    <w:rsid w:val="0012245F"/>
    <w:rsid w:val="00122CAC"/>
    <w:rsid w:val="001232E7"/>
    <w:rsid w:val="0012345D"/>
    <w:rsid w:val="00123DCD"/>
    <w:rsid w:val="00124268"/>
    <w:rsid w:val="00124297"/>
    <w:rsid w:val="00124EAC"/>
    <w:rsid w:val="001255C7"/>
    <w:rsid w:val="00125694"/>
    <w:rsid w:val="00126605"/>
    <w:rsid w:val="00126936"/>
    <w:rsid w:val="00126954"/>
    <w:rsid w:val="00126A9F"/>
    <w:rsid w:val="00126B60"/>
    <w:rsid w:val="00126E2B"/>
    <w:rsid w:val="00127136"/>
    <w:rsid w:val="001274DE"/>
    <w:rsid w:val="001276D5"/>
    <w:rsid w:val="00127CEB"/>
    <w:rsid w:val="0013032E"/>
    <w:rsid w:val="00130CC0"/>
    <w:rsid w:val="00130FA9"/>
    <w:rsid w:val="0013130A"/>
    <w:rsid w:val="00131513"/>
    <w:rsid w:val="00131544"/>
    <w:rsid w:val="001318DA"/>
    <w:rsid w:val="001326FE"/>
    <w:rsid w:val="0013342C"/>
    <w:rsid w:val="001337CA"/>
    <w:rsid w:val="00133CE5"/>
    <w:rsid w:val="00134941"/>
    <w:rsid w:val="00134D56"/>
    <w:rsid w:val="00134D82"/>
    <w:rsid w:val="001355A0"/>
    <w:rsid w:val="00135A39"/>
    <w:rsid w:val="00135EFE"/>
    <w:rsid w:val="0013612F"/>
    <w:rsid w:val="00136133"/>
    <w:rsid w:val="00136215"/>
    <w:rsid w:val="00136782"/>
    <w:rsid w:val="001370BA"/>
    <w:rsid w:val="0014042E"/>
    <w:rsid w:val="00140617"/>
    <w:rsid w:val="001406E8"/>
    <w:rsid w:val="001407C5"/>
    <w:rsid w:val="00140882"/>
    <w:rsid w:val="0014091F"/>
    <w:rsid w:val="0014154B"/>
    <w:rsid w:val="001415EF"/>
    <w:rsid w:val="00141811"/>
    <w:rsid w:val="001422D1"/>
    <w:rsid w:val="00142490"/>
    <w:rsid w:val="00142677"/>
    <w:rsid w:val="00142D40"/>
    <w:rsid w:val="00142F2D"/>
    <w:rsid w:val="0014300C"/>
    <w:rsid w:val="0014309B"/>
    <w:rsid w:val="001430D6"/>
    <w:rsid w:val="00143A07"/>
    <w:rsid w:val="00143BDB"/>
    <w:rsid w:val="00144146"/>
    <w:rsid w:val="001441E1"/>
    <w:rsid w:val="00144890"/>
    <w:rsid w:val="00144A1C"/>
    <w:rsid w:val="0014551D"/>
    <w:rsid w:val="00145584"/>
    <w:rsid w:val="001462BD"/>
    <w:rsid w:val="0014678E"/>
    <w:rsid w:val="0014691D"/>
    <w:rsid w:val="00146A03"/>
    <w:rsid w:val="00147264"/>
    <w:rsid w:val="00147403"/>
    <w:rsid w:val="0014774C"/>
    <w:rsid w:val="001507C5"/>
    <w:rsid w:val="001524C1"/>
    <w:rsid w:val="00152C69"/>
    <w:rsid w:val="00153231"/>
    <w:rsid w:val="00153453"/>
    <w:rsid w:val="0015378F"/>
    <w:rsid w:val="00153CB0"/>
    <w:rsid w:val="001544DB"/>
    <w:rsid w:val="00155E44"/>
    <w:rsid w:val="00156290"/>
    <w:rsid w:val="00156BE4"/>
    <w:rsid w:val="00157699"/>
    <w:rsid w:val="00157A93"/>
    <w:rsid w:val="00157F2C"/>
    <w:rsid w:val="00160702"/>
    <w:rsid w:val="00160EFC"/>
    <w:rsid w:val="00161008"/>
    <w:rsid w:val="00162075"/>
    <w:rsid w:val="00162127"/>
    <w:rsid w:val="0016242C"/>
    <w:rsid w:val="00162BA5"/>
    <w:rsid w:val="0016349E"/>
    <w:rsid w:val="00163562"/>
    <w:rsid w:val="00163D21"/>
    <w:rsid w:val="001643F0"/>
    <w:rsid w:val="001646A8"/>
    <w:rsid w:val="0016471F"/>
    <w:rsid w:val="00165168"/>
    <w:rsid w:val="001654EF"/>
    <w:rsid w:val="00165D61"/>
    <w:rsid w:val="00165DE0"/>
    <w:rsid w:val="00165E79"/>
    <w:rsid w:val="001660BA"/>
    <w:rsid w:val="00166363"/>
    <w:rsid w:val="00167292"/>
    <w:rsid w:val="00167398"/>
    <w:rsid w:val="0016788D"/>
    <w:rsid w:val="0016797E"/>
    <w:rsid w:val="00167C6C"/>
    <w:rsid w:val="00167D3A"/>
    <w:rsid w:val="001700CA"/>
    <w:rsid w:val="001702A2"/>
    <w:rsid w:val="0017087F"/>
    <w:rsid w:val="00171619"/>
    <w:rsid w:val="00171831"/>
    <w:rsid w:val="00171C90"/>
    <w:rsid w:val="00172037"/>
    <w:rsid w:val="00173D15"/>
    <w:rsid w:val="00173DB9"/>
    <w:rsid w:val="00174065"/>
    <w:rsid w:val="0017459E"/>
    <w:rsid w:val="001747AE"/>
    <w:rsid w:val="00174C01"/>
    <w:rsid w:val="00174D21"/>
    <w:rsid w:val="00175605"/>
    <w:rsid w:val="001757DC"/>
    <w:rsid w:val="001762D6"/>
    <w:rsid w:val="001763EC"/>
    <w:rsid w:val="001764F1"/>
    <w:rsid w:val="00177213"/>
    <w:rsid w:val="0017724E"/>
    <w:rsid w:val="00177EB5"/>
    <w:rsid w:val="0018067E"/>
    <w:rsid w:val="00181408"/>
    <w:rsid w:val="00182195"/>
    <w:rsid w:val="001823AC"/>
    <w:rsid w:val="00182ACF"/>
    <w:rsid w:val="00182F41"/>
    <w:rsid w:val="00183878"/>
    <w:rsid w:val="00183D68"/>
    <w:rsid w:val="001840CD"/>
    <w:rsid w:val="0018414C"/>
    <w:rsid w:val="001841D8"/>
    <w:rsid w:val="00185644"/>
    <w:rsid w:val="00185AC5"/>
    <w:rsid w:val="00186A8D"/>
    <w:rsid w:val="0018702C"/>
    <w:rsid w:val="00187514"/>
    <w:rsid w:val="00190A26"/>
    <w:rsid w:val="00190F16"/>
    <w:rsid w:val="001914DE"/>
    <w:rsid w:val="0019231C"/>
    <w:rsid w:val="00192338"/>
    <w:rsid w:val="00192E02"/>
    <w:rsid w:val="00192F6A"/>
    <w:rsid w:val="001930A3"/>
    <w:rsid w:val="001939BB"/>
    <w:rsid w:val="00193C86"/>
    <w:rsid w:val="00193EBD"/>
    <w:rsid w:val="001946D4"/>
    <w:rsid w:val="001948C5"/>
    <w:rsid w:val="001950C1"/>
    <w:rsid w:val="001952C4"/>
    <w:rsid w:val="00195A83"/>
    <w:rsid w:val="00196DBE"/>
    <w:rsid w:val="00196FC3"/>
    <w:rsid w:val="001976D2"/>
    <w:rsid w:val="00197981"/>
    <w:rsid w:val="00197DF9"/>
    <w:rsid w:val="001A0C18"/>
    <w:rsid w:val="001A153B"/>
    <w:rsid w:val="001A1C98"/>
    <w:rsid w:val="001A28EB"/>
    <w:rsid w:val="001A35AC"/>
    <w:rsid w:val="001A3B52"/>
    <w:rsid w:val="001A3F60"/>
    <w:rsid w:val="001A4186"/>
    <w:rsid w:val="001A4F48"/>
    <w:rsid w:val="001A4F7B"/>
    <w:rsid w:val="001A529F"/>
    <w:rsid w:val="001A5814"/>
    <w:rsid w:val="001A5C25"/>
    <w:rsid w:val="001A5D59"/>
    <w:rsid w:val="001A5E45"/>
    <w:rsid w:val="001A6695"/>
    <w:rsid w:val="001A7007"/>
    <w:rsid w:val="001B038D"/>
    <w:rsid w:val="001B096E"/>
    <w:rsid w:val="001B0E04"/>
    <w:rsid w:val="001B0F2C"/>
    <w:rsid w:val="001B1C41"/>
    <w:rsid w:val="001B218B"/>
    <w:rsid w:val="001B2D4E"/>
    <w:rsid w:val="001B3E8D"/>
    <w:rsid w:val="001B3EAE"/>
    <w:rsid w:val="001B498E"/>
    <w:rsid w:val="001B55CB"/>
    <w:rsid w:val="001B56BE"/>
    <w:rsid w:val="001B5989"/>
    <w:rsid w:val="001B5AD6"/>
    <w:rsid w:val="001B60F4"/>
    <w:rsid w:val="001B64A2"/>
    <w:rsid w:val="001B750D"/>
    <w:rsid w:val="001B7EE5"/>
    <w:rsid w:val="001C0185"/>
    <w:rsid w:val="001C03ED"/>
    <w:rsid w:val="001C0743"/>
    <w:rsid w:val="001C0A84"/>
    <w:rsid w:val="001C1A12"/>
    <w:rsid w:val="001C246B"/>
    <w:rsid w:val="001C2504"/>
    <w:rsid w:val="001C267B"/>
    <w:rsid w:val="001C3D0E"/>
    <w:rsid w:val="001C4582"/>
    <w:rsid w:val="001C60DF"/>
    <w:rsid w:val="001C62EC"/>
    <w:rsid w:val="001C63DA"/>
    <w:rsid w:val="001C6D8D"/>
    <w:rsid w:val="001C718C"/>
    <w:rsid w:val="001C7685"/>
    <w:rsid w:val="001C7822"/>
    <w:rsid w:val="001C78B0"/>
    <w:rsid w:val="001C79DE"/>
    <w:rsid w:val="001D010C"/>
    <w:rsid w:val="001D0532"/>
    <w:rsid w:val="001D08F6"/>
    <w:rsid w:val="001D092A"/>
    <w:rsid w:val="001D0A7C"/>
    <w:rsid w:val="001D0B2C"/>
    <w:rsid w:val="001D15E8"/>
    <w:rsid w:val="001D19D6"/>
    <w:rsid w:val="001D1AA5"/>
    <w:rsid w:val="001D33D5"/>
    <w:rsid w:val="001D3472"/>
    <w:rsid w:val="001D3690"/>
    <w:rsid w:val="001D424B"/>
    <w:rsid w:val="001D4E47"/>
    <w:rsid w:val="001D4EB3"/>
    <w:rsid w:val="001D4EC8"/>
    <w:rsid w:val="001D51C7"/>
    <w:rsid w:val="001D5753"/>
    <w:rsid w:val="001D57A6"/>
    <w:rsid w:val="001D5F9A"/>
    <w:rsid w:val="001D62B0"/>
    <w:rsid w:val="001D6433"/>
    <w:rsid w:val="001D6AB3"/>
    <w:rsid w:val="001D6E5D"/>
    <w:rsid w:val="001D6F99"/>
    <w:rsid w:val="001D7458"/>
    <w:rsid w:val="001D7C8F"/>
    <w:rsid w:val="001E0615"/>
    <w:rsid w:val="001E064A"/>
    <w:rsid w:val="001E0A83"/>
    <w:rsid w:val="001E0EA8"/>
    <w:rsid w:val="001E1137"/>
    <w:rsid w:val="001E155E"/>
    <w:rsid w:val="001E18B5"/>
    <w:rsid w:val="001E1D9A"/>
    <w:rsid w:val="001E2356"/>
    <w:rsid w:val="001E23A3"/>
    <w:rsid w:val="001E2499"/>
    <w:rsid w:val="001E2865"/>
    <w:rsid w:val="001E2E45"/>
    <w:rsid w:val="001E340D"/>
    <w:rsid w:val="001E3545"/>
    <w:rsid w:val="001E3C87"/>
    <w:rsid w:val="001E46DA"/>
    <w:rsid w:val="001E5382"/>
    <w:rsid w:val="001E54B7"/>
    <w:rsid w:val="001E5C07"/>
    <w:rsid w:val="001E5C56"/>
    <w:rsid w:val="001E6CBC"/>
    <w:rsid w:val="001E73F2"/>
    <w:rsid w:val="001E765A"/>
    <w:rsid w:val="001E77ED"/>
    <w:rsid w:val="001E7D00"/>
    <w:rsid w:val="001F054D"/>
    <w:rsid w:val="001F0AAF"/>
    <w:rsid w:val="001F0ABD"/>
    <w:rsid w:val="001F0CAA"/>
    <w:rsid w:val="001F1DE5"/>
    <w:rsid w:val="001F2280"/>
    <w:rsid w:val="001F257D"/>
    <w:rsid w:val="001F280A"/>
    <w:rsid w:val="001F2ED3"/>
    <w:rsid w:val="001F3589"/>
    <w:rsid w:val="001F3DD9"/>
    <w:rsid w:val="001F50DB"/>
    <w:rsid w:val="001F5CC9"/>
    <w:rsid w:val="001F625C"/>
    <w:rsid w:val="001F62DF"/>
    <w:rsid w:val="001F6426"/>
    <w:rsid w:val="001F66DC"/>
    <w:rsid w:val="002002F0"/>
    <w:rsid w:val="00200420"/>
    <w:rsid w:val="00200981"/>
    <w:rsid w:val="0020195F"/>
    <w:rsid w:val="00201B4E"/>
    <w:rsid w:val="002027B8"/>
    <w:rsid w:val="00202B6F"/>
    <w:rsid w:val="00202E32"/>
    <w:rsid w:val="0020331D"/>
    <w:rsid w:val="00203432"/>
    <w:rsid w:val="00203717"/>
    <w:rsid w:val="00203A19"/>
    <w:rsid w:val="0020404F"/>
    <w:rsid w:val="00204671"/>
    <w:rsid w:val="002047CE"/>
    <w:rsid w:val="00205222"/>
    <w:rsid w:val="002056F2"/>
    <w:rsid w:val="00205D44"/>
    <w:rsid w:val="00206031"/>
    <w:rsid w:val="002070C8"/>
    <w:rsid w:val="00207260"/>
    <w:rsid w:val="00207570"/>
    <w:rsid w:val="00207EBA"/>
    <w:rsid w:val="00207FA1"/>
    <w:rsid w:val="002115BF"/>
    <w:rsid w:val="00212DC4"/>
    <w:rsid w:val="002143C2"/>
    <w:rsid w:val="00215588"/>
    <w:rsid w:val="002156A5"/>
    <w:rsid w:val="00215BB6"/>
    <w:rsid w:val="00216022"/>
    <w:rsid w:val="002160E4"/>
    <w:rsid w:val="002162A5"/>
    <w:rsid w:val="0021719E"/>
    <w:rsid w:val="00217203"/>
    <w:rsid w:val="00217757"/>
    <w:rsid w:val="00217BBD"/>
    <w:rsid w:val="00217E9E"/>
    <w:rsid w:val="002208FC"/>
    <w:rsid w:val="00220A27"/>
    <w:rsid w:val="0022147D"/>
    <w:rsid w:val="00221545"/>
    <w:rsid w:val="002215B8"/>
    <w:rsid w:val="00221EC3"/>
    <w:rsid w:val="0022208D"/>
    <w:rsid w:val="002224F1"/>
    <w:rsid w:val="00222877"/>
    <w:rsid w:val="00224095"/>
    <w:rsid w:val="0022416F"/>
    <w:rsid w:val="002245BF"/>
    <w:rsid w:val="00225873"/>
    <w:rsid w:val="002267D5"/>
    <w:rsid w:val="002268DB"/>
    <w:rsid w:val="00227327"/>
    <w:rsid w:val="0022764D"/>
    <w:rsid w:val="00230D1E"/>
    <w:rsid w:val="002315D8"/>
    <w:rsid w:val="0023177E"/>
    <w:rsid w:val="002318B3"/>
    <w:rsid w:val="00232C33"/>
    <w:rsid w:val="0023395B"/>
    <w:rsid w:val="00234376"/>
    <w:rsid w:val="00234850"/>
    <w:rsid w:val="00234C6B"/>
    <w:rsid w:val="002350DE"/>
    <w:rsid w:val="00235C5D"/>
    <w:rsid w:val="0023616B"/>
    <w:rsid w:val="00237F90"/>
    <w:rsid w:val="002403A0"/>
    <w:rsid w:val="00240754"/>
    <w:rsid w:val="00240CCE"/>
    <w:rsid w:val="00240F2F"/>
    <w:rsid w:val="002415D9"/>
    <w:rsid w:val="0024171C"/>
    <w:rsid w:val="0024178D"/>
    <w:rsid w:val="00241E7A"/>
    <w:rsid w:val="00241E98"/>
    <w:rsid w:val="00242555"/>
    <w:rsid w:val="00242E09"/>
    <w:rsid w:val="00243197"/>
    <w:rsid w:val="002437DE"/>
    <w:rsid w:val="00243BDF"/>
    <w:rsid w:val="00244043"/>
    <w:rsid w:val="00244236"/>
    <w:rsid w:val="00244B88"/>
    <w:rsid w:val="00244BA1"/>
    <w:rsid w:val="00244DA8"/>
    <w:rsid w:val="002450C0"/>
    <w:rsid w:val="002458AC"/>
    <w:rsid w:val="00246607"/>
    <w:rsid w:val="00247D38"/>
    <w:rsid w:val="00250C68"/>
    <w:rsid w:val="00250CA9"/>
    <w:rsid w:val="00250EED"/>
    <w:rsid w:val="00251A16"/>
    <w:rsid w:val="0025313F"/>
    <w:rsid w:val="00253771"/>
    <w:rsid w:val="002539AA"/>
    <w:rsid w:val="00253C75"/>
    <w:rsid w:val="0025437A"/>
    <w:rsid w:val="00254515"/>
    <w:rsid w:val="002554A3"/>
    <w:rsid w:val="00255602"/>
    <w:rsid w:val="0025609C"/>
    <w:rsid w:val="0025764B"/>
    <w:rsid w:val="0026051B"/>
    <w:rsid w:val="0026078A"/>
    <w:rsid w:val="00261573"/>
    <w:rsid w:val="00261CC8"/>
    <w:rsid w:val="00262663"/>
    <w:rsid w:val="00262F64"/>
    <w:rsid w:val="00263412"/>
    <w:rsid w:val="00264429"/>
    <w:rsid w:val="002649E0"/>
    <w:rsid w:val="00264A51"/>
    <w:rsid w:val="00264C88"/>
    <w:rsid w:val="00264D64"/>
    <w:rsid w:val="00264DA5"/>
    <w:rsid w:val="00264F15"/>
    <w:rsid w:val="002657B5"/>
    <w:rsid w:val="00265E94"/>
    <w:rsid w:val="00265EAA"/>
    <w:rsid w:val="002661F6"/>
    <w:rsid w:val="002663D6"/>
    <w:rsid w:val="00266B2B"/>
    <w:rsid w:val="00266E3C"/>
    <w:rsid w:val="002670DC"/>
    <w:rsid w:val="002672FC"/>
    <w:rsid w:val="00267494"/>
    <w:rsid w:val="00267521"/>
    <w:rsid w:val="00270044"/>
    <w:rsid w:val="00270467"/>
    <w:rsid w:val="00270FA1"/>
    <w:rsid w:val="0027165F"/>
    <w:rsid w:val="00271826"/>
    <w:rsid w:val="00271885"/>
    <w:rsid w:val="00271EC8"/>
    <w:rsid w:val="002721F1"/>
    <w:rsid w:val="00272245"/>
    <w:rsid w:val="00272370"/>
    <w:rsid w:val="00272CC6"/>
    <w:rsid w:val="00272D2C"/>
    <w:rsid w:val="0027442C"/>
    <w:rsid w:val="0027442D"/>
    <w:rsid w:val="002748AA"/>
    <w:rsid w:val="002756DC"/>
    <w:rsid w:val="002757AD"/>
    <w:rsid w:val="00275B9A"/>
    <w:rsid w:val="00275EE2"/>
    <w:rsid w:val="002764CA"/>
    <w:rsid w:val="0027652A"/>
    <w:rsid w:val="00276600"/>
    <w:rsid w:val="0027681C"/>
    <w:rsid w:val="00276848"/>
    <w:rsid w:val="00277345"/>
    <w:rsid w:val="002775C0"/>
    <w:rsid w:val="002803F2"/>
    <w:rsid w:val="00280527"/>
    <w:rsid w:val="00280938"/>
    <w:rsid w:val="00280F33"/>
    <w:rsid w:val="002810F5"/>
    <w:rsid w:val="002814CF"/>
    <w:rsid w:val="002817C3"/>
    <w:rsid w:val="002830AB"/>
    <w:rsid w:val="00283130"/>
    <w:rsid w:val="00283B32"/>
    <w:rsid w:val="00283B4C"/>
    <w:rsid w:val="002840A5"/>
    <w:rsid w:val="002846C4"/>
    <w:rsid w:val="002847CD"/>
    <w:rsid w:val="00284F30"/>
    <w:rsid w:val="00284FD9"/>
    <w:rsid w:val="0028521F"/>
    <w:rsid w:val="00285234"/>
    <w:rsid w:val="00285C07"/>
    <w:rsid w:val="00285E54"/>
    <w:rsid w:val="002863E6"/>
    <w:rsid w:val="00286C11"/>
    <w:rsid w:val="0028765A"/>
    <w:rsid w:val="0028798C"/>
    <w:rsid w:val="00287C00"/>
    <w:rsid w:val="00287FF0"/>
    <w:rsid w:val="00290E7A"/>
    <w:rsid w:val="0029104B"/>
    <w:rsid w:val="002916EA"/>
    <w:rsid w:val="00291887"/>
    <w:rsid w:val="0029207D"/>
    <w:rsid w:val="00293271"/>
    <w:rsid w:val="00293DD1"/>
    <w:rsid w:val="00294190"/>
    <w:rsid w:val="00294819"/>
    <w:rsid w:val="00294E65"/>
    <w:rsid w:val="00295ADA"/>
    <w:rsid w:val="00295F83"/>
    <w:rsid w:val="0029667E"/>
    <w:rsid w:val="00297509"/>
    <w:rsid w:val="002977C6"/>
    <w:rsid w:val="00297854"/>
    <w:rsid w:val="00297D57"/>
    <w:rsid w:val="00297F52"/>
    <w:rsid w:val="002A3172"/>
    <w:rsid w:val="002A3554"/>
    <w:rsid w:val="002A36A0"/>
    <w:rsid w:val="002A3719"/>
    <w:rsid w:val="002A3784"/>
    <w:rsid w:val="002A386D"/>
    <w:rsid w:val="002A3A2E"/>
    <w:rsid w:val="002A3EDB"/>
    <w:rsid w:val="002A42BE"/>
    <w:rsid w:val="002A47F0"/>
    <w:rsid w:val="002A486C"/>
    <w:rsid w:val="002A4AEF"/>
    <w:rsid w:val="002A54C4"/>
    <w:rsid w:val="002A679E"/>
    <w:rsid w:val="002A6863"/>
    <w:rsid w:val="002A79BB"/>
    <w:rsid w:val="002A7C3D"/>
    <w:rsid w:val="002B0723"/>
    <w:rsid w:val="002B0DF5"/>
    <w:rsid w:val="002B0EA8"/>
    <w:rsid w:val="002B0FBF"/>
    <w:rsid w:val="002B1314"/>
    <w:rsid w:val="002B15B7"/>
    <w:rsid w:val="002B1E52"/>
    <w:rsid w:val="002B23D8"/>
    <w:rsid w:val="002B3A9F"/>
    <w:rsid w:val="002B41CA"/>
    <w:rsid w:val="002B4B96"/>
    <w:rsid w:val="002B4F27"/>
    <w:rsid w:val="002B5060"/>
    <w:rsid w:val="002B5A5D"/>
    <w:rsid w:val="002B5D66"/>
    <w:rsid w:val="002B5F74"/>
    <w:rsid w:val="002B6561"/>
    <w:rsid w:val="002B6674"/>
    <w:rsid w:val="002B6B43"/>
    <w:rsid w:val="002B6FB9"/>
    <w:rsid w:val="002B70EA"/>
    <w:rsid w:val="002B7BBE"/>
    <w:rsid w:val="002C0B33"/>
    <w:rsid w:val="002C0B76"/>
    <w:rsid w:val="002C21A3"/>
    <w:rsid w:val="002C313C"/>
    <w:rsid w:val="002C4048"/>
    <w:rsid w:val="002C41B0"/>
    <w:rsid w:val="002C42B8"/>
    <w:rsid w:val="002C45C3"/>
    <w:rsid w:val="002C495C"/>
    <w:rsid w:val="002C4A59"/>
    <w:rsid w:val="002C5AE0"/>
    <w:rsid w:val="002C6135"/>
    <w:rsid w:val="002C6462"/>
    <w:rsid w:val="002C65FD"/>
    <w:rsid w:val="002D00D5"/>
    <w:rsid w:val="002D02BD"/>
    <w:rsid w:val="002D08A2"/>
    <w:rsid w:val="002D0B84"/>
    <w:rsid w:val="002D1896"/>
    <w:rsid w:val="002D1EE3"/>
    <w:rsid w:val="002D21D9"/>
    <w:rsid w:val="002D2B7D"/>
    <w:rsid w:val="002D2CF7"/>
    <w:rsid w:val="002D3246"/>
    <w:rsid w:val="002D3449"/>
    <w:rsid w:val="002D3659"/>
    <w:rsid w:val="002D3C4F"/>
    <w:rsid w:val="002D3E5A"/>
    <w:rsid w:val="002D3FC6"/>
    <w:rsid w:val="002D4002"/>
    <w:rsid w:val="002D4171"/>
    <w:rsid w:val="002D4538"/>
    <w:rsid w:val="002D45FC"/>
    <w:rsid w:val="002D48A2"/>
    <w:rsid w:val="002D4C05"/>
    <w:rsid w:val="002D4CA6"/>
    <w:rsid w:val="002D4ECD"/>
    <w:rsid w:val="002D5426"/>
    <w:rsid w:val="002D57EC"/>
    <w:rsid w:val="002D6326"/>
    <w:rsid w:val="002D64CD"/>
    <w:rsid w:val="002D7028"/>
    <w:rsid w:val="002D7189"/>
    <w:rsid w:val="002D7229"/>
    <w:rsid w:val="002D7239"/>
    <w:rsid w:val="002D7341"/>
    <w:rsid w:val="002D7C52"/>
    <w:rsid w:val="002D7D77"/>
    <w:rsid w:val="002D7F01"/>
    <w:rsid w:val="002E0091"/>
    <w:rsid w:val="002E0551"/>
    <w:rsid w:val="002E0FB5"/>
    <w:rsid w:val="002E15C7"/>
    <w:rsid w:val="002E19F2"/>
    <w:rsid w:val="002E1A5C"/>
    <w:rsid w:val="002E25D3"/>
    <w:rsid w:val="002E2675"/>
    <w:rsid w:val="002E2BC2"/>
    <w:rsid w:val="002E2D13"/>
    <w:rsid w:val="002E2E94"/>
    <w:rsid w:val="002E3AB6"/>
    <w:rsid w:val="002E3CCB"/>
    <w:rsid w:val="002E40BE"/>
    <w:rsid w:val="002E4207"/>
    <w:rsid w:val="002E470F"/>
    <w:rsid w:val="002E47CD"/>
    <w:rsid w:val="002E4A0F"/>
    <w:rsid w:val="002E4A30"/>
    <w:rsid w:val="002E6128"/>
    <w:rsid w:val="002E6311"/>
    <w:rsid w:val="002E686A"/>
    <w:rsid w:val="002E7364"/>
    <w:rsid w:val="002E774F"/>
    <w:rsid w:val="002F0026"/>
    <w:rsid w:val="002F1325"/>
    <w:rsid w:val="002F2258"/>
    <w:rsid w:val="002F28AA"/>
    <w:rsid w:val="002F294F"/>
    <w:rsid w:val="002F2E13"/>
    <w:rsid w:val="002F3397"/>
    <w:rsid w:val="002F42E8"/>
    <w:rsid w:val="002F44D2"/>
    <w:rsid w:val="002F5272"/>
    <w:rsid w:val="002F5352"/>
    <w:rsid w:val="002F5D1D"/>
    <w:rsid w:val="002F5DC0"/>
    <w:rsid w:val="002F64A6"/>
    <w:rsid w:val="002F6710"/>
    <w:rsid w:val="002F69D4"/>
    <w:rsid w:val="002F740E"/>
    <w:rsid w:val="002F7442"/>
    <w:rsid w:val="002F78B0"/>
    <w:rsid w:val="0030003A"/>
    <w:rsid w:val="00300AED"/>
    <w:rsid w:val="0030149C"/>
    <w:rsid w:val="0030189B"/>
    <w:rsid w:val="003020EE"/>
    <w:rsid w:val="003022BD"/>
    <w:rsid w:val="00302B4A"/>
    <w:rsid w:val="00302EB6"/>
    <w:rsid w:val="003030EB"/>
    <w:rsid w:val="0030389E"/>
    <w:rsid w:val="00303DE6"/>
    <w:rsid w:val="003041BE"/>
    <w:rsid w:val="00304440"/>
    <w:rsid w:val="00304C3B"/>
    <w:rsid w:val="00305084"/>
    <w:rsid w:val="003056BC"/>
    <w:rsid w:val="00305C06"/>
    <w:rsid w:val="00305C1F"/>
    <w:rsid w:val="00305FFC"/>
    <w:rsid w:val="00306533"/>
    <w:rsid w:val="0030658C"/>
    <w:rsid w:val="0030660E"/>
    <w:rsid w:val="00306B81"/>
    <w:rsid w:val="003075B9"/>
    <w:rsid w:val="00307939"/>
    <w:rsid w:val="00307C5B"/>
    <w:rsid w:val="00307FF2"/>
    <w:rsid w:val="00310BC1"/>
    <w:rsid w:val="00310C21"/>
    <w:rsid w:val="00310C4F"/>
    <w:rsid w:val="00310F62"/>
    <w:rsid w:val="003113B4"/>
    <w:rsid w:val="003113F9"/>
    <w:rsid w:val="0031146B"/>
    <w:rsid w:val="003115AC"/>
    <w:rsid w:val="0031220A"/>
    <w:rsid w:val="00312C28"/>
    <w:rsid w:val="00312C77"/>
    <w:rsid w:val="003133C8"/>
    <w:rsid w:val="003135A9"/>
    <w:rsid w:val="003137C9"/>
    <w:rsid w:val="00313BB3"/>
    <w:rsid w:val="003142D8"/>
    <w:rsid w:val="00314503"/>
    <w:rsid w:val="0031460A"/>
    <w:rsid w:val="00315179"/>
    <w:rsid w:val="00315916"/>
    <w:rsid w:val="003161CF"/>
    <w:rsid w:val="003163BB"/>
    <w:rsid w:val="00316D77"/>
    <w:rsid w:val="00316E70"/>
    <w:rsid w:val="00317250"/>
    <w:rsid w:val="003172A2"/>
    <w:rsid w:val="0031732F"/>
    <w:rsid w:val="003175A7"/>
    <w:rsid w:val="0031772E"/>
    <w:rsid w:val="003178C0"/>
    <w:rsid w:val="00320A78"/>
    <w:rsid w:val="00320AE0"/>
    <w:rsid w:val="00320BE3"/>
    <w:rsid w:val="00321382"/>
    <w:rsid w:val="00321E09"/>
    <w:rsid w:val="00322EED"/>
    <w:rsid w:val="003237DF"/>
    <w:rsid w:val="00323EB2"/>
    <w:rsid w:val="00324A50"/>
    <w:rsid w:val="00325405"/>
    <w:rsid w:val="00325416"/>
    <w:rsid w:val="003257CA"/>
    <w:rsid w:val="00325AE2"/>
    <w:rsid w:val="00325DE2"/>
    <w:rsid w:val="00325E72"/>
    <w:rsid w:val="0032630E"/>
    <w:rsid w:val="0032664D"/>
    <w:rsid w:val="00326A20"/>
    <w:rsid w:val="00326B55"/>
    <w:rsid w:val="003270BC"/>
    <w:rsid w:val="00327146"/>
    <w:rsid w:val="0032714D"/>
    <w:rsid w:val="00327977"/>
    <w:rsid w:val="00327BA7"/>
    <w:rsid w:val="00327DC7"/>
    <w:rsid w:val="00327E09"/>
    <w:rsid w:val="003300DB"/>
    <w:rsid w:val="0033133B"/>
    <w:rsid w:val="00331C76"/>
    <w:rsid w:val="00331E14"/>
    <w:rsid w:val="00331EAE"/>
    <w:rsid w:val="00331EFF"/>
    <w:rsid w:val="003320CD"/>
    <w:rsid w:val="0033211A"/>
    <w:rsid w:val="003323CD"/>
    <w:rsid w:val="003325C7"/>
    <w:rsid w:val="00333B06"/>
    <w:rsid w:val="003344D3"/>
    <w:rsid w:val="0033482C"/>
    <w:rsid w:val="00334B5A"/>
    <w:rsid w:val="00335453"/>
    <w:rsid w:val="00335AE2"/>
    <w:rsid w:val="00335E93"/>
    <w:rsid w:val="00336587"/>
    <w:rsid w:val="00336654"/>
    <w:rsid w:val="00337136"/>
    <w:rsid w:val="0034074D"/>
    <w:rsid w:val="00340D78"/>
    <w:rsid w:val="003411B9"/>
    <w:rsid w:val="0034157E"/>
    <w:rsid w:val="003416E6"/>
    <w:rsid w:val="003419F5"/>
    <w:rsid w:val="00341D3C"/>
    <w:rsid w:val="00341E00"/>
    <w:rsid w:val="003436AF"/>
    <w:rsid w:val="003446A9"/>
    <w:rsid w:val="0034551E"/>
    <w:rsid w:val="00345823"/>
    <w:rsid w:val="003467DC"/>
    <w:rsid w:val="00347375"/>
    <w:rsid w:val="00347F0D"/>
    <w:rsid w:val="00350223"/>
    <w:rsid w:val="003502B2"/>
    <w:rsid w:val="0035060C"/>
    <w:rsid w:val="0035127F"/>
    <w:rsid w:val="003516C5"/>
    <w:rsid w:val="0035170B"/>
    <w:rsid w:val="003519C8"/>
    <w:rsid w:val="00351B0A"/>
    <w:rsid w:val="00351CF3"/>
    <w:rsid w:val="00352990"/>
    <w:rsid w:val="003535A4"/>
    <w:rsid w:val="0035413C"/>
    <w:rsid w:val="003542FB"/>
    <w:rsid w:val="0035490E"/>
    <w:rsid w:val="00355019"/>
    <w:rsid w:val="0035624E"/>
    <w:rsid w:val="0035635D"/>
    <w:rsid w:val="00356835"/>
    <w:rsid w:val="00356C97"/>
    <w:rsid w:val="00356D87"/>
    <w:rsid w:val="00357706"/>
    <w:rsid w:val="0035799D"/>
    <w:rsid w:val="00357B0B"/>
    <w:rsid w:val="00357E2E"/>
    <w:rsid w:val="003608F5"/>
    <w:rsid w:val="00360A09"/>
    <w:rsid w:val="00360FE8"/>
    <w:rsid w:val="00361943"/>
    <w:rsid w:val="00361C79"/>
    <w:rsid w:val="003624A2"/>
    <w:rsid w:val="0036264A"/>
    <w:rsid w:val="00362796"/>
    <w:rsid w:val="0036321E"/>
    <w:rsid w:val="0036323C"/>
    <w:rsid w:val="003632B7"/>
    <w:rsid w:val="003632EF"/>
    <w:rsid w:val="003638DC"/>
    <w:rsid w:val="003641FB"/>
    <w:rsid w:val="00364D02"/>
    <w:rsid w:val="003654EA"/>
    <w:rsid w:val="003655A1"/>
    <w:rsid w:val="003656E7"/>
    <w:rsid w:val="00365784"/>
    <w:rsid w:val="00365956"/>
    <w:rsid w:val="00365D53"/>
    <w:rsid w:val="0036678C"/>
    <w:rsid w:val="003669BA"/>
    <w:rsid w:val="00366FE9"/>
    <w:rsid w:val="003672D1"/>
    <w:rsid w:val="0036746A"/>
    <w:rsid w:val="00367D86"/>
    <w:rsid w:val="00367F78"/>
    <w:rsid w:val="00370329"/>
    <w:rsid w:val="00370501"/>
    <w:rsid w:val="00370686"/>
    <w:rsid w:val="0037078B"/>
    <w:rsid w:val="00370C4A"/>
    <w:rsid w:val="00371ABD"/>
    <w:rsid w:val="003720CC"/>
    <w:rsid w:val="00372992"/>
    <w:rsid w:val="00372A94"/>
    <w:rsid w:val="0037310A"/>
    <w:rsid w:val="0037345A"/>
    <w:rsid w:val="00373FC4"/>
    <w:rsid w:val="003748B8"/>
    <w:rsid w:val="00374D11"/>
    <w:rsid w:val="00374F39"/>
    <w:rsid w:val="003753E5"/>
    <w:rsid w:val="00375A69"/>
    <w:rsid w:val="00375FD8"/>
    <w:rsid w:val="00376100"/>
    <w:rsid w:val="00376161"/>
    <w:rsid w:val="00376BCC"/>
    <w:rsid w:val="00376CA1"/>
    <w:rsid w:val="003772B9"/>
    <w:rsid w:val="00377314"/>
    <w:rsid w:val="003779D5"/>
    <w:rsid w:val="00377CB6"/>
    <w:rsid w:val="00377FB8"/>
    <w:rsid w:val="003808C1"/>
    <w:rsid w:val="00380DF3"/>
    <w:rsid w:val="003810D4"/>
    <w:rsid w:val="003810D7"/>
    <w:rsid w:val="00381BB3"/>
    <w:rsid w:val="00381F6F"/>
    <w:rsid w:val="0038210F"/>
    <w:rsid w:val="003821A2"/>
    <w:rsid w:val="003826B1"/>
    <w:rsid w:val="00384057"/>
    <w:rsid w:val="00384511"/>
    <w:rsid w:val="00385780"/>
    <w:rsid w:val="00385BC9"/>
    <w:rsid w:val="003867AC"/>
    <w:rsid w:val="00386E63"/>
    <w:rsid w:val="00387603"/>
    <w:rsid w:val="00387A11"/>
    <w:rsid w:val="0039013C"/>
    <w:rsid w:val="00390F1E"/>
    <w:rsid w:val="00390F4E"/>
    <w:rsid w:val="0039138F"/>
    <w:rsid w:val="00391454"/>
    <w:rsid w:val="00391457"/>
    <w:rsid w:val="00391CB8"/>
    <w:rsid w:val="00391DBA"/>
    <w:rsid w:val="00392543"/>
    <w:rsid w:val="00393273"/>
    <w:rsid w:val="003934D8"/>
    <w:rsid w:val="00393764"/>
    <w:rsid w:val="003939BB"/>
    <w:rsid w:val="00393C13"/>
    <w:rsid w:val="003942AE"/>
    <w:rsid w:val="003945AA"/>
    <w:rsid w:val="003950A1"/>
    <w:rsid w:val="00395877"/>
    <w:rsid w:val="00395EFA"/>
    <w:rsid w:val="003965D3"/>
    <w:rsid w:val="0039738A"/>
    <w:rsid w:val="00397AC6"/>
    <w:rsid w:val="00397BBD"/>
    <w:rsid w:val="00397C6A"/>
    <w:rsid w:val="003A0155"/>
    <w:rsid w:val="003A0C83"/>
    <w:rsid w:val="003A17F2"/>
    <w:rsid w:val="003A2C91"/>
    <w:rsid w:val="003A2FF3"/>
    <w:rsid w:val="003A3193"/>
    <w:rsid w:val="003A324C"/>
    <w:rsid w:val="003A39BE"/>
    <w:rsid w:val="003A3BCA"/>
    <w:rsid w:val="003A3DE1"/>
    <w:rsid w:val="003A4901"/>
    <w:rsid w:val="003A4B33"/>
    <w:rsid w:val="003A5207"/>
    <w:rsid w:val="003A5208"/>
    <w:rsid w:val="003A606D"/>
    <w:rsid w:val="003A7B4B"/>
    <w:rsid w:val="003A7CCD"/>
    <w:rsid w:val="003A7E26"/>
    <w:rsid w:val="003B0318"/>
    <w:rsid w:val="003B1C90"/>
    <w:rsid w:val="003B1DB2"/>
    <w:rsid w:val="003B22EC"/>
    <w:rsid w:val="003B2312"/>
    <w:rsid w:val="003B27BC"/>
    <w:rsid w:val="003B2DED"/>
    <w:rsid w:val="003B2F4E"/>
    <w:rsid w:val="003B3362"/>
    <w:rsid w:val="003B382C"/>
    <w:rsid w:val="003B3977"/>
    <w:rsid w:val="003B3B76"/>
    <w:rsid w:val="003B3E71"/>
    <w:rsid w:val="003B4511"/>
    <w:rsid w:val="003B45B9"/>
    <w:rsid w:val="003B4809"/>
    <w:rsid w:val="003B4E5E"/>
    <w:rsid w:val="003B5D69"/>
    <w:rsid w:val="003B5EDB"/>
    <w:rsid w:val="003B712E"/>
    <w:rsid w:val="003C08D7"/>
    <w:rsid w:val="003C24AC"/>
    <w:rsid w:val="003C2EF6"/>
    <w:rsid w:val="003C409E"/>
    <w:rsid w:val="003C477F"/>
    <w:rsid w:val="003C4DE3"/>
    <w:rsid w:val="003C5048"/>
    <w:rsid w:val="003C5146"/>
    <w:rsid w:val="003C560C"/>
    <w:rsid w:val="003C67EB"/>
    <w:rsid w:val="003C6D2E"/>
    <w:rsid w:val="003C78E2"/>
    <w:rsid w:val="003D0F4A"/>
    <w:rsid w:val="003D2ECD"/>
    <w:rsid w:val="003D39FD"/>
    <w:rsid w:val="003D412F"/>
    <w:rsid w:val="003D4CF7"/>
    <w:rsid w:val="003D589F"/>
    <w:rsid w:val="003D5C00"/>
    <w:rsid w:val="003D66A6"/>
    <w:rsid w:val="003D67A5"/>
    <w:rsid w:val="003D699A"/>
    <w:rsid w:val="003D6D42"/>
    <w:rsid w:val="003E02B6"/>
    <w:rsid w:val="003E04FC"/>
    <w:rsid w:val="003E0758"/>
    <w:rsid w:val="003E08F4"/>
    <w:rsid w:val="003E098E"/>
    <w:rsid w:val="003E0EB3"/>
    <w:rsid w:val="003E0F74"/>
    <w:rsid w:val="003E23D9"/>
    <w:rsid w:val="003E2489"/>
    <w:rsid w:val="003E267D"/>
    <w:rsid w:val="003E2680"/>
    <w:rsid w:val="003E359B"/>
    <w:rsid w:val="003E3991"/>
    <w:rsid w:val="003E3B5B"/>
    <w:rsid w:val="003E3BCC"/>
    <w:rsid w:val="003E3F4C"/>
    <w:rsid w:val="003E40BA"/>
    <w:rsid w:val="003E5515"/>
    <w:rsid w:val="003E5A0E"/>
    <w:rsid w:val="003E6800"/>
    <w:rsid w:val="003E6866"/>
    <w:rsid w:val="003E6D0D"/>
    <w:rsid w:val="003E7C01"/>
    <w:rsid w:val="003E7F24"/>
    <w:rsid w:val="003E7F6E"/>
    <w:rsid w:val="003F000D"/>
    <w:rsid w:val="003F0A62"/>
    <w:rsid w:val="003F1608"/>
    <w:rsid w:val="003F1F86"/>
    <w:rsid w:val="003F280C"/>
    <w:rsid w:val="003F2855"/>
    <w:rsid w:val="003F508E"/>
    <w:rsid w:val="003F55C1"/>
    <w:rsid w:val="003F5B1F"/>
    <w:rsid w:val="003F6C4A"/>
    <w:rsid w:val="003F7891"/>
    <w:rsid w:val="003F79CA"/>
    <w:rsid w:val="003F7AB4"/>
    <w:rsid w:val="003F7D5A"/>
    <w:rsid w:val="003F7F28"/>
    <w:rsid w:val="004007B9"/>
    <w:rsid w:val="00400AA9"/>
    <w:rsid w:val="00400EA3"/>
    <w:rsid w:val="00401622"/>
    <w:rsid w:val="0040163C"/>
    <w:rsid w:val="00401E5A"/>
    <w:rsid w:val="00404126"/>
    <w:rsid w:val="00404808"/>
    <w:rsid w:val="00404A18"/>
    <w:rsid w:val="00405469"/>
    <w:rsid w:val="0040660D"/>
    <w:rsid w:val="004067BF"/>
    <w:rsid w:val="00406AE5"/>
    <w:rsid w:val="00406E2E"/>
    <w:rsid w:val="004073C8"/>
    <w:rsid w:val="00407436"/>
    <w:rsid w:val="0041028F"/>
    <w:rsid w:val="0041060A"/>
    <w:rsid w:val="00410936"/>
    <w:rsid w:val="00410B2C"/>
    <w:rsid w:val="00411C8F"/>
    <w:rsid w:val="00411FDE"/>
    <w:rsid w:val="00412372"/>
    <w:rsid w:val="0041241D"/>
    <w:rsid w:val="004125FF"/>
    <w:rsid w:val="00412CF9"/>
    <w:rsid w:val="00412E66"/>
    <w:rsid w:val="004135D6"/>
    <w:rsid w:val="00413854"/>
    <w:rsid w:val="004139A1"/>
    <w:rsid w:val="00413E1F"/>
    <w:rsid w:val="00413EDF"/>
    <w:rsid w:val="0041575E"/>
    <w:rsid w:val="00416076"/>
    <w:rsid w:val="004160F1"/>
    <w:rsid w:val="00416850"/>
    <w:rsid w:val="00416E01"/>
    <w:rsid w:val="0041705B"/>
    <w:rsid w:val="00417F41"/>
    <w:rsid w:val="00417F56"/>
    <w:rsid w:val="00420018"/>
    <w:rsid w:val="0042007A"/>
    <w:rsid w:val="00420287"/>
    <w:rsid w:val="0042091D"/>
    <w:rsid w:val="0042101A"/>
    <w:rsid w:val="0042158F"/>
    <w:rsid w:val="00421827"/>
    <w:rsid w:val="00422195"/>
    <w:rsid w:val="004223C3"/>
    <w:rsid w:val="00422BA8"/>
    <w:rsid w:val="00422BAD"/>
    <w:rsid w:val="00423A9C"/>
    <w:rsid w:val="00423BFC"/>
    <w:rsid w:val="00423C51"/>
    <w:rsid w:val="00424550"/>
    <w:rsid w:val="00424B9C"/>
    <w:rsid w:val="00424C19"/>
    <w:rsid w:val="00425029"/>
    <w:rsid w:val="004256A0"/>
    <w:rsid w:val="004258DF"/>
    <w:rsid w:val="00425CDE"/>
    <w:rsid w:val="0042603C"/>
    <w:rsid w:val="004260D7"/>
    <w:rsid w:val="004276EA"/>
    <w:rsid w:val="00430C53"/>
    <w:rsid w:val="00431669"/>
    <w:rsid w:val="00431690"/>
    <w:rsid w:val="00431FED"/>
    <w:rsid w:val="004327F6"/>
    <w:rsid w:val="004329E1"/>
    <w:rsid w:val="00433613"/>
    <w:rsid w:val="00433807"/>
    <w:rsid w:val="00433DAE"/>
    <w:rsid w:val="00435657"/>
    <w:rsid w:val="0043595E"/>
    <w:rsid w:val="00435E6E"/>
    <w:rsid w:val="00436550"/>
    <w:rsid w:val="0043684A"/>
    <w:rsid w:val="00436946"/>
    <w:rsid w:val="00436C40"/>
    <w:rsid w:val="00436DF5"/>
    <w:rsid w:val="0044063A"/>
    <w:rsid w:val="004410E6"/>
    <w:rsid w:val="00442124"/>
    <w:rsid w:val="0044236E"/>
    <w:rsid w:val="0044322A"/>
    <w:rsid w:val="00443312"/>
    <w:rsid w:val="004437C2"/>
    <w:rsid w:val="004439C4"/>
    <w:rsid w:val="00443DAB"/>
    <w:rsid w:val="0044417F"/>
    <w:rsid w:val="00445135"/>
    <w:rsid w:val="00446B60"/>
    <w:rsid w:val="00447117"/>
    <w:rsid w:val="004473C5"/>
    <w:rsid w:val="0044780A"/>
    <w:rsid w:val="004479C0"/>
    <w:rsid w:val="00447D0D"/>
    <w:rsid w:val="00447DF2"/>
    <w:rsid w:val="00450131"/>
    <w:rsid w:val="00450734"/>
    <w:rsid w:val="00450E73"/>
    <w:rsid w:val="00451686"/>
    <w:rsid w:val="004518E8"/>
    <w:rsid w:val="004518EE"/>
    <w:rsid w:val="004521F6"/>
    <w:rsid w:val="004526DD"/>
    <w:rsid w:val="0045277D"/>
    <w:rsid w:val="00452832"/>
    <w:rsid w:val="00452DA0"/>
    <w:rsid w:val="00452E24"/>
    <w:rsid w:val="00452F41"/>
    <w:rsid w:val="004531DE"/>
    <w:rsid w:val="00453E70"/>
    <w:rsid w:val="00454148"/>
    <w:rsid w:val="00454219"/>
    <w:rsid w:val="00454269"/>
    <w:rsid w:val="00454531"/>
    <w:rsid w:val="0045473C"/>
    <w:rsid w:val="004548E9"/>
    <w:rsid w:val="00454DE0"/>
    <w:rsid w:val="00454E33"/>
    <w:rsid w:val="00454F14"/>
    <w:rsid w:val="00455566"/>
    <w:rsid w:val="00455914"/>
    <w:rsid w:val="004568B3"/>
    <w:rsid w:val="00456917"/>
    <w:rsid w:val="0045715A"/>
    <w:rsid w:val="004578B6"/>
    <w:rsid w:val="004578EA"/>
    <w:rsid w:val="00457A51"/>
    <w:rsid w:val="00457AD1"/>
    <w:rsid w:val="004605F3"/>
    <w:rsid w:val="00460C16"/>
    <w:rsid w:val="004629FB"/>
    <w:rsid w:val="0046379C"/>
    <w:rsid w:val="00463C70"/>
    <w:rsid w:val="00464B80"/>
    <w:rsid w:val="004658EE"/>
    <w:rsid w:val="004659B8"/>
    <w:rsid w:val="00466493"/>
    <w:rsid w:val="00466DBF"/>
    <w:rsid w:val="00467AE7"/>
    <w:rsid w:val="00467CED"/>
    <w:rsid w:val="00470027"/>
    <w:rsid w:val="0047022D"/>
    <w:rsid w:val="00470C8E"/>
    <w:rsid w:val="004717D2"/>
    <w:rsid w:val="0047180C"/>
    <w:rsid w:val="00471916"/>
    <w:rsid w:val="00472029"/>
    <w:rsid w:val="004723A0"/>
    <w:rsid w:val="00472F0E"/>
    <w:rsid w:val="004731AA"/>
    <w:rsid w:val="004731E7"/>
    <w:rsid w:val="00473381"/>
    <w:rsid w:val="0047346E"/>
    <w:rsid w:val="004736AE"/>
    <w:rsid w:val="00473F3F"/>
    <w:rsid w:val="00474921"/>
    <w:rsid w:val="00474B0E"/>
    <w:rsid w:val="004760A1"/>
    <w:rsid w:val="00476B46"/>
    <w:rsid w:val="00477655"/>
    <w:rsid w:val="00480128"/>
    <w:rsid w:val="00481479"/>
    <w:rsid w:val="00481885"/>
    <w:rsid w:val="00481D27"/>
    <w:rsid w:val="00482327"/>
    <w:rsid w:val="00484353"/>
    <w:rsid w:val="004844DD"/>
    <w:rsid w:val="004845D3"/>
    <w:rsid w:val="004849B3"/>
    <w:rsid w:val="00485308"/>
    <w:rsid w:val="004858BB"/>
    <w:rsid w:val="00486144"/>
    <w:rsid w:val="00486B43"/>
    <w:rsid w:val="00487026"/>
    <w:rsid w:val="00487347"/>
    <w:rsid w:val="00487408"/>
    <w:rsid w:val="00490374"/>
    <w:rsid w:val="004907F5"/>
    <w:rsid w:val="00490B97"/>
    <w:rsid w:val="00491152"/>
    <w:rsid w:val="00491679"/>
    <w:rsid w:val="00491890"/>
    <w:rsid w:val="0049189E"/>
    <w:rsid w:val="00491D5E"/>
    <w:rsid w:val="004927E7"/>
    <w:rsid w:val="004929F9"/>
    <w:rsid w:val="00492D58"/>
    <w:rsid w:val="00492EA1"/>
    <w:rsid w:val="0049340E"/>
    <w:rsid w:val="00493768"/>
    <w:rsid w:val="004937FC"/>
    <w:rsid w:val="004939C9"/>
    <w:rsid w:val="00493FA4"/>
    <w:rsid w:val="004943C0"/>
    <w:rsid w:val="0049539F"/>
    <w:rsid w:val="004954E3"/>
    <w:rsid w:val="0049591E"/>
    <w:rsid w:val="004959F2"/>
    <w:rsid w:val="00495A5C"/>
    <w:rsid w:val="004962E3"/>
    <w:rsid w:val="004968C6"/>
    <w:rsid w:val="00496BE8"/>
    <w:rsid w:val="004A01F2"/>
    <w:rsid w:val="004A1BFF"/>
    <w:rsid w:val="004A23E2"/>
    <w:rsid w:val="004A244F"/>
    <w:rsid w:val="004A24DF"/>
    <w:rsid w:val="004A2E1F"/>
    <w:rsid w:val="004A37A1"/>
    <w:rsid w:val="004A4904"/>
    <w:rsid w:val="004A4A78"/>
    <w:rsid w:val="004A6CE2"/>
    <w:rsid w:val="004A6D6F"/>
    <w:rsid w:val="004A6F37"/>
    <w:rsid w:val="004A72C8"/>
    <w:rsid w:val="004A797F"/>
    <w:rsid w:val="004A7F2D"/>
    <w:rsid w:val="004B02BC"/>
    <w:rsid w:val="004B1B8A"/>
    <w:rsid w:val="004B2667"/>
    <w:rsid w:val="004B2BFF"/>
    <w:rsid w:val="004B2F2C"/>
    <w:rsid w:val="004B3480"/>
    <w:rsid w:val="004B3D44"/>
    <w:rsid w:val="004B402B"/>
    <w:rsid w:val="004B4A0D"/>
    <w:rsid w:val="004B50D9"/>
    <w:rsid w:val="004B54FF"/>
    <w:rsid w:val="004B6CC1"/>
    <w:rsid w:val="004B6F42"/>
    <w:rsid w:val="004B74B7"/>
    <w:rsid w:val="004B78B7"/>
    <w:rsid w:val="004B7A20"/>
    <w:rsid w:val="004B7E3E"/>
    <w:rsid w:val="004C01E5"/>
    <w:rsid w:val="004C04BB"/>
    <w:rsid w:val="004C0A85"/>
    <w:rsid w:val="004C0B2A"/>
    <w:rsid w:val="004C140E"/>
    <w:rsid w:val="004C16EA"/>
    <w:rsid w:val="004C17D0"/>
    <w:rsid w:val="004C1A80"/>
    <w:rsid w:val="004C2FFE"/>
    <w:rsid w:val="004C311F"/>
    <w:rsid w:val="004C4A53"/>
    <w:rsid w:val="004C5071"/>
    <w:rsid w:val="004C56AF"/>
    <w:rsid w:val="004C589B"/>
    <w:rsid w:val="004C5D1F"/>
    <w:rsid w:val="004C620F"/>
    <w:rsid w:val="004C719E"/>
    <w:rsid w:val="004C7428"/>
    <w:rsid w:val="004C77C4"/>
    <w:rsid w:val="004D028E"/>
    <w:rsid w:val="004D0D15"/>
    <w:rsid w:val="004D1AE1"/>
    <w:rsid w:val="004D1D79"/>
    <w:rsid w:val="004D222F"/>
    <w:rsid w:val="004D268F"/>
    <w:rsid w:val="004D2A9F"/>
    <w:rsid w:val="004D3AA4"/>
    <w:rsid w:val="004D3B07"/>
    <w:rsid w:val="004D469B"/>
    <w:rsid w:val="004D47CA"/>
    <w:rsid w:val="004D50C1"/>
    <w:rsid w:val="004D58E9"/>
    <w:rsid w:val="004D59DE"/>
    <w:rsid w:val="004D5DC3"/>
    <w:rsid w:val="004D5EBF"/>
    <w:rsid w:val="004D650B"/>
    <w:rsid w:val="004D6668"/>
    <w:rsid w:val="004D68E9"/>
    <w:rsid w:val="004D6EF0"/>
    <w:rsid w:val="004D70FA"/>
    <w:rsid w:val="004D722D"/>
    <w:rsid w:val="004D72D1"/>
    <w:rsid w:val="004D79E2"/>
    <w:rsid w:val="004D7D5A"/>
    <w:rsid w:val="004E04C2"/>
    <w:rsid w:val="004E05D7"/>
    <w:rsid w:val="004E0932"/>
    <w:rsid w:val="004E0E29"/>
    <w:rsid w:val="004E1000"/>
    <w:rsid w:val="004E29E4"/>
    <w:rsid w:val="004E34F6"/>
    <w:rsid w:val="004E35DE"/>
    <w:rsid w:val="004E3AB4"/>
    <w:rsid w:val="004E3E9A"/>
    <w:rsid w:val="004E41F3"/>
    <w:rsid w:val="004E43AF"/>
    <w:rsid w:val="004E44B7"/>
    <w:rsid w:val="004E46D5"/>
    <w:rsid w:val="004E5105"/>
    <w:rsid w:val="004E559C"/>
    <w:rsid w:val="004E58EF"/>
    <w:rsid w:val="004E5BD5"/>
    <w:rsid w:val="004E6078"/>
    <w:rsid w:val="004E6C45"/>
    <w:rsid w:val="004E79BC"/>
    <w:rsid w:val="004E7AE4"/>
    <w:rsid w:val="004F0669"/>
    <w:rsid w:val="004F06A1"/>
    <w:rsid w:val="004F1841"/>
    <w:rsid w:val="004F1D1F"/>
    <w:rsid w:val="004F2286"/>
    <w:rsid w:val="004F25DE"/>
    <w:rsid w:val="004F263C"/>
    <w:rsid w:val="004F2BDF"/>
    <w:rsid w:val="004F3657"/>
    <w:rsid w:val="004F3E54"/>
    <w:rsid w:val="004F4150"/>
    <w:rsid w:val="004F43A4"/>
    <w:rsid w:val="004F4AF7"/>
    <w:rsid w:val="004F4DA3"/>
    <w:rsid w:val="004F51E9"/>
    <w:rsid w:val="004F5298"/>
    <w:rsid w:val="004F55DE"/>
    <w:rsid w:val="004F5DDC"/>
    <w:rsid w:val="004F60D0"/>
    <w:rsid w:val="004F620D"/>
    <w:rsid w:val="004F663A"/>
    <w:rsid w:val="004F6688"/>
    <w:rsid w:val="004F6C11"/>
    <w:rsid w:val="004F74B3"/>
    <w:rsid w:val="004F74EF"/>
    <w:rsid w:val="004F78B5"/>
    <w:rsid w:val="004F7CBD"/>
    <w:rsid w:val="004F7E6F"/>
    <w:rsid w:val="0050065C"/>
    <w:rsid w:val="00500B3A"/>
    <w:rsid w:val="005019AC"/>
    <w:rsid w:val="005019F2"/>
    <w:rsid w:val="005021D2"/>
    <w:rsid w:val="00502469"/>
    <w:rsid w:val="0050250E"/>
    <w:rsid w:val="00502952"/>
    <w:rsid w:val="00502CF5"/>
    <w:rsid w:val="00503484"/>
    <w:rsid w:val="00503789"/>
    <w:rsid w:val="00503A26"/>
    <w:rsid w:val="00503E8B"/>
    <w:rsid w:val="00504417"/>
    <w:rsid w:val="00504532"/>
    <w:rsid w:val="00504F69"/>
    <w:rsid w:val="00506377"/>
    <w:rsid w:val="00506484"/>
    <w:rsid w:val="0050690A"/>
    <w:rsid w:val="005069CE"/>
    <w:rsid w:val="00506D43"/>
    <w:rsid w:val="00507327"/>
    <w:rsid w:val="0050755A"/>
    <w:rsid w:val="005107F5"/>
    <w:rsid w:val="00510A0F"/>
    <w:rsid w:val="00511104"/>
    <w:rsid w:val="00511755"/>
    <w:rsid w:val="00511A62"/>
    <w:rsid w:val="0051297D"/>
    <w:rsid w:val="00512C1E"/>
    <w:rsid w:val="00513548"/>
    <w:rsid w:val="00513AE3"/>
    <w:rsid w:val="00513BF3"/>
    <w:rsid w:val="0051512E"/>
    <w:rsid w:val="0051575B"/>
    <w:rsid w:val="0051591F"/>
    <w:rsid w:val="005171BA"/>
    <w:rsid w:val="005178AC"/>
    <w:rsid w:val="00517A0A"/>
    <w:rsid w:val="00517EB8"/>
    <w:rsid w:val="00520504"/>
    <w:rsid w:val="0052097B"/>
    <w:rsid w:val="00520C61"/>
    <w:rsid w:val="00521AD5"/>
    <w:rsid w:val="00521BCC"/>
    <w:rsid w:val="0052215F"/>
    <w:rsid w:val="005229FC"/>
    <w:rsid w:val="005232D0"/>
    <w:rsid w:val="00523D49"/>
    <w:rsid w:val="005241D5"/>
    <w:rsid w:val="0052455B"/>
    <w:rsid w:val="00524B23"/>
    <w:rsid w:val="00524B28"/>
    <w:rsid w:val="00524EF3"/>
    <w:rsid w:val="0052545B"/>
    <w:rsid w:val="00525481"/>
    <w:rsid w:val="005256F9"/>
    <w:rsid w:val="00525837"/>
    <w:rsid w:val="00525D57"/>
    <w:rsid w:val="00525FB1"/>
    <w:rsid w:val="00526EFC"/>
    <w:rsid w:val="00527495"/>
    <w:rsid w:val="005306A6"/>
    <w:rsid w:val="00530992"/>
    <w:rsid w:val="00530C32"/>
    <w:rsid w:val="00531542"/>
    <w:rsid w:val="0053221D"/>
    <w:rsid w:val="0053229E"/>
    <w:rsid w:val="00532F2B"/>
    <w:rsid w:val="00533277"/>
    <w:rsid w:val="00533598"/>
    <w:rsid w:val="0053388D"/>
    <w:rsid w:val="00533DF1"/>
    <w:rsid w:val="005340C7"/>
    <w:rsid w:val="00534194"/>
    <w:rsid w:val="0053425B"/>
    <w:rsid w:val="0053456F"/>
    <w:rsid w:val="005351B2"/>
    <w:rsid w:val="00536165"/>
    <w:rsid w:val="00536EE8"/>
    <w:rsid w:val="0053703B"/>
    <w:rsid w:val="0053735F"/>
    <w:rsid w:val="00537A6F"/>
    <w:rsid w:val="00540153"/>
    <w:rsid w:val="005409F4"/>
    <w:rsid w:val="00540D4E"/>
    <w:rsid w:val="0054114D"/>
    <w:rsid w:val="00541183"/>
    <w:rsid w:val="0054146C"/>
    <w:rsid w:val="00541757"/>
    <w:rsid w:val="00542F22"/>
    <w:rsid w:val="00543CCD"/>
    <w:rsid w:val="00544513"/>
    <w:rsid w:val="00544CD2"/>
    <w:rsid w:val="0054502F"/>
    <w:rsid w:val="0054599B"/>
    <w:rsid w:val="00545A1E"/>
    <w:rsid w:val="00545F6B"/>
    <w:rsid w:val="0054601A"/>
    <w:rsid w:val="005461AF"/>
    <w:rsid w:val="005461E8"/>
    <w:rsid w:val="00546F75"/>
    <w:rsid w:val="0054708F"/>
    <w:rsid w:val="0054796F"/>
    <w:rsid w:val="00547A58"/>
    <w:rsid w:val="0055054F"/>
    <w:rsid w:val="00550565"/>
    <w:rsid w:val="005507EA"/>
    <w:rsid w:val="00550D0E"/>
    <w:rsid w:val="00551145"/>
    <w:rsid w:val="00551250"/>
    <w:rsid w:val="00552095"/>
    <w:rsid w:val="0055264B"/>
    <w:rsid w:val="00552753"/>
    <w:rsid w:val="00553379"/>
    <w:rsid w:val="00553571"/>
    <w:rsid w:val="00553869"/>
    <w:rsid w:val="00553B82"/>
    <w:rsid w:val="00553CFB"/>
    <w:rsid w:val="00554593"/>
    <w:rsid w:val="0055500A"/>
    <w:rsid w:val="00555911"/>
    <w:rsid w:val="00555F78"/>
    <w:rsid w:val="0055672D"/>
    <w:rsid w:val="00556858"/>
    <w:rsid w:val="00556E9A"/>
    <w:rsid w:val="00557891"/>
    <w:rsid w:val="00557AEB"/>
    <w:rsid w:val="00557B15"/>
    <w:rsid w:val="00557C78"/>
    <w:rsid w:val="0056045C"/>
    <w:rsid w:val="00560865"/>
    <w:rsid w:val="00560C1B"/>
    <w:rsid w:val="00560FDC"/>
    <w:rsid w:val="005614EC"/>
    <w:rsid w:val="00561899"/>
    <w:rsid w:val="0056207F"/>
    <w:rsid w:val="005627B9"/>
    <w:rsid w:val="00562891"/>
    <w:rsid w:val="005629E2"/>
    <w:rsid w:val="00562A5E"/>
    <w:rsid w:val="00562BEA"/>
    <w:rsid w:val="00563C14"/>
    <w:rsid w:val="00563F72"/>
    <w:rsid w:val="00563FC4"/>
    <w:rsid w:val="00565281"/>
    <w:rsid w:val="005655E6"/>
    <w:rsid w:val="00565E60"/>
    <w:rsid w:val="00566451"/>
    <w:rsid w:val="00567B5E"/>
    <w:rsid w:val="00567CD3"/>
    <w:rsid w:val="00567D23"/>
    <w:rsid w:val="00567D42"/>
    <w:rsid w:val="005700D1"/>
    <w:rsid w:val="00570316"/>
    <w:rsid w:val="00570C26"/>
    <w:rsid w:val="00571E7B"/>
    <w:rsid w:val="0057274D"/>
    <w:rsid w:val="00573CED"/>
    <w:rsid w:val="00574074"/>
    <w:rsid w:val="00574D2A"/>
    <w:rsid w:val="0057505E"/>
    <w:rsid w:val="00576046"/>
    <w:rsid w:val="005762F7"/>
    <w:rsid w:val="00576334"/>
    <w:rsid w:val="005775B9"/>
    <w:rsid w:val="0057793E"/>
    <w:rsid w:val="00581086"/>
    <w:rsid w:val="00581211"/>
    <w:rsid w:val="0058145D"/>
    <w:rsid w:val="00582EFF"/>
    <w:rsid w:val="00583F7C"/>
    <w:rsid w:val="0058476D"/>
    <w:rsid w:val="00585579"/>
    <w:rsid w:val="00585A77"/>
    <w:rsid w:val="0058608F"/>
    <w:rsid w:val="005864A8"/>
    <w:rsid w:val="00586C2E"/>
    <w:rsid w:val="00586CB2"/>
    <w:rsid w:val="00586FCC"/>
    <w:rsid w:val="005870E9"/>
    <w:rsid w:val="00587171"/>
    <w:rsid w:val="00590566"/>
    <w:rsid w:val="00590DD8"/>
    <w:rsid w:val="00591346"/>
    <w:rsid w:val="0059134F"/>
    <w:rsid w:val="0059166A"/>
    <w:rsid w:val="0059201D"/>
    <w:rsid w:val="0059203E"/>
    <w:rsid w:val="00592F77"/>
    <w:rsid w:val="005932B4"/>
    <w:rsid w:val="00593F79"/>
    <w:rsid w:val="005945E5"/>
    <w:rsid w:val="00595478"/>
    <w:rsid w:val="00595570"/>
    <w:rsid w:val="00595611"/>
    <w:rsid w:val="0059570A"/>
    <w:rsid w:val="0059570C"/>
    <w:rsid w:val="00595856"/>
    <w:rsid w:val="00595889"/>
    <w:rsid w:val="00595A87"/>
    <w:rsid w:val="00595B3C"/>
    <w:rsid w:val="00596A29"/>
    <w:rsid w:val="00597430"/>
    <w:rsid w:val="005979CA"/>
    <w:rsid w:val="005A0B32"/>
    <w:rsid w:val="005A1217"/>
    <w:rsid w:val="005A141A"/>
    <w:rsid w:val="005A1489"/>
    <w:rsid w:val="005A14E8"/>
    <w:rsid w:val="005A20E2"/>
    <w:rsid w:val="005A2FD5"/>
    <w:rsid w:val="005A3265"/>
    <w:rsid w:val="005A3611"/>
    <w:rsid w:val="005A3993"/>
    <w:rsid w:val="005A3FFA"/>
    <w:rsid w:val="005A4265"/>
    <w:rsid w:val="005A4BBD"/>
    <w:rsid w:val="005A4F18"/>
    <w:rsid w:val="005A4F7D"/>
    <w:rsid w:val="005A5205"/>
    <w:rsid w:val="005A5954"/>
    <w:rsid w:val="005B0203"/>
    <w:rsid w:val="005B02EC"/>
    <w:rsid w:val="005B02F8"/>
    <w:rsid w:val="005B1B97"/>
    <w:rsid w:val="005B2489"/>
    <w:rsid w:val="005B2623"/>
    <w:rsid w:val="005B2E46"/>
    <w:rsid w:val="005B33AF"/>
    <w:rsid w:val="005B366A"/>
    <w:rsid w:val="005B36B6"/>
    <w:rsid w:val="005B36D4"/>
    <w:rsid w:val="005B5ABC"/>
    <w:rsid w:val="005B5DC7"/>
    <w:rsid w:val="005B60B3"/>
    <w:rsid w:val="005B64EC"/>
    <w:rsid w:val="005B7301"/>
    <w:rsid w:val="005B7BD4"/>
    <w:rsid w:val="005C014E"/>
    <w:rsid w:val="005C0D35"/>
    <w:rsid w:val="005C0E9F"/>
    <w:rsid w:val="005C12A2"/>
    <w:rsid w:val="005C18BC"/>
    <w:rsid w:val="005C1993"/>
    <w:rsid w:val="005C22E4"/>
    <w:rsid w:val="005C2479"/>
    <w:rsid w:val="005C28F0"/>
    <w:rsid w:val="005C2963"/>
    <w:rsid w:val="005C2A9E"/>
    <w:rsid w:val="005C2D7D"/>
    <w:rsid w:val="005C37E8"/>
    <w:rsid w:val="005C3E54"/>
    <w:rsid w:val="005C44D0"/>
    <w:rsid w:val="005C4509"/>
    <w:rsid w:val="005C4821"/>
    <w:rsid w:val="005C5C9B"/>
    <w:rsid w:val="005C5F37"/>
    <w:rsid w:val="005C603E"/>
    <w:rsid w:val="005C6281"/>
    <w:rsid w:val="005C6339"/>
    <w:rsid w:val="005C6423"/>
    <w:rsid w:val="005C6A4E"/>
    <w:rsid w:val="005C6C39"/>
    <w:rsid w:val="005C6F08"/>
    <w:rsid w:val="005C7516"/>
    <w:rsid w:val="005D0297"/>
    <w:rsid w:val="005D1ACE"/>
    <w:rsid w:val="005D2076"/>
    <w:rsid w:val="005D2162"/>
    <w:rsid w:val="005D2323"/>
    <w:rsid w:val="005D2A43"/>
    <w:rsid w:val="005D2AEF"/>
    <w:rsid w:val="005D2CBF"/>
    <w:rsid w:val="005D2EBE"/>
    <w:rsid w:val="005D3A34"/>
    <w:rsid w:val="005D4060"/>
    <w:rsid w:val="005D4F8E"/>
    <w:rsid w:val="005D5151"/>
    <w:rsid w:val="005D542F"/>
    <w:rsid w:val="005D5BDC"/>
    <w:rsid w:val="005D5EF8"/>
    <w:rsid w:val="005D5FCA"/>
    <w:rsid w:val="005D6153"/>
    <w:rsid w:val="005D6971"/>
    <w:rsid w:val="005D6D3C"/>
    <w:rsid w:val="005D705D"/>
    <w:rsid w:val="005D7702"/>
    <w:rsid w:val="005D7D8E"/>
    <w:rsid w:val="005E0053"/>
    <w:rsid w:val="005E04A8"/>
    <w:rsid w:val="005E0615"/>
    <w:rsid w:val="005E0803"/>
    <w:rsid w:val="005E0E55"/>
    <w:rsid w:val="005E19F2"/>
    <w:rsid w:val="005E1D13"/>
    <w:rsid w:val="005E23E2"/>
    <w:rsid w:val="005E27D4"/>
    <w:rsid w:val="005E397A"/>
    <w:rsid w:val="005E4456"/>
    <w:rsid w:val="005E4AC0"/>
    <w:rsid w:val="005E5213"/>
    <w:rsid w:val="005E5397"/>
    <w:rsid w:val="005E658A"/>
    <w:rsid w:val="005E6750"/>
    <w:rsid w:val="005E67A6"/>
    <w:rsid w:val="005E725E"/>
    <w:rsid w:val="005E7F00"/>
    <w:rsid w:val="005F01B7"/>
    <w:rsid w:val="005F0428"/>
    <w:rsid w:val="005F10A4"/>
    <w:rsid w:val="005F127F"/>
    <w:rsid w:val="005F134D"/>
    <w:rsid w:val="005F26F7"/>
    <w:rsid w:val="005F28CB"/>
    <w:rsid w:val="005F37A4"/>
    <w:rsid w:val="005F3902"/>
    <w:rsid w:val="005F3B4F"/>
    <w:rsid w:val="005F3D77"/>
    <w:rsid w:val="005F418E"/>
    <w:rsid w:val="005F478B"/>
    <w:rsid w:val="005F5405"/>
    <w:rsid w:val="005F563B"/>
    <w:rsid w:val="005F6AE4"/>
    <w:rsid w:val="005F6B9D"/>
    <w:rsid w:val="005F7C50"/>
    <w:rsid w:val="005F7E32"/>
    <w:rsid w:val="00600024"/>
    <w:rsid w:val="006000A8"/>
    <w:rsid w:val="00600308"/>
    <w:rsid w:val="006006DF"/>
    <w:rsid w:val="0060148F"/>
    <w:rsid w:val="006015D2"/>
    <w:rsid w:val="00601896"/>
    <w:rsid w:val="00601A29"/>
    <w:rsid w:val="00603003"/>
    <w:rsid w:val="006035BF"/>
    <w:rsid w:val="00603E5A"/>
    <w:rsid w:val="006041CB"/>
    <w:rsid w:val="006046A9"/>
    <w:rsid w:val="00604996"/>
    <w:rsid w:val="00605111"/>
    <w:rsid w:val="006054D9"/>
    <w:rsid w:val="0060597A"/>
    <w:rsid w:val="006059B0"/>
    <w:rsid w:val="0060612D"/>
    <w:rsid w:val="006125C5"/>
    <w:rsid w:val="00612A0C"/>
    <w:rsid w:val="00612B60"/>
    <w:rsid w:val="00614329"/>
    <w:rsid w:val="006146C3"/>
    <w:rsid w:val="00614D57"/>
    <w:rsid w:val="0061537B"/>
    <w:rsid w:val="006154D6"/>
    <w:rsid w:val="00615C62"/>
    <w:rsid w:val="00616191"/>
    <w:rsid w:val="00617B16"/>
    <w:rsid w:val="00620917"/>
    <w:rsid w:val="00620B68"/>
    <w:rsid w:val="00621040"/>
    <w:rsid w:val="006213A1"/>
    <w:rsid w:val="0062159A"/>
    <w:rsid w:val="00622750"/>
    <w:rsid w:val="00622860"/>
    <w:rsid w:val="00622C87"/>
    <w:rsid w:val="00623147"/>
    <w:rsid w:val="0062369E"/>
    <w:rsid w:val="00623797"/>
    <w:rsid w:val="006237B2"/>
    <w:rsid w:val="00623D2B"/>
    <w:rsid w:val="00624005"/>
    <w:rsid w:val="0062427B"/>
    <w:rsid w:val="0062440D"/>
    <w:rsid w:val="00624FE9"/>
    <w:rsid w:val="00625ECC"/>
    <w:rsid w:val="0063116E"/>
    <w:rsid w:val="006312E0"/>
    <w:rsid w:val="006313E9"/>
    <w:rsid w:val="00631532"/>
    <w:rsid w:val="006318DB"/>
    <w:rsid w:val="006320AA"/>
    <w:rsid w:val="00633156"/>
    <w:rsid w:val="0063318A"/>
    <w:rsid w:val="00633CE9"/>
    <w:rsid w:val="00633F80"/>
    <w:rsid w:val="0063483B"/>
    <w:rsid w:val="00634CC6"/>
    <w:rsid w:val="0063572D"/>
    <w:rsid w:val="00635C87"/>
    <w:rsid w:val="00635D69"/>
    <w:rsid w:val="00636135"/>
    <w:rsid w:val="0063689F"/>
    <w:rsid w:val="0063697F"/>
    <w:rsid w:val="0063734A"/>
    <w:rsid w:val="0064106E"/>
    <w:rsid w:val="00641175"/>
    <w:rsid w:val="006411DC"/>
    <w:rsid w:val="0064130E"/>
    <w:rsid w:val="00641584"/>
    <w:rsid w:val="006423C3"/>
    <w:rsid w:val="00642C3D"/>
    <w:rsid w:val="0064319C"/>
    <w:rsid w:val="00643450"/>
    <w:rsid w:val="006434B8"/>
    <w:rsid w:val="00643ABD"/>
    <w:rsid w:val="0064467D"/>
    <w:rsid w:val="006447E9"/>
    <w:rsid w:val="00644CD8"/>
    <w:rsid w:val="00644E33"/>
    <w:rsid w:val="006450DC"/>
    <w:rsid w:val="00645E42"/>
    <w:rsid w:val="006471C6"/>
    <w:rsid w:val="00647686"/>
    <w:rsid w:val="00647B85"/>
    <w:rsid w:val="00650EC8"/>
    <w:rsid w:val="0065223B"/>
    <w:rsid w:val="006523A1"/>
    <w:rsid w:val="006527D2"/>
    <w:rsid w:val="00653086"/>
    <w:rsid w:val="006531F8"/>
    <w:rsid w:val="0065394A"/>
    <w:rsid w:val="0065435A"/>
    <w:rsid w:val="00654790"/>
    <w:rsid w:val="006554A8"/>
    <w:rsid w:val="0065659E"/>
    <w:rsid w:val="006576E2"/>
    <w:rsid w:val="00657D5D"/>
    <w:rsid w:val="0066018E"/>
    <w:rsid w:val="00660243"/>
    <w:rsid w:val="00660A35"/>
    <w:rsid w:val="00660E2C"/>
    <w:rsid w:val="0066106F"/>
    <w:rsid w:val="00661199"/>
    <w:rsid w:val="00661C2A"/>
    <w:rsid w:val="00662B08"/>
    <w:rsid w:val="00662EA3"/>
    <w:rsid w:val="0066332E"/>
    <w:rsid w:val="00663B54"/>
    <w:rsid w:val="006646C6"/>
    <w:rsid w:val="006655B8"/>
    <w:rsid w:val="00665617"/>
    <w:rsid w:val="00665BD2"/>
    <w:rsid w:val="00666750"/>
    <w:rsid w:val="0066689E"/>
    <w:rsid w:val="00667055"/>
    <w:rsid w:val="00667124"/>
    <w:rsid w:val="006675B0"/>
    <w:rsid w:val="00667A52"/>
    <w:rsid w:val="00667B42"/>
    <w:rsid w:val="0067048A"/>
    <w:rsid w:val="00670C6E"/>
    <w:rsid w:val="00671512"/>
    <w:rsid w:val="00671A20"/>
    <w:rsid w:val="00671BD5"/>
    <w:rsid w:val="0067233E"/>
    <w:rsid w:val="00672562"/>
    <w:rsid w:val="006725F2"/>
    <w:rsid w:val="00672712"/>
    <w:rsid w:val="00672CBC"/>
    <w:rsid w:val="006733A3"/>
    <w:rsid w:val="006733BE"/>
    <w:rsid w:val="0067411C"/>
    <w:rsid w:val="006748E1"/>
    <w:rsid w:val="00674D0F"/>
    <w:rsid w:val="00675191"/>
    <w:rsid w:val="00675680"/>
    <w:rsid w:val="006759CA"/>
    <w:rsid w:val="00675FBA"/>
    <w:rsid w:val="00676DEC"/>
    <w:rsid w:val="00676E47"/>
    <w:rsid w:val="006774F5"/>
    <w:rsid w:val="00677843"/>
    <w:rsid w:val="00677879"/>
    <w:rsid w:val="00680979"/>
    <w:rsid w:val="00680CEF"/>
    <w:rsid w:val="006814A7"/>
    <w:rsid w:val="0068187F"/>
    <w:rsid w:val="00681E3E"/>
    <w:rsid w:val="00681F2B"/>
    <w:rsid w:val="00682300"/>
    <w:rsid w:val="006823B0"/>
    <w:rsid w:val="00682FB4"/>
    <w:rsid w:val="0068309D"/>
    <w:rsid w:val="006834A7"/>
    <w:rsid w:val="00684542"/>
    <w:rsid w:val="006847AF"/>
    <w:rsid w:val="00684A53"/>
    <w:rsid w:val="00684A7E"/>
    <w:rsid w:val="00685311"/>
    <w:rsid w:val="006856C2"/>
    <w:rsid w:val="00685B56"/>
    <w:rsid w:val="0068695D"/>
    <w:rsid w:val="00687006"/>
    <w:rsid w:val="006872E2"/>
    <w:rsid w:val="006877DD"/>
    <w:rsid w:val="0069060B"/>
    <w:rsid w:val="0069074C"/>
    <w:rsid w:val="006908AF"/>
    <w:rsid w:val="00691103"/>
    <w:rsid w:val="006913F7"/>
    <w:rsid w:val="0069165A"/>
    <w:rsid w:val="006925AA"/>
    <w:rsid w:val="006927AB"/>
    <w:rsid w:val="0069310E"/>
    <w:rsid w:val="00693464"/>
    <w:rsid w:val="00693469"/>
    <w:rsid w:val="00693BE0"/>
    <w:rsid w:val="00694357"/>
    <w:rsid w:val="0069442E"/>
    <w:rsid w:val="006944BE"/>
    <w:rsid w:val="006944E0"/>
    <w:rsid w:val="006947B1"/>
    <w:rsid w:val="00694886"/>
    <w:rsid w:val="0069509E"/>
    <w:rsid w:val="0069596A"/>
    <w:rsid w:val="00695D30"/>
    <w:rsid w:val="0069773C"/>
    <w:rsid w:val="006A036F"/>
    <w:rsid w:val="006A08D1"/>
    <w:rsid w:val="006A0DFB"/>
    <w:rsid w:val="006A1097"/>
    <w:rsid w:val="006A12FC"/>
    <w:rsid w:val="006A1648"/>
    <w:rsid w:val="006A19FF"/>
    <w:rsid w:val="006A20F7"/>
    <w:rsid w:val="006A2136"/>
    <w:rsid w:val="006A3A47"/>
    <w:rsid w:val="006A40D7"/>
    <w:rsid w:val="006A5430"/>
    <w:rsid w:val="006A580E"/>
    <w:rsid w:val="006A5F34"/>
    <w:rsid w:val="006A62C9"/>
    <w:rsid w:val="006A701A"/>
    <w:rsid w:val="006A72CF"/>
    <w:rsid w:val="006B0355"/>
    <w:rsid w:val="006B0CEC"/>
    <w:rsid w:val="006B0E9B"/>
    <w:rsid w:val="006B1840"/>
    <w:rsid w:val="006B18F4"/>
    <w:rsid w:val="006B2617"/>
    <w:rsid w:val="006B3284"/>
    <w:rsid w:val="006B3BB3"/>
    <w:rsid w:val="006B41FA"/>
    <w:rsid w:val="006B47AE"/>
    <w:rsid w:val="006B4E13"/>
    <w:rsid w:val="006B4E5B"/>
    <w:rsid w:val="006B4F84"/>
    <w:rsid w:val="006B51CC"/>
    <w:rsid w:val="006B6155"/>
    <w:rsid w:val="006B636F"/>
    <w:rsid w:val="006B6AF0"/>
    <w:rsid w:val="006B6BBA"/>
    <w:rsid w:val="006B6D8C"/>
    <w:rsid w:val="006B73E3"/>
    <w:rsid w:val="006B7D92"/>
    <w:rsid w:val="006C0829"/>
    <w:rsid w:val="006C095E"/>
    <w:rsid w:val="006C1134"/>
    <w:rsid w:val="006C2658"/>
    <w:rsid w:val="006C32A2"/>
    <w:rsid w:val="006C3D3D"/>
    <w:rsid w:val="006C49A7"/>
    <w:rsid w:val="006C4B4D"/>
    <w:rsid w:val="006C5D31"/>
    <w:rsid w:val="006C68BE"/>
    <w:rsid w:val="006C6A52"/>
    <w:rsid w:val="006C6B8A"/>
    <w:rsid w:val="006C7138"/>
    <w:rsid w:val="006C73A6"/>
    <w:rsid w:val="006C7557"/>
    <w:rsid w:val="006D016A"/>
    <w:rsid w:val="006D0BBE"/>
    <w:rsid w:val="006D0BEB"/>
    <w:rsid w:val="006D0CA7"/>
    <w:rsid w:val="006D1668"/>
    <w:rsid w:val="006D177D"/>
    <w:rsid w:val="006D27DB"/>
    <w:rsid w:val="006D3ACF"/>
    <w:rsid w:val="006D3E40"/>
    <w:rsid w:val="006D3E93"/>
    <w:rsid w:val="006D401D"/>
    <w:rsid w:val="006D48A9"/>
    <w:rsid w:val="006D57E2"/>
    <w:rsid w:val="006D7097"/>
    <w:rsid w:val="006D755C"/>
    <w:rsid w:val="006D777B"/>
    <w:rsid w:val="006D79F7"/>
    <w:rsid w:val="006E0406"/>
    <w:rsid w:val="006E0810"/>
    <w:rsid w:val="006E0CA4"/>
    <w:rsid w:val="006E10CD"/>
    <w:rsid w:val="006E11D3"/>
    <w:rsid w:val="006E13EA"/>
    <w:rsid w:val="006E158E"/>
    <w:rsid w:val="006E1ACB"/>
    <w:rsid w:val="006E25CA"/>
    <w:rsid w:val="006E272B"/>
    <w:rsid w:val="006E2BFF"/>
    <w:rsid w:val="006E2C27"/>
    <w:rsid w:val="006E30F1"/>
    <w:rsid w:val="006E390D"/>
    <w:rsid w:val="006E3D7E"/>
    <w:rsid w:val="006E4054"/>
    <w:rsid w:val="006E4359"/>
    <w:rsid w:val="006E46F4"/>
    <w:rsid w:val="006E4F29"/>
    <w:rsid w:val="006E52F2"/>
    <w:rsid w:val="006E568C"/>
    <w:rsid w:val="006E5A11"/>
    <w:rsid w:val="006E5D79"/>
    <w:rsid w:val="006E623B"/>
    <w:rsid w:val="006E6505"/>
    <w:rsid w:val="006E6544"/>
    <w:rsid w:val="006E6952"/>
    <w:rsid w:val="006E6CBA"/>
    <w:rsid w:val="006E7011"/>
    <w:rsid w:val="006E77A8"/>
    <w:rsid w:val="006E77B4"/>
    <w:rsid w:val="006E7939"/>
    <w:rsid w:val="006E7EF6"/>
    <w:rsid w:val="006F01AD"/>
    <w:rsid w:val="006F0430"/>
    <w:rsid w:val="006F129C"/>
    <w:rsid w:val="006F140C"/>
    <w:rsid w:val="006F147C"/>
    <w:rsid w:val="006F1979"/>
    <w:rsid w:val="006F1B51"/>
    <w:rsid w:val="006F3345"/>
    <w:rsid w:val="006F479B"/>
    <w:rsid w:val="006F5544"/>
    <w:rsid w:val="006F5927"/>
    <w:rsid w:val="006F5ACA"/>
    <w:rsid w:val="006F5E27"/>
    <w:rsid w:val="006F5E9B"/>
    <w:rsid w:val="006F747B"/>
    <w:rsid w:val="006F75B3"/>
    <w:rsid w:val="006F7BA6"/>
    <w:rsid w:val="006F7F9E"/>
    <w:rsid w:val="0070034E"/>
    <w:rsid w:val="00700D37"/>
    <w:rsid w:val="00700E41"/>
    <w:rsid w:val="00701A43"/>
    <w:rsid w:val="00701AA6"/>
    <w:rsid w:val="0070238A"/>
    <w:rsid w:val="00702A10"/>
    <w:rsid w:val="00702B7D"/>
    <w:rsid w:val="0070343C"/>
    <w:rsid w:val="00703681"/>
    <w:rsid w:val="00703DC5"/>
    <w:rsid w:val="00703F3D"/>
    <w:rsid w:val="00704129"/>
    <w:rsid w:val="007044AF"/>
    <w:rsid w:val="00704E4B"/>
    <w:rsid w:val="00705487"/>
    <w:rsid w:val="00705848"/>
    <w:rsid w:val="00705A59"/>
    <w:rsid w:val="00706023"/>
    <w:rsid w:val="007069B7"/>
    <w:rsid w:val="0070710E"/>
    <w:rsid w:val="007073ED"/>
    <w:rsid w:val="007103FC"/>
    <w:rsid w:val="0071055F"/>
    <w:rsid w:val="00710BF8"/>
    <w:rsid w:val="007114FC"/>
    <w:rsid w:val="00711980"/>
    <w:rsid w:val="00712817"/>
    <w:rsid w:val="00712E67"/>
    <w:rsid w:val="00712E75"/>
    <w:rsid w:val="00713F90"/>
    <w:rsid w:val="00713FF8"/>
    <w:rsid w:val="007140F5"/>
    <w:rsid w:val="007141B3"/>
    <w:rsid w:val="007143C3"/>
    <w:rsid w:val="00714647"/>
    <w:rsid w:val="00714D24"/>
    <w:rsid w:val="00715644"/>
    <w:rsid w:val="00715905"/>
    <w:rsid w:val="00716688"/>
    <w:rsid w:val="0071699D"/>
    <w:rsid w:val="00716BF2"/>
    <w:rsid w:val="00717201"/>
    <w:rsid w:val="00717AF6"/>
    <w:rsid w:val="0072025E"/>
    <w:rsid w:val="00720A3D"/>
    <w:rsid w:val="00720C77"/>
    <w:rsid w:val="007212D1"/>
    <w:rsid w:val="00721905"/>
    <w:rsid w:val="00721E73"/>
    <w:rsid w:val="00723466"/>
    <w:rsid w:val="00723FFC"/>
    <w:rsid w:val="00724277"/>
    <w:rsid w:val="00724879"/>
    <w:rsid w:val="0072538C"/>
    <w:rsid w:val="00725A64"/>
    <w:rsid w:val="00726D37"/>
    <w:rsid w:val="007278AA"/>
    <w:rsid w:val="00727B7A"/>
    <w:rsid w:val="00727E15"/>
    <w:rsid w:val="0073024A"/>
    <w:rsid w:val="00730AA5"/>
    <w:rsid w:val="00732EA4"/>
    <w:rsid w:val="007332A1"/>
    <w:rsid w:val="007334F9"/>
    <w:rsid w:val="00733B17"/>
    <w:rsid w:val="00734252"/>
    <w:rsid w:val="0073470C"/>
    <w:rsid w:val="007347D5"/>
    <w:rsid w:val="00734DB8"/>
    <w:rsid w:val="007353E3"/>
    <w:rsid w:val="00735BF9"/>
    <w:rsid w:val="00735CD9"/>
    <w:rsid w:val="00736685"/>
    <w:rsid w:val="00736849"/>
    <w:rsid w:val="00736878"/>
    <w:rsid w:val="00737E39"/>
    <w:rsid w:val="00737E4A"/>
    <w:rsid w:val="0074092D"/>
    <w:rsid w:val="00740DB6"/>
    <w:rsid w:val="00740F45"/>
    <w:rsid w:val="007413D9"/>
    <w:rsid w:val="0074145C"/>
    <w:rsid w:val="0074185F"/>
    <w:rsid w:val="00742FC8"/>
    <w:rsid w:val="00743785"/>
    <w:rsid w:val="00743D2C"/>
    <w:rsid w:val="00743EA8"/>
    <w:rsid w:val="00744506"/>
    <w:rsid w:val="0074495A"/>
    <w:rsid w:val="007460D4"/>
    <w:rsid w:val="00746384"/>
    <w:rsid w:val="00746649"/>
    <w:rsid w:val="00746846"/>
    <w:rsid w:val="00746852"/>
    <w:rsid w:val="00746BC5"/>
    <w:rsid w:val="007475A3"/>
    <w:rsid w:val="00747F66"/>
    <w:rsid w:val="00750567"/>
    <w:rsid w:val="0075074F"/>
    <w:rsid w:val="00750811"/>
    <w:rsid w:val="0075082E"/>
    <w:rsid w:val="00750FCF"/>
    <w:rsid w:val="0075151F"/>
    <w:rsid w:val="00751BA1"/>
    <w:rsid w:val="00752026"/>
    <w:rsid w:val="00752AE9"/>
    <w:rsid w:val="00753533"/>
    <w:rsid w:val="007539B8"/>
    <w:rsid w:val="00753BF4"/>
    <w:rsid w:val="0075404F"/>
    <w:rsid w:val="00754A14"/>
    <w:rsid w:val="00755B77"/>
    <w:rsid w:val="00755D11"/>
    <w:rsid w:val="00755F0A"/>
    <w:rsid w:val="0075648D"/>
    <w:rsid w:val="007565B3"/>
    <w:rsid w:val="00756666"/>
    <w:rsid w:val="0075693C"/>
    <w:rsid w:val="007569FB"/>
    <w:rsid w:val="00756A7F"/>
    <w:rsid w:val="00757076"/>
    <w:rsid w:val="0075743E"/>
    <w:rsid w:val="007604C5"/>
    <w:rsid w:val="00761213"/>
    <w:rsid w:val="0076146C"/>
    <w:rsid w:val="007617DE"/>
    <w:rsid w:val="00761992"/>
    <w:rsid w:val="007620B6"/>
    <w:rsid w:val="00762E6B"/>
    <w:rsid w:val="00763A9B"/>
    <w:rsid w:val="00763E93"/>
    <w:rsid w:val="007647D3"/>
    <w:rsid w:val="00764EDB"/>
    <w:rsid w:val="00765FC8"/>
    <w:rsid w:val="007661AD"/>
    <w:rsid w:val="00766649"/>
    <w:rsid w:val="007668D8"/>
    <w:rsid w:val="007668EF"/>
    <w:rsid w:val="00766CA7"/>
    <w:rsid w:val="0076708D"/>
    <w:rsid w:val="007671B1"/>
    <w:rsid w:val="00767843"/>
    <w:rsid w:val="00770009"/>
    <w:rsid w:val="00770027"/>
    <w:rsid w:val="00770440"/>
    <w:rsid w:val="00771013"/>
    <w:rsid w:val="00771A85"/>
    <w:rsid w:val="00771D25"/>
    <w:rsid w:val="00771E7B"/>
    <w:rsid w:val="00772157"/>
    <w:rsid w:val="00773826"/>
    <w:rsid w:val="00773F84"/>
    <w:rsid w:val="007748B9"/>
    <w:rsid w:val="00775038"/>
    <w:rsid w:val="007757B2"/>
    <w:rsid w:val="007758AF"/>
    <w:rsid w:val="007758EB"/>
    <w:rsid w:val="00775C46"/>
    <w:rsid w:val="007802BE"/>
    <w:rsid w:val="00780933"/>
    <w:rsid w:val="0078157F"/>
    <w:rsid w:val="0078183C"/>
    <w:rsid w:val="00781AB9"/>
    <w:rsid w:val="00781C6D"/>
    <w:rsid w:val="00782C45"/>
    <w:rsid w:val="00783A53"/>
    <w:rsid w:val="00783BA6"/>
    <w:rsid w:val="00784283"/>
    <w:rsid w:val="00784386"/>
    <w:rsid w:val="00784E29"/>
    <w:rsid w:val="0078536B"/>
    <w:rsid w:val="00785534"/>
    <w:rsid w:val="00785E90"/>
    <w:rsid w:val="0078661B"/>
    <w:rsid w:val="007868B9"/>
    <w:rsid w:val="00786C71"/>
    <w:rsid w:val="00787DEB"/>
    <w:rsid w:val="00787E8A"/>
    <w:rsid w:val="00790332"/>
    <w:rsid w:val="00791534"/>
    <w:rsid w:val="00791841"/>
    <w:rsid w:val="0079242D"/>
    <w:rsid w:val="007931CE"/>
    <w:rsid w:val="00793569"/>
    <w:rsid w:val="00793A8C"/>
    <w:rsid w:val="007944F9"/>
    <w:rsid w:val="0079494F"/>
    <w:rsid w:val="0079533B"/>
    <w:rsid w:val="00795658"/>
    <w:rsid w:val="007958C4"/>
    <w:rsid w:val="0079602E"/>
    <w:rsid w:val="00796072"/>
    <w:rsid w:val="00796393"/>
    <w:rsid w:val="00796919"/>
    <w:rsid w:val="00797B3B"/>
    <w:rsid w:val="00797E07"/>
    <w:rsid w:val="007A0E5E"/>
    <w:rsid w:val="007A0E68"/>
    <w:rsid w:val="007A10C5"/>
    <w:rsid w:val="007A1781"/>
    <w:rsid w:val="007A279E"/>
    <w:rsid w:val="007A350E"/>
    <w:rsid w:val="007A3933"/>
    <w:rsid w:val="007A3DC5"/>
    <w:rsid w:val="007A4237"/>
    <w:rsid w:val="007A4B1E"/>
    <w:rsid w:val="007A5029"/>
    <w:rsid w:val="007A5611"/>
    <w:rsid w:val="007A6210"/>
    <w:rsid w:val="007A62E7"/>
    <w:rsid w:val="007A659C"/>
    <w:rsid w:val="007A6A17"/>
    <w:rsid w:val="007A7155"/>
    <w:rsid w:val="007A7231"/>
    <w:rsid w:val="007A7313"/>
    <w:rsid w:val="007A7609"/>
    <w:rsid w:val="007A766A"/>
    <w:rsid w:val="007A7DCE"/>
    <w:rsid w:val="007B018E"/>
    <w:rsid w:val="007B06D0"/>
    <w:rsid w:val="007B0BAE"/>
    <w:rsid w:val="007B0F28"/>
    <w:rsid w:val="007B14FB"/>
    <w:rsid w:val="007B18DB"/>
    <w:rsid w:val="007B1B89"/>
    <w:rsid w:val="007B200B"/>
    <w:rsid w:val="007B21BB"/>
    <w:rsid w:val="007B225E"/>
    <w:rsid w:val="007B293C"/>
    <w:rsid w:val="007B3050"/>
    <w:rsid w:val="007B396A"/>
    <w:rsid w:val="007B3A7B"/>
    <w:rsid w:val="007B571A"/>
    <w:rsid w:val="007B5E71"/>
    <w:rsid w:val="007B7332"/>
    <w:rsid w:val="007C0401"/>
    <w:rsid w:val="007C0902"/>
    <w:rsid w:val="007C093C"/>
    <w:rsid w:val="007C0A6C"/>
    <w:rsid w:val="007C0D8B"/>
    <w:rsid w:val="007C0F24"/>
    <w:rsid w:val="007C105C"/>
    <w:rsid w:val="007C2380"/>
    <w:rsid w:val="007C2EE8"/>
    <w:rsid w:val="007C3463"/>
    <w:rsid w:val="007C35BC"/>
    <w:rsid w:val="007C4025"/>
    <w:rsid w:val="007C5656"/>
    <w:rsid w:val="007C5F70"/>
    <w:rsid w:val="007C6794"/>
    <w:rsid w:val="007C75A6"/>
    <w:rsid w:val="007C781A"/>
    <w:rsid w:val="007C7861"/>
    <w:rsid w:val="007C7A55"/>
    <w:rsid w:val="007C7D55"/>
    <w:rsid w:val="007C7FB3"/>
    <w:rsid w:val="007D0637"/>
    <w:rsid w:val="007D094E"/>
    <w:rsid w:val="007D0DF4"/>
    <w:rsid w:val="007D28BE"/>
    <w:rsid w:val="007D2B70"/>
    <w:rsid w:val="007D3297"/>
    <w:rsid w:val="007D3DFF"/>
    <w:rsid w:val="007D44EB"/>
    <w:rsid w:val="007D466B"/>
    <w:rsid w:val="007D46B7"/>
    <w:rsid w:val="007D4A18"/>
    <w:rsid w:val="007D4ABE"/>
    <w:rsid w:val="007D4AD5"/>
    <w:rsid w:val="007D4C9D"/>
    <w:rsid w:val="007D5FD9"/>
    <w:rsid w:val="007D6506"/>
    <w:rsid w:val="007D68DF"/>
    <w:rsid w:val="007D6D2B"/>
    <w:rsid w:val="007D6D5C"/>
    <w:rsid w:val="007D7B5E"/>
    <w:rsid w:val="007E042D"/>
    <w:rsid w:val="007E071C"/>
    <w:rsid w:val="007E16EE"/>
    <w:rsid w:val="007E24C3"/>
    <w:rsid w:val="007E2801"/>
    <w:rsid w:val="007E2A44"/>
    <w:rsid w:val="007E2F39"/>
    <w:rsid w:val="007E3892"/>
    <w:rsid w:val="007E39D2"/>
    <w:rsid w:val="007E4256"/>
    <w:rsid w:val="007E4581"/>
    <w:rsid w:val="007E46B5"/>
    <w:rsid w:val="007E4A98"/>
    <w:rsid w:val="007E586A"/>
    <w:rsid w:val="007E58D9"/>
    <w:rsid w:val="007E5EBB"/>
    <w:rsid w:val="007E6BC6"/>
    <w:rsid w:val="007E7B64"/>
    <w:rsid w:val="007F002D"/>
    <w:rsid w:val="007F058B"/>
    <w:rsid w:val="007F065F"/>
    <w:rsid w:val="007F071B"/>
    <w:rsid w:val="007F13A0"/>
    <w:rsid w:val="007F18E3"/>
    <w:rsid w:val="007F1DB2"/>
    <w:rsid w:val="007F1EFF"/>
    <w:rsid w:val="007F20FB"/>
    <w:rsid w:val="007F224B"/>
    <w:rsid w:val="007F2BC1"/>
    <w:rsid w:val="007F32E5"/>
    <w:rsid w:val="007F3557"/>
    <w:rsid w:val="007F4235"/>
    <w:rsid w:val="007F4237"/>
    <w:rsid w:val="007F45AC"/>
    <w:rsid w:val="007F5021"/>
    <w:rsid w:val="007F57EC"/>
    <w:rsid w:val="007F5AC4"/>
    <w:rsid w:val="007F5E82"/>
    <w:rsid w:val="007F62A0"/>
    <w:rsid w:val="007F677D"/>
    <w:rsid w:val="007F6F23"/>
    <w:rsid w:val="007F6F5F"/>
    <w:rsid w:val="007F75E0"/>
    <w:rsid w:val="007F7FCF"/>
    <w:rsid w:val="0080087E"/>
    <w:rsid w:val="00801360"/>
    <w:rsid w:val="00801465"/>
    <w:rsid w:val="00801DB5"/>
    <w:rsid w:val="00802AD5"/>
    <w:rsid w:val="00802DC1"/>
    <w:rsid w:val="00802FB5"/>
    <w:rsid w:val="00803203"/>
    <w:rsid w:val="00803CB7"/>
    <w:rsid w:val="0080445B"/>
    <w:rsid w:val="008048D7"/>
    <w:rsid w:val="00804BDD"/>
    <w:rsid w:val="00805CAC"/>
    <w:rsid w:val="00806B84"/>
    <w:rsid w:val="00806C63"/>
    <w:rsid w:val="00806FD7"/>
    <w:rsid w:val="0080718B"/>
    <w:rsid w:val="00807376"/>
    <w:rsid w:val="008073C5"/>
    <w:rsid w:val="008075DE"/>
    <w:rsid w:val="008076CA"/>
    <w:rsid w:val="00807B27"/>
    <w:rsid w:val="00810548"/>
    <w:rsid w:val="00810A11"/>
    <w:rsid w:val="00810BF8"/>
    <w:rsid w:val="00810C39"/>
    <w:rsid w:val="00810D2B"/>
    <w:rsid w:val="00810D43"/>
    <w:rsid w:val="00810D8D"/>
    <w:rsid w:val="00811081"/>
    <w:rsid w:val="008116EE"/>
    <w:rsid w:val="00811845"/>
    <w:rsid w:val="00811978"/>
    <w:rsid w:val="00811A05"/>
    <w:rsid w:val="00811C13"/>
    <w:rsid w:val="008124D9"/>
    <w:rsid w:val="0081313F"/>
    <w:rsid w:val="00813FFC"/>
    <w:rsid w:val="00814A0B"/>
    <w:rsid w:val="00814EF3"/>
    <w:rsid w:val="008159CE"/>
    <w:rsid w:val="00815C07"/>
    <w:rsid w:val="00816014"/>
    <w:rsid w:val="00816269"/>
    <w:rsid w:val="00816473"/>
    <w:rsid w:val="0081660C"/>
    <w:rsid w:val="00816690"/>
    <w:rsid w:val="00816939"/>
    <w:rsid w:val="00816D34"/>
    <w:rsid w:val="00817DC0"/>
    <w:rsid w:val="00820211"/>
    <w:rsid w:val="008211B6"/>
    <w:rsid w:val="008212AC"/>
    <w:rsid w:val="008215C3"/>
    <w:rsid w:val="008216A8"/>
    <w:rsid w:val="00821E46"/>
    <w:rsid w:val="00822223"/>
    <w:rsid w:val="00822926"/>
    <w:rsid w:val="00822B6E"/>
    <w:rsid w:val="00823367"/>
    <w:rsid w:val="00823620"/>
    <w:rsid w:val="00823985"/>
    <w:rsid w:val="00823A38"/>
    <w:rsid w:val="008241D3"/>
    <w:rsid w:val="008247B7"/>
    <w:rsid w:val="0082577F"/>
    <w:rsid w:val="00825915"/>
    <w:rsid w:val="0082654C"/>
    <w:rsid w:val="008266DE"/>
    <w:rsid w:val="00827030"/>
    <w:rsid w:val="00827150"/>
    <w:rsid w:val="00827524"/>
    <w:rsid w:val="00830542"/>
    <w:rsid w:val="0083186E"/>
    <w:rsid w:val="00832487"/>
    <w:rsid w:val="00832EEF"/>
    <w:rsid w:val="00833BB7"/>
    <w:rsid w:val="008343B0"/>
    <w:rsid w:val="008344E4"/>
    <w:rsid w:val="008362C5"/>
    <w:rsid w:val="008369A0"/>
    <w:rsid w:val="00836B34"/>
    <w:rsid w:val="008373D4"/>
    <w:rsid w:val="00837AAE"/>
    <w:rsid w:val="00840B21"/>
    <w:rsid w:val="00840B7F"/>
    <w:rsid w:val="00840F17"/>
    <w:rsid w:val="00841331"/>
    <w:rsid w:val="00841C8C"/>
    <w:rsid w:val="008429FD"/>
    <w:rsid w:val="00842EB0"/>
    <w:rsid w:val="008444D2"/>
    <w:rsid w:val="00844B73"/>
    <w:rsid w:val="00845EF3"/>
    <w:rsid w:val="0084601E"/>
    <w:rsid w:val="00846028"/>
    <w:rsid w:val="0084683D"/>
    <w:rsid w:val="008469A3"/>
    <w:rsid w:val="008469CC"/>
    <w:rsid w:val="00846C8D"/>
    <w:rsid w:val="0084716D"/>
    <w:rsid w:val="00847721"/>
    <w:rsid w:val="008478D7"/>
    <w:rsid w:val="008503E8"/>
    <w:rsid w:val="00850A20"/>
    <w:rsid w:val="008518AA"/>
    <w:rsid w:val="00851FAC"/>
    <w:rsid w:val="00852699"/>
    <w:rsid w:val="00853CE1"/>
    <w:rsid w:val="008540EA"/>
    <w:rsid w:val="00855746"/>
    <w:rsid w:val="00855981"/>
    <w:rsid w:val="00855BA5"/>
    <w:rsid w:val="00855D21"/>
    <w:rsid w:val="00856B93"/>
    <w:rsid w:val="00856CB4"/>
    <w:rsid w:val="00857193"/>
    <w:rsid w:val="0085783C"/>
    <w:rsid w:val="0086070C"/>
    <w:rsid w:val="00860FA6"/>
    <w:rsid w:val="008627FE"/>
    <w:rsid w:val="00862A2C"/>
    <w:rsid w:val="00862BB8"/>
    <w:rsid w:val="00862BF1"/>
    <w:rsid w:val="008636F8"/>
    <w:rsid w:val="008646F3"/>
    <w:rsid w:val="00864D1D"/>
    <w:rsid w:val="0086569F"/>
    <w:rsid w:val="00865C4B"/>
    <w:rsid w:val="008671CB"/>
    <w:rsid w:val="00867331"/>
    <w:rsid w:val="008675EE"/>
    <w:rsid w:val="00870125"/>
    <w:rsid w:val="008706FB"/>
    <w:rsid w:val="00870E35"/>
    <w:rsid w:val="00870FF4"/>
    <w:rsid w:val="00871A05"/>
    <w:rsid w:val="00872204"/>
    <w:rsid w:val="008722B5"/>
    <w:rsid w:val="00872E7C"/>
    <w:rsid w:val="00872F92"/>
    <w:rsid w:val="00873C0E"/>
    <w:rsid w:val="00874251"/>
    <w:rsid w:val="0087433E"/>
    <w:rsid w:val="00874FAF"/>
    <w:rsid w:val="008753FD"/>
    <w:rsid w:val="00876AB0"/>
    <w:rsid w:val="00877350"/>
    <w:rsid w:val="008773C0"/>
    <w:rsid w:val="00883290"/>
    <w:rsid w:val="00883688"/>
    <w:rsid w:val="00883B91"/>
    <w:rsid w:val="00883CCE"/>
    <w:rsid w:val="008840B7"/>
    <w:rsid w:val="008840D8"/>
    <w:rsid w:val="00884282"/>
    <w:rsid w:val="008850D6"/>
    <w:rsid w:val="00885A80"/>
    <w:rsid w:val="00885D84"/>
    <w:rsid w:val="0088606C"/>
    <w:rsid w:val="008866D7"/>
    <w:rsid w:val="00886E8A"/>
    <w:rsid w:val="00886FEA"/>
    <w:rsid w:val="00887BDD"/>
    <w:rsid w:val="008900C0"/>
    <w:rsid w:val="00890461"/>
    <w:rsid w:val="00891269"/>
    <w:rsid w:val="008913B9"/>
    <w:rsid w:val="00891A26"/>
    <w:rsid w:val="008920ED"/>
    <w:rsid w:val="00892735"/>
    <w:rsid w:val="00892D9B"/>
    <w:rsid w:val="00893650"/>
    <w:rsid w:val="00893D7F"/>
    <w:rsid w:val="00893F17"/>
    <w:rsid w:val="00894107"/>
    <w:rsid w:val="00894821"/>
    <w:rsid w:val="00894B2A"/>
    <w:rsid w:val="00895134"/>
    <w:rsid w:val="00895958"/>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9CA"/>
    <w:rsid w:val="00897A28"/>
    <w:rsid w:val="00897C18"/>
    <w:rsid w:val="00897C20"/>
    <w:rsid w:val="00897E09"/>
    <w:rsid w:val="008A0EEB"/>
    <w:rsid w:val="008A0FE0"/>
    <w:rsid w:val="008A1033"/>
    <w:rsid w:val="008A1E72"/>
    <w:rsid w:val="008A279A"/>
    <w:rsid w:val="008A2F06"/>
    <w:rsid w:val="008A2F95"/>
    <w:rsid w:val="008A329A"/>
    <w:rsid w:val="008A3C14"/>
    <w:rsid w:val="008A4040"/>
    <w:rsid w:val="008A4371"/>
    <w:rsid w:val="008A5185"/>
    <w:rsid w:val="008A6D2A"/>
    <w:rsid w:val="008A732F"/>
    <w:rsid w:val="008A7FF2"/>
    <w:rsid w:val="008B1522"/>
    <w:rsid w:val="008B163C"/>
    <w:rsid w:val="008B1A73"/>
    <w:rsid w:val="008B25DD"/>
    <w:rsid w:val="008B2A7C"/>
    <w:rsid w:val="008B2CA1"/>
    <w:rsid w:val="008B2DEC"/>
    <w:rsid w:val="008B3025"/>
    <w:rsid w:val="008B321C"/>
    <w:rsid w:val="008B34AD"/>
    <w:rsid w:val="008B434A"/>
    <w:rsid w:val="008B53A0"/>
    <w:rsid w:val="008B6461"/>
    <w:rsid w:val="008B65D8"/>
    <w:rsid w:val="008B6987"/>
    <w:rsid w:val="008B70CB"/>
    <w:rsid w:val="008C004F"/>
    <w:rsid w:val="008C096B"/>
    <w:rsid w:val="008C0E6A"/>
    <w:rsid w:val="008C1503"/>
    <w:rsid w:val="008C1CFD"/>
    <w:rsid w:val="008C2A9B"/>
    <w:rsid w:val="008C30DE"/>
    <w:rsid w:val="008C31C2"/>
    <w:rsid w:val="008C3638"/>
    <w:rsid w:val="008C370E"/>
    <w:rsid w:val="008C37CB"/>
    <w:rsid w:val="008C4343"/>
    <w:rsid w:val="008C4565"/>
    <w:rsid w:val="008C4E4D"/>
    <w:rsid w:val="008C526C"/>
    <w:rsid w:val="008C61DF"/>
    <w:rsid w:val="008C6D4D"/>
    <w:rsid w:val="008D028F"/>
    <w:rsid w:val="008D0403"/>
    <w:rsid w:val="008D0C1F"/>
    <w:rsid w:val="008D2527"/>
    <w:rsid w:val="008D2C91"/>
    <w:rsid w:val="008D34BB"/>
    <w:rsid w:val="008D3CD7"/>
    <w:rsid w:val="008D4330"/>
    <w:rsid w:val="008D4B36"/>
    <w:rsid w:val="008D4FD8"/>
    <w:rsid w:val="008D62D8"/>
    <w:rsid w:val="008D6AEB"/>
    <w:rsid w:val="008D711E"/>
    <w:rsid w:val="008D7894"/>
    <w:rsid w:val="008D7984"/>
    <w:rsid w:val="008E0700"/>
    <w:rsid w:val="008E09C7"/>
    <w:rsid w:val="008E1009"/>
    <w:rsid w:val="008E1567"/>
    <w:rsid w:val="008E1634"/>
    <w:rsid w:val="008E1CE8"/>
    <w:rsid w:val="008E1D0B"/>
    <w:rsid w:val="008E1DB0"/>
    <w:rsid w:val="008E1DF0"/>
    <w:rsid w:val="008E31BB"/>
    <w:rsid w:val="008E369B"/>
    <w:rsid w:val="008E4111"/>
    <w:rsid w:val="008E4828"/>
    <w:rsid w:val="008E4C25"/>
    <w:rsid w:val="008E5C55"/>
    <w:rsid w:val="008E5D22"/>
    <w:rsid w:val="008E6A1D"/>
    <w:rsid w:val="008E6D7C"/>
    <w:rsid w:val="008E7F7F"/>
    <w:rsid w:val="008F018F"/>
    <w:rsid w:val="008F08A2"/>
    <w:rsid w:val="008F0E7A"/>
    <w:rsid w:val="008F103E"/>
    <w:rsid w:val="008F11DA"/>
    <w:rsid w:val="008F1396"/>
    <w:rsid w:val="008F1F91"/>
    <w:rsid w:val="008F20F6"/>
    <w:rsid w:val="008F2FA3"/>
    <w:rsid w:val="008F39C9"/>
    <w:rsid w:val="008F3D4D"/>
    <w:rsid w:val="008F3EEF"/>
    <w:rsid w:val="008F420D"/>
    <w:rsid w:val="008F42B7"/>
    <w:rsid w:val="008F443E"/>
    <w:rsid w:val="008F4569"/>
    <w:rsid w:val="008F4A07"/>
    <w:rsid w:val="008F6B2B"/>
    <w:rsid w:val="008F72CD"/>
    <w:rsid w:val="008F741F"/>
    <w:rsid w:val="008F7489"/>
    <w:rsid w:val="008F77E3"/>
    <w:rsid w:val="008F7972"/>
    <w:rsid w:val="008F7EF9"/>
    <w:rsid w:val="00900276"/>
    <w:rsid w:val="0090075D"/>
    <w:rsid w:val="00901868"/>
    <w:rsid w:val="00901B86"/>
    <w:rsid w:val="00901C8C"/>
    <w:rsid w:val="00901FE3"/>
    <w:rsid w:val="00902667"/>
    <w:rsid w:val="00902D51"/>
    <w:rsid w:val="00902F57"/>
    <w:rsid w:val="00903EC9"/>
    <w:rsid w:val="00904056"/>
    <w:rsid w:val="00904461"/>
    <w:rsid w:val="009045F9"/>
    <w:rsid w:val="00904C16"/>
    <w:rsid w:val="00904C18"/>
    <w:rsid w:val="00905FFF"/>
    <w:rsid w:val="009069AA"/>
    <w:rsid w:val="009077D1"/>
    <w:rsid w:val="00907AB9"/>
    <w:rsid w:val="00907B60"/>
    <w:rsid w:val="00907C9D"/>
    <w:rsid w:val="00907FDC"/>
    <w:rsid w:val="0091012A"/>
    <w:rsid w:val="009107CC"/>
    <w:rsid w:val="0091093A"/>
    <w:rsid w:val="00910DBE"/>
    <w:rsid w:val="00910DCD"/>
    <w:rsid w:val="00910E0B"/>
    <w:rsid w:val="009112E7"/>
    <w:rsid w:val="00911AB6"/>
    <w:rsid w:val="00911D34"/>
    <w:rsid w:val="0091274B"/>
    <w:rsid w:val="00912922"/>
    <w:rsid w:val="0091319D"/>
    <w:rsid w:val="00913297"/>
    <w:rsid w:val="00913BBF"/>
    <w:rsid w:val="00913CF2"/>
    <w:rsid w:val="00913DC0"/>
    <w:rsid w:val="00914169"/>
    <w:rsid w:val="009148CC"/>
    <w:rsid w:val="00914E37"/>
    <w:rsid w:val="009155E8"/>
    <w:rsid w:val="00915D48"/>
    <w:rsid w:val="00916A5B"/>
    <w:rsid w:val="00916F2F"/>
    <w:rsid w:val="00917088"/>
    <w:rsid w:val="009171C0"/>
    <w:rsid w:val="009172E5"/>
    <w:rsid w:val="009202C8"/>
    <w:rsid w:val="0092152E"/>
    <w:rsid w:val="00921E00"/>
    <w:rsid w:val="009239A6"/>
    <w:rsid w:val="00923A6F"/>
    <w:rsid w:val="00923A8F"/>
    <w:rsid w:val="0092402E"/>
    <w:rsid w:val="009246C9"/>
    <w:rsid w:val="00924771"/>
    <w:rsid w:val="00924D3F"/>
    <w:rsid w:val="00924DCB"/>
    <w:rsid w:val="0092533D"/>
    <w:rsid w:val="009258B8"/>
    <w:rsid w:val="00926B42"/>
    <w:rsid w:val="00926E64"/>
    <w:rsid w:val="00926F39"/>
    <w:rsid w:val="009270D3"/>
    <w:rsid w:val="00930063"/>
    <w:rsid w:val="009302E0"/>
    <w:rsid w:val="0093094F"/>
    <w:rsid w:val="00930A98"/>
    <w:rsid w:val="00930D4D"/>
    <w:rsid w:val="009313A1"/>
    <w:rsid w:val="00931788"/>
    <w:rsid w:val="009320CA"/>
    <w:rsid w:val="009329F2"/>
    <w:rsid w:val="00932DD1"/>
    <w:rsid w:val="0093333C"/>
    <w:rsid w:val="009339FB"/>
    <w:rsid w:val="0093438D"/>
    <w:rsid w:val="009346B1"/>
    <w:rsid w:val="00934B67"/>
    <w:rsid w:val="009351A6"/>
    <w:rsid w:val="009358B3"/>
    <w:rsid w:val="00935979"/>
    <w:rsid w:val="00935A15"/>
    <w:rsid w:val="00936268"/>
    <w:rsid w:val="00937714"/>
    <w:rsid w:val="00937804"/>
    <w:rsid w:val="00937FC8"/>
    <w:rsid w:val="00940321"/>
    <w:rsid w:val="0094160A"/>
    <w:rsid w:val="009419FC"/>
    <w:rsid w:val="00941BF8"/>
    <w:rsid w:val="00942A8C"/>
    <w:rsid w:val="00942B62"/>
    <w:rsid w:val="009439B0"/>
    <w:rsid w:val="00943A6F"/>
    <w:rsid w:val="009441CA"/>
    <w:rsid w:val="009442E1"/>
    <w:rsid w:val="00944318"/>
    <w:rsid w:val="00944F0E"/>
    <w:rsid w:val="00945040"/>
    <w:rsid w:val="009455FD"/>
    <w:rsid w:val="00945781"/>
    <w:rsid w:val="009458F0"/>
    <w:rsid w:val="00945D86"/>
    <w:rsid w:val="00947B09"/>
    <w:rsid w:val="00947D46"/>
    <w:rsid w:val="00947DB9"/>
    <w:rsid w:val="00950B81"/>
    <w:rsid w:val="00950F65"/>
    <w:rsid w:val="0095125C"/>
    <w:rsid w:val="00951719"/>
    <w:rsid w:val="00952831"/>
    <w:rsid w:val="009529B1"/>
    <w:rsid w:val="009529F5"/>
    <w:rsid w:val="00953117"/>
    <w:rsid w:val="00953B6A"/>
    <w:rsid w:val="00954CAA"/>
    <w:rsid w:val="00955179"/>
    <w:rsid w:val="0095519B"/>
    <w:rsid w:val="009551D8"/>
    <w:rsid w:val="00955C05"/>
    <w:rsid w:val="009563A5"/>
    <w:rsid w:val="00956402"/>
    <w:rsid w:val="0095713A"/>
    <w:rsid w:val="0095764E"/>
    <w:rsid w:val="009578BD"/>
    <w:rsid w:val="00957B56"/>
    <w:rsid w:val="00960C28"/>
    <w:rsid w:val="00960DE8"/>
    <w:rsid w:val="00960EFA"/>
    <w:rsid w:val="00961141"/>
    <w:rsid w:val="009611D0"/>
    <w:rsid w:val="00961763"/>
    <w:rsid w:val="009623A1"/>
    <w:rsid w:val="00962932"/>
    <w:rsid w:val="009629B5"/>
    <w:rsid w:val="009631D8"/>
    <w:rsid w:val="00963FD3"/>
    <w:rsid w:val="00964115"/>
    <w:rsid w:val="0096436A"/>
    <w:rsid w:val="00964A59"/>
    <w:rsid w:val="009656CD"/>
    <w:rsid w:val="00965C50"/>
    <w:rsid w:val="00965FBB"/>
    <w:rsid w:val="009660AE"/>
    <w:rsid w:val="0096647E"/>
    <w:rsid w:val="00967A48"/>
    <w:rsid w:val="00967FFB"/>
    <w:rsid w:val="00970454"/>
    <w:rsid w:val="009707A9"/>
    <w:rsid w:val="00970FE2"/>
    <w:rsid w:val="00971225"/>
    <w:rsid w:val="009712F4"/>
    <w:rsid w:val="0097165D"/>
    <w:rsid w:val="00971AB5"/>
    <w:rsid w:val="00972342"/>
    <w:rsid w:val="00972410"/>
    <w:rsid w:val="00972769"/>
    <w:rsid w:val="00972BC7"/>
    <w:rsid w:val="00972E9F"/>
    <w:rsid w:val="00973317"/>
    <w:rsid w:val="00974135"/>
    <w:rsid w:val="00974338"/>
    <w:rsid w:val="009744F4"/>
    <w:rsid w:val="00974860"/>
    <w:rsid w:val="009749DC"/>
    <w:rsid w:val="00974DB9"/>
    <w:rsid w:val="00976186"/>
    <w:rsid w:val="0097623D"/>
    <w:rsid w:val="00977203"/>
    <w:rsid w:val="009774A2"/>
    <w:rsid w:val="00980110"/>
    <w:rsid w:val="009804EC"/>
    <w:rsid w:val="00980B24"/>
    <w:rsid w:val="00980BE4"/>
    <w:rsid w:val="00980FCC"/>
    <w:rsid w:val="009810A2"/>
    <w:rsid w:val="0098115A"/>
    <w:rsid w:val="009814C4"/>
    <w:rsid w:val="009820B2"/>
    <w:rsid w:val="00982708"/>
    <w:rsid w:val="009828F2"/>
    <w:rsid w:val="00984291"/>
    <w:rsid w:val="00985233"/>
    <w:rsid w:val="009856FB"/>
    <w:rsid w:val="009857E9"/>
    <w:rsid w:val="00985A63"/>
    <w:rsid w:val="009862CF"/>
    <w:rsid w:val="009863A8"/>
    <w:rsid w:val="009869DB"/>
    <w:rsid w:val="00986A14"/>
    <w:rsid w:val="009871CB"/>
    <w:rsid w:val="00987CFC"/>
    <w:rsid w:val="00987E85"/>
    <w:rsid w:val="00987F53"/>
    <w:rsid w:val="0099003A"/>
    <w:rsid w:val="00990CCA"/>
    <w:rsid w:val="00991218"/>
    <w:rsid w:val="00992DDF"/>
    <w:rsid w:val="00994B02"/>
    <w:rsid w:val="00994F55"/>
    <w:rsid w:val="0099515F"/>
    <w:rsid w:val="009955C6"/>
    <w:rsid w:val="0099592A"/>
    <w:rsid w:val="00995951"/>
    <w:rsid w:val="009961D2"/>
    <w:rsid w:val="00996DE5"/>
    <w:rsid w:val="00996F23"/>
    <w:rsid w:val="00996F87"/>
    <w:rsid w:val="00997F0E"/>
    <w:rsid w:val="009A03F9"/>
    <w:rsid w:val="009A08B4"/>
    <w:rsid w:val="009A0944"/>
    <w:rsid w:val="009A0B08"/>
    <w:rsid w:val="009A0EB1"/>
    <w:rsid w:val="009A12BE"/>
    <w:rsid w:val="009A161F"/>
    <w:rsid w:val="009A1881"/>
    <w:rsid w:val="009A1A31"/>
    <w:rsid w:val="009A28E7"/>
    <w:rsid w:val="009A3D35"/>
    <w:rsid w:val="009A3E7E"/>
    <w:rsid w:val="009A40B8"/>
    <w:rsid w:val="009A4874"/>
    <w:rsid w:val="009A4D3C"/>
    <w:rsid w:val="009A545D"/>
    <w:rsid w:val="009A571A"/>
    <w:rsid w:val="009A571D"/>
    <w:rsid w:val="009A58FA"/>
    <w:rsid w:val="009A5F31"/>
    <w:rsid w:val="009A62AF"/>
    <w:rsid w:val="009A6741"/>
    <w:rsid w:val="009A72C0"/>
    <w:rsid w:val="009A7772"/>
    <w:rsid w:val="009A7E6B"/>
    <w:rsid w:val="009A7F63"/>
    <w:rsid w:val="009B020E"/>
    <w:rsid w:val="009B19B0"/>
    <w:rsid w:val="009B291A"/>
    <w:rsid w:val="009B2FBC"/>
    <w:rsid w:val="009B302F"/>
    <w:rsid w:val="009B3250"/>
    <w:rsid w:val="009B3B25"/>
    <w:rsid w:val="009B3D6E"/>
    <w:rsid w:val="009B4AA0"/>
    <w:rsid w:val="009B4DD4"/>
    <w:rsid w:val="009B4DF0"/>
    <w:rsid w:val="009B503A"/>
    <w:rsid w:val="009B6159"/>
    <w:rsid w:val="009B6A1B"/>
    <w:rsid w:val="009B6D1F"/>
    <w:rsid w:val="009B7274"/>
    <w:rsid w:val="009B7FA8"/>
    <w:rsid w:val="009C0752"/>
    <w:rsid w:val="009C0A1D"/>
    <w:rsid w:val="009C127A"/>
    <w:rsid w:val="009C231C"/>
    <w:rsid w:val="009C2F98"/>
    <w:rsid w:val="009C3232"/>
    <w:rsid w:val="009C4419"/>
    <w:rsid w:val="009C56D2"/>
    <w:rsid w:val="009C5F55"/>
    <w:rsid w:val="009C5FB3"/>
    <w:rsid w:val="009C6E28"/>
    <w:rsid w:val="009C76DF"/>
    <w:rsid w:val="009C79B1"/>
    <w:rsid w:val="009C7A89"/>
    <w:rsid w:val="009D0455"/>
    <w:rsid w:val="009D135D"/>
    <w:rsid w:val="009D2262"/>
    <w:rsid w:val="009D235F"/>
    <w:rsid w:val="009D254A"/>
    <w:rsid w:val="009D4190"/>
    <w:rsid w:val="009D4D18"/>
    <w:rsid w:val="009D4E60"/>
    <w:rsid w:val="009D5686"/>
    <w:rsid w:val="009D5B73"/>
    <w:rsid w:val="009D5F90"/>
    <w:rsid w:val="009D6265"/>
    <w:rsid w:val="009D63AC"/>
    <w:rsid w:val="009D6628"/>
    <w:rsid w:val="009D6778"/>
    <w:rsid w:val="009D692C"/>
    <w:rsid w:val="009D69D2"/>
    <w:rsid w:val="009D7104"/>
    <w:rsid w:val="009D7AF4"/>
    <w:rsid w:val="009D7F6B"/>
    <w:rsid w:val="009E1B9B"/>
    <w:rsid w:val="009E1C05"/>
    <w:rsid w:val="009E20C6"/>
    <w:rsid w:val="009E22A4"/>
    <w:rsid w:val="009E255C"/>
    <w:rsid w:val="009E2979"/>
    <w:rsid w:val="009E34E2"/>
    <w:rsid w:val="009E3F04"/>
    <w:rsid w:val="009E4902"/>
    <w:rsid w:val="009E57F1"/>
    <w:rsid w:val="009E6135"/>
    <w:rsid w:val="009E6160"/>
    <w:rsid w:val="009E7449"/>
    <w:rsid w:val="009E766F"/>
    <w:rsid w:val="009E79DA"/>
    <w:rsid w:val="009F03D6"/>
    <w:rsid w:val="009F0FB7"/>
    <w:rsid w:val="009F15EC"/>
    <w:rsid w:val="009F2052"/>
    <w:rsid w:val="009F2231"/>
    <w:rsid w:val="009F2A01"/>
    <w:rsid w:val="009F2C2F"/>
    <w:rsid w:val="009F2E69"/>
    <w:rsid w:val="009F3DE9"/>
    <w:rsid w:val="009F4A16"/>
    <w:rsid w:val="009F4A89"/>
    <w:rsid w:val="009F57E2"/>
    <w:rsid w:val="009F584C"/>
    <w:rsid w:val="009F5DB5"/>
    <w:rsid w:val="009F6460"/>
    <w:rsid w:val="009F6551"/>
    <w:rsid w:val="009F6F89"/>
    <w:rsid w:val="009F772F"/>
    <w:rsid w:val="009F7E25"/>
    <w:rsid w:val="00A00C90"/>
    <w:rsid w:val="00A00F1E"/>
    <w:rsid w:val="00A00FF5"/>
    <w:rsid w:val="00A02456"/>
    <w:rsid w:val="00A04120"/>
    <w:rsid w:val="00A04282"/>
    <w:rsid w:val="00A045F6"/>
    <w:rsid w:val="00A0482B"/>
    <w:rsid w:val="00A04FB2"/>
    <w:rsid w:val="00A051CA"/>
    <w:rsid w:val="00A0565B"/>
    <w:rsid w:val="00A05FC4"/>
    <w:rsid w:val="00A0628C"/>
    <w:rsid w:val="00A06C25"/>
    <w:rsid w:val="00A06CD5"/>
    <w:rsid w:val="00A06FF7"/>
    <w:rsid w:val="00A070FC"/>
    <w:rsid w:val="00A079A2"/>
    <w:rsid w:val="00A079BE"/>
    <w:rsid w:val="00A10898"/>
    <w:rsid w:val="00A10B0B"/>
    <w:rsid w:val="00A10D53"/>
    <w:rsid w:val="00A11F6F"/>
    <w:rsid w:val="00A12464"/>
    <w:rsid w:val="00A14577"/>
    <w:rsid w:val="00A14B53"/>
    <w:rsid w:val="00A14C43"/>
    <w:rsid w:val="00A14DB3"/>
    <w:rsid w:val="00A14FD0"/>
    <w:rsid w:val="00A150D4"/>
    <w:rsid w:val="00A16150"/>
    <w:rsid w:val="00A17307"/>
    <w:rsid w:val="00A17474"/>
    <w:rsid w:val="00A2005C"/>
    <w:rsid w:val="00A201BA"/>
    <w:rsid w:val="00A218F1"/>
    <w:rsid w:val="00A21AF3"/>
    <w:rsid w:val="00A225F2"/>
    <w:rsid w:val="00A22CD1"/>
    <w:rsid w:val="00A23F24"/>
    <w:rsid w:val="00A2400B"/>
    <w:rsid w:val="00A2408C"/>
    <w:rsid w:val="00A24249"/>
    <w:rsid w:val="00A2451A"/>
    <w:rsid w:val="00A24752"/>
    <w:rsid w:val="00A2499F"/>
    <w:rsid w:val="00A2549D"/>
    <w:rsid w:val="00A25EC3"/>
    <w:rsid w:val="00A260F4"/>
    <w:rsid w:val="00A2647F"/>
    <w:rsid w:val="00A26AF3"/>
    <w:rsid w:val="00A26C16"/>
    <w:rsid w:val="00A26ECE"/>
    <w:rsid w:val="00A278F1"/>
    <w:rsid w:val="00A27AD3"/>
    <w:rsid w:val="00A30301"/>
    <w:rsid w:val="00A3043E"/>
    <w:rsid w:val="00A31698"/>
    <w:rsid w:val="00A31CBC"/>
    <w:rsid w:val="00A320A7"/>
    <w:rsid w:val="00A321A2"/>
    <w:rsid w:val="00A32335"/>
    <w:rsid w:val="00A32722"/>
    <w:rsid w:val="00A32C13"/>
    <w:rsid w:val="00A32ED1"/>
    <w:rsid w:val="00A32FBF"/>
    <w:rsid w:val="00A333D6"/>
    <w:rsid w:val="00A33F91"/>
    <w:rsid w:val="00A34C68"/>
    <w:rsid w:val="00A35212"/>
    <w:rsid w:val="00A3576C"/>
    <w:rsid w:val="00A357BE"/>
    <w:rsid w:val="00A35807"/>
    <w:rsid w:val="00A366CD"/>
    <w:rsid w:val="00A3682A"/>
    <w:rsid w:val="00A369F3"/>
    <w:rsid w:val="00A36BC8"/>
    <w:rsid w:val="00A36BF2"/>
    <w:rsid w:val="00A370A0"/>
    <w:rsid w:val="00A37717"/>
    <w:rsid w:val="00A37942"/>
    <w:rsid w:val="00A401DF"/>
    <w:rsid w:val="00A40A91"/>
    <w:rsid w:val="00A40F36"/>
    <w:rsid w:val="00A41681"/>
    <w:rsid w:val="00A41D7A"/>
    <w:rsid w:val="00A41E56"/>
    <w:rsid w:val="00A4200F"/>
    <w:rsid w:val="00A42F4C"/>
    <w:rsid w:val="00A4312A"/>
    <w:rsid w:val="00A43167"/>
    <w:rsid w:val="00A43A96"/>
    <w:rsid w:val="00A44120"/>
    <w:rsid w:val="00A441AA"/>
    <w:rsid w:val="00A44C0D"/>
    <w:rsid w:val="00A4514C"/>
    <w:rsid w:val="00A455D9"/>
    <w:rsid w:val="00A4562C"/>
    <w:rsid w:val="00A46803"/>
    <w:rsid w:val="00A4708A"/>
    <w:rsid w:val="00A5122F"/>
    <w:rsid w:val="00A51290"/>
    <w:rsid w:val="00A513DB"/>
    <w:rsid w:val="00A52988"/>
    <w:rsid w:val="00A52A18"/>
    <w:rsid w:val="00A5330E"/>
    <w:rsid w:val="00A533A5"/>
    <w:rsid w:val="00A5341D"/>
    <w:rsid w:val="00A536F6"/>
    <w:rsid w:val="00A5383E"/>
    <w:rsid w:val="00A53D0A"/>
    <w:rsid w:val="00A5492A"/>
    <w:rsid w:val="00A54D69"/>
    <w:rsid w:val="00A55FB3"/>
    <w:rsid w:val="00A5637E"/>
    <w:rsid w:val="00A5657E"/>
    <w:rsid w:val="00A567AD"/>
    <w:rsid w:val="00A56C44"/>
    <w:rsid w:val="00A56D2A"/>
    <w:rsid w:val="00A575BE"/>
    <w:rsid w:val="00A57D3E"/>
    <w:rsid w:val="00A57E5D"/>
    <w:rsid w:val="00A60879"/>
    <w:rsid w:val="00A60A69"/>
    <w:rsid w:val="00A6160C"/>
    <w:rsid w:val="00A61F45"/>
    <w:rsid w:val="00A6200F"/>
    <w:rsid w:val="00A62B73"/>
    <w:rsid w:val="00A6392A"/>
    <w:rsid w:val="00A63ADE"/>
    <w:rsid w:val="00A6429F"/>
    <w:rsid w:val="00A65B0F"/>
    <w:rsid w:val="00A65C65"/>
    <w:rsid w:val="00A65FA2"/>
    <w:rsid w:val="00A66A92"/>
    <w:rsid w:val="00A66D56"/>
    <w:rsid w:val="00A672DD"/>
    <w:rsid w:val="00A67307"/>
    <w:rsid w:val="00A67C13"/>
    <w:rsid w:val="00A70775"/>
    <w:rsid w:val="00A7088E"/>
    <w:rsid w:val="00A70964"/>
    <w:rsid w:val="00A713D4"/>
    <w:rsid w:val="00A715E9"/>
    <w:rsid w:val="00A71B0D"/>
    <w:rsid w:val="00A71DAE"/>
    <w:rsid w:val="00A71E9F"/>
    <w:rsid w:val="00A7226B"/>
    <w:rsid w:val="00A7237E"/>
    <w:rsid w:val="00A72391"/>
    <w:rsid w:val="00A726F2"/>
    <w:rsid w:val="00A7307D"/>
    <w:rsid w:val="00A7399E"/>
    <w:rsid w:val="00A739FE"/>
    <w:rsid w:val="00A73F3B"/>
    <w:rsid w:val="00A7415A"/>
    <w:rsid w:val="00A742B1"/>
    <w:rsid w:val="00A7454A"/>
    <w:rsid w:val="00A7497E"/>
    <w:rsid w:val="00A74E79"/>
    <w:rsid w:val="00A75788"/>
    <w:rsid w:val="00A763C7"/>
    <w:rsid w:val="00A766F3"/>
    <w:rsid w:val="00A76734"/>
    <w:rsid w:val="00A76A7F"/>
    <w:rsid w:val="00A7700A"/>
    <w:rsid w:val="00A7731C"/>
    <w:rsid w:val="00A776BA"/>
    <w:rsid w:val="00A77D58"/>
    <w:rsid w:val="00A8151D"/>
    <w:rsid w:val="00A81C9C"/>
    <w:rsid w:val="00A81D98"/>
    <w:rsid w:val="00A8245F"/>
    <w:rsid w:val="00A82A41"/>
    <w:rsid w:val="00A82FA7"/>
    <w:rsid w:val="00A83972"/>
    <w:rsid w:val="00A83EA8"/>
    <w:rsid w:val="00A84070"/>
    <w:rsid w:val="00A845E3"/>
    <w:rsid w:val="00A848D1"/>
    <w:rsid w:val="00A85032"/>
    <w:rsid w:val="00A87203"/>
    <w:rsid w:val="00A87A78"/>
    <w:rsid w:val="00A87E05"/>
    <w:rsid w:val="00A90516"/>
    <w:rsid w:val="00A90728"/>
    <w:rsid w:val="00A9075E"/>
    <w:rsid w:val="00A9077C"/>
    <w:rsid w:val="00A90EE0"/>
    <w:rsid w:val="00A91997"/>
    <w:rsid w:val="00A9246C"/>
    <w:rsid w:val="00A92537"/>
    <w:rsid w:val="00A937F6"/>
    <w:rsid w:val="00A93D24"/>
    <w:rsid w:val="00A93E39"/>
    <w:rsid w:val="00A940D7"/>
    <w:rsid w:val="00A942F7"/>
    <w:rsid w:val="00A94AED"/>
    <w:rsid w:val="00A957A1"/>
    <w:rsid w:val="00A95D40"/>
    <w:rsid w:val="00A96842"/>
    <w:rsid w:val="00A96D1C"/>
    <w:rsid w:val="00AA0242"/>
    <w:rsid w:val="00AA0C2A"/>
    <w:rsid w:val="00AA1959"/>
    <w:rsid w:val="00AA2346"/>
    <w:rsid w:val="00AA2375"/>
    <w:rsid w:val="00AA2866"/>
    <w:rsid w:val="00AA2AAB"/>
    <w:rsid w:val="00AA2AE7"/>
    <w:rsid w:val="00AA3135"/>
    <w:rsid w:val="00AA374D"/>
    <w:rsid w:val="00AA378E"/>
    <w:rsid w:val="00AA3D9D"/>
    <w:rsid w:val="00AA417F"/>
    <w:rsid w:val="00AA4874"/>
    <w:rsid w:val="00AA4D4B"/>
    <w:rsid w:val="00AA5BF2"/>
    <w:rsid w:val="00AA648D"/>
    <w:rsid w:val="00AA66A4"/>
    <w:rsid w:val="00AA6A44"/>
    <w:rsid w:val="00AA6C1B"/>
    <w:rsid w:val="00AA6DFE"/>
    <w:rsid w:val="00AA72D5"/>
    <w:rsid w:val="00AA7575"/>
    <w:rsid w:val="00AA78E9"/>
    <w:rsid w:val="00AA7B5B"/>
    <w:rsid w:val="00AB1297"/>
    <w:rsid w:val="00AB19D2"/>
    <w:rsid w:val="00AB232B"/>
    <w:rsid w:val="00AB2BDA"/>
    <w:rsid w:val="00AB2D69"/>
    <w:rsid w:val="00AB321E"/>
    <w:rsid w:val="00AB34B1"/>
    <w:rsid w:val="00AB4A22"/>
    <w:rsid w:val="00AB51BD"/>
    <w:rsid w:val="00AB5244"/>
    <w:rsid w:val="00AB528F"/>
    <w:rsid w:val="00AB5421"/>
    <w:rsid w:val="00AB555B"/>
    <w:rsid w:val="00AB6178"/>
    <w:rsid w:val="00AB6AEB"/>
    <w:rsid w:val="00AB7FCD"/>
    <w:rsid w:val="00AC0542"/>
    <w:rsid w:val="00AC0ABE"/>
    <w:rsid w:val="00AC139B"/>
    <w:rsid w:val="00AC15A8"/>
    <w:rsid w:val="00AC17D9"/>
    <w:rsid w:val="00AC2681"/>
    <w:rsid w:val="00AC283A"/>
    <w:rsid w:val="00AC2D5E"/>
    <w:rsid w:val="00AC322C"/>
    <w:rsid w:val="00AC3866"/>
    <w:rsid w:val="00AC3909"/>
    <w:rsid w:val="00AC3B5D"/>
    <w:rsid w:val="00AC3BF9"/>
    <w:rsid w:val="00AC3FFC"/>
    <w:rsid w:val="00AC46D7"/>
    <w:rsid w:val="00AC4A99"/>
    <w:rsid w:val="00AC4DD6"/>
    <w:rsid w:val="00AC5547"/>
    <w:rsid w:val="00AC5571"/>
    <w:rsid w:val="00AC59F1"/>
    <w:rsid w:val="00AC5ABC"/>
    <w:rsid w:val="00AC62B8"/>
    <w:rsid w:val="00AC64B3"/>
    <w:rsid w:val="00AC67C7"/>
    <w:rsid w:val="00AC6EFA"/>
    <w:rsid w:val="00AC71EA"/>
    <w:rsid w:val="00AC7A23"/>
    <w:rsid w:val="00AD0000"/>
    <w:rsid w:val="00AD0012"/>
    <w:rsid w:val="00AD0285"/>
    <w:rsid w:val="00AD083A"/>
    <w:rsid w:val="00AD0B29"/>
    <w:rsid w:val="00AD1A00"/>
    <w:rsid w:val="00AD2011"/>
    <w:rsid w:val="00AD2921"/>
    <w:rsid w:val="00AD32C4"/>
    <w:rsid w:val="00AD3948"/>
    <w:rsid w:val="00AD39EF"/>
    <w:rsid w:val="00AD4393"/>
    <w:rsid w:val="00AD44F2"/>
    <w:rsid w:val="00AD4558"/>
    <w:rsid w:val="00AD4577"/>
    <w:rsid w:val="00AD4ABE"/>
    <w:rsid w:val="00AD4FF5"/>
    <w:rsid w:val="00AD5100"/>
    <w:rsid w:val="00AD54A0"/>
    <w:rsid w:val="00AD588A"/>
    <w:rsid w:val="00AD632B"/>
    <w:rsid w:val="00AD67A9"/>
    <w:rsid w:val="00AD67E1"/>
    <w:rsid w:val="00AD69C7"/>
    <w:rsid w:val="00AD6D08"/>
    <w:rsid w:val="00AD7014"/>
    <w:rsid w:val="00AE03E9"/>
    <w:rsid w:val="00AE06CF"/>
    <w:rsid w:val="00AE0926"/>
    <w:rsid w:val="00AE0B6E"/>
    <w:rsid w:val="00AE192B"/>
    <w:rsid w:val="00AE1B0E"/>
    <w:rsid w:val="00AE286A"/>
    <w:rsid w:val="00AE3093"/>
    <w:rsid w:val="00AE30F0"/>
    <w:rsid w:val="00AE316C"/>
    <w:rsid w:val="00AE3C54"/>
    <w:rsid w:val="00AE3CA3"/>
    <w:rsid w:val="00AE3DB9"/>
    <w:rsid w:val="00AE472F"/>
    <w:rsid w:val="00AE4904"/>
    <w:rsid w:val="00AE4CBA"/>
    <w:rsid w:val="00AE5C14"/>
    <w:rsid w:val="00AE5D99"/>
    <w:rsid w:val="00AE739F"/>
    <w:rsid w:val="00AE77EA"/>
    <w:rsid w:val="00AE7829"/>
    <w:rsid w:val="00AE784D"/>
    <w:rsid w:val="00AE7F7B"/>
    <w:rsid w:val="00AF038E"/>
    <w:rsid w:val="00AF07B6"/>
    <w:rsid w:val="00AF0FE3"/>
    <w:rsid w:val="00AF138C"/>
    <w:rsid w:val="00AF1A45"/>
    <w:rsid w:val="00AF2002"/>
    <w:rsid w:val="00AF228F"/>
    <w:rsid w:val="00AF2647"/>
    <w:rsid w:val="00AF30E0"/>
    <w:rsid w:val="00AF327F"/>
    <w:rsid w:val="00AF3441"/>
    <w:rsid w:val="00AF3B7A"/>
    <w:rsid w:val="00AF3EAC"/>
    <w:rsid w:val="00AF5B90"/>
    <w:rsid w:val="00AF5C55"/>
    <w:rsid w:val="00AF7A63"/>
    <w:rsid w:val="00AF7DC4"/>
    <w:rsid w:val="00B0110D"/>
    <w:rsid w:val="00B01607"/>
    <w:rsid w:val="00B02215"/>
    <w:rsid w:val="00B03364"/>
    <w:rsid w:val="00B033C5"/>
    <w:rsid w:val="00B03690"/>
    <w:rsid w:val="00B03759"/>
    <w:rsid w:val="00B044A1"/>
    <w:rsid w:val="00B04A68"/>
    <w:rsid w:val="00B051DB"/>
    <w:rsid w:val="00B052C8"/>
    <w:rsid w:val="00B06945"/>
    <w:rsid w:val="00B06B2A"/>
    <w:rsid w:val="00B06C08"/>
    <w:rsid w:val="00B07074"/>
    <w:rsid w:val="00B074BF"/>
    <w:rsid w:val="00B0785B"/>
    <w:rsid w:val="00B102B0"/>
    <w:rsid w:val="00B10B43"/>
    <w:rsid w:val="00B11C6B"/>
    <w:rsid w:val="00B1208D"/>
    <w:rsid w:val="00B12E15"/>
    <w:rsid w:val="00B13749"/>
    <w:rsid w:val="00B13BBA"/>
    <w:rsid w:val="00B13FF0"/>
    <w:rsid w:val="00B14504"/>
    <w:rsid w:val="00B14B8D"/>
    <w:rsid w:val="00B152C6"/>
    <w:rsid w:val="00B156DE"/>
    <w:rsid w:val="00B16003"/>
    <w:rsid w:val="00B20054"/>
    <w:rsid w:val="00B20685"/>
    <w:rsid w:val="00B206B4"/>
    <w:rsid w:val="00B20883"/>
    <w:rsid w:val="00B2187E"/>
    <w:rsid w:val="00B219C5"/>
    <w:rsid w:val="00B21D8D"/>
    <w:rsid w:val="00B228B5"/>
    <w:rsid w:val="00B22981"/>
    <w:rsid w:val="00B23013"/>
    <w:rsid w:val="00B2336A"/>
    <w:rsid w:val="00B23EE3"/>
    <w:rsid w:val="00B2414B"/>
    <w:rsid w:val="00B246D5"/>
    <w:rsid w:val="00B24CBD"/>
    <w:rsid w:val="00B25495"/>
    <w:rsid w:val="00B25CBB"/>
    <w:rsid w:val="00B266C8"/>
    <w:rsid w:val="00B26D54"/>
    <w:rsid w:val="00B273BB"/>
    <w:rsid w:val="00B27407"/>
    <w:rsid w:val="00B2796A"/>
    <w:rsid w:val="00B3003A"/>
    <w:rsid w:val="00B302A3"/>
    <w:rsid w:val="00B30F69"/>
    <w:rsid w:val="00B31416"/>
    <w:rsid w:val="00B3167F"/>
    <w:rsid w:val="00B32C7B"/>
    <w:rsid w:val="00B3346B"/>
    <w:rsid w:val="00B33E52"/>
    <w:rsid w:val="00B33E75"/>
    <w:rsid w:val="00B34A16"/>
    <w:rsid w:val="00B35635"/>
    <w:rsid w:val="00B35A16"/>
    <w:rsid w:val="00B36139"/>
    <w:rsid w:val="00B364AF"/>
    <w:rsid w:val="00B36515"/>
    <w:rsid w:val="00B36C3A"/>
    <w:rsid w:val="00B372C1"/>
    <w:rsid w:val="00B376F7"/>
    <w:rsid w:val="00B37EB1"/>
    <w:rsid w:val="00B4007C"/>
    <w:rsid w:val="00B400CA"/>
    <w:rsid w:val="00B41175"/>
    <w:rsid w:val="00B41442"/>
    <w:rsid w:val="00B4149C"/>
    <w:rsid w:val="00B41D1F"/>
    <w:rsid w:val="00B4235D"/>
    <w:rsid w:val="00B42ADD"/>
    <w:rsid w:val="00B42C35"/>
    <w:rsid w:val="00B42D0F"/>
    <w:rsid w:val="00B434B2"/>
    <w:rsid w:val="00B43AFA"/>
    <w:rsid w:val="00B43C22"/>
    <w:rsid w:val="00B43F7F"/>
    <w:rsid w:val="00B44946"/>
    <w:rsid w:val="00B44AAE"/>
    <w:rsid w:val="00B44D30"/>
    <w:rsid w:val="00B45B2C"/>
    <w:rsid w:val="00B45B49"/>
    <w:rsid w:val="00B4643B"/>
    <w:rsid w:val="00B464BC"/>
    <w:rsid w:val="00B46A42"/>
    <w:rsid w:val="00B46C0B"/>
    <w:rsid w:val="00B46C53"/>
    <w:rsid w:val="00B46CF3"/>
    <w:rsid w:val="00B46DFB"/>
    <w:rsid w:val="00B473E2"/>
    <w:rsid w:val="00B47760"/>
    <w:rsid w:val="00B5003E"/>
    <w:rsid w:val="00B50161"/>
    <w:rsid w:val="00B50A7C"/>
    <w:rsid w:val="00B50F9B"/>
    <w:rsid w:val="00B5103D"/>
    <w:rsid w:val="00B51717"/>
    <w:rsid w:val="00B51A42"/>
    <w:rsid w:val="00B51B29"/>
    <w:rsid w:val="00B51FAD"/>
    <w:rsid w:val="00B520D9"/>
    <w:rsid w:val="00B5297F"/>
    <w:rsid w:val="00B531D0"/>
    <w:rsid w:val="00B539F8"/>
    <w:rsid w:val="00B53DFF"/>
    <w:rsid w:val="00B54154"/>
    <w:rsid w:val="00B543CF"/>
    <w:rsid w:val="00B544B0"/>
    <w:rsid w:val="00B54563"/>
    <w:rsid w:val="00B549A5"/>
    <w:rsid w:val="00B5519A"/>
    <w:rsid w:val="00B55AB7"/>
    <w:rsid w:val="00B5668A"/>
    <w:rsid w:val="00B56ADA"/>
    <w:rsid w:val="00B57580"/>
    <w:rsid w:val="00B57674"/>
    <w:rsid w:val="00B578AA"/>
    <w:rsid w:val="00B62074"/>
    <w:rsid w:val="00B622CC"/>
    <w:rsid w:val="00B62C2A"/>
    <w:rsid w:val="00B62EA0"/>
    <w:rsid w:val="00B62FA3"/>
    <w:rsid w:val="00B6314F"/>
    <w:rsid w:val="00B63379"/>
    <w:rsid w:val="00B63E3A"/>
    <w:rsid w:val="00B63F07"/>
    <w:rsid w:val="00B64345"/>
    <w:rsid w:val="00B647BE"/>
    <w:rsid w:val="00B64940"/>
    <w:rsid w:val="00B6514B"/>
    <w:rsid w:val="00B65724"/>
    <w:rsid w:val="00B66077"/>
    <w:rsid w:val="00B661D1"/>
    <w:rsid w:val="00B6656D"/>
    <w:rsid w:val="00B6676C"/>
    <w:rsid w:val="00B6712F"/>
    <w:rsid w:val="00B676D4"/>
    <w:rsid w:val="00B67C57"/>
    <w:rsid w:val="00B70C49"/>
    <w:rsid w:val="00B72690"/>
    <w:rsid w:val="00B7280F"/>
    <w:rsid w:val="00B7378C"/>
    <w:rsid w:val="00B73A9E"/>
    <w:rsid w:val="00B7483D"/>
    <w:rsid w:val="00B748C3"/>
    <w:rsid w:val="00B75C21"/>
    <w:rsid w:val="00B75C4E"/>
    <w:rsid w:val="00B76184"/>
    <w:rsid w:val="00B76187"/>
    <w:rsid w:val="00B771AE"/>
    <w:rsid w:val="00B77469"/>
    <w:rsid w:val="00B77488"/>
    <w:rsid w:val="00B77A86"/>
    <w:rsid w:val="00B77B14"/>
    <w:rsid w:val="00B77F22"/>
    <w:rsid w:val="00B801B7"/>
    <w:rsid w:val="00B803C8"/>
    <w:rsid w:val="00B807D6"/>
    <w:rsid w:val="00B809BF"/>
    <w:rsid w:val="00B809FD"/>
    <w:rsid w:val="00B80B97"/>
    <w:rsid w:val="00B8103F"/>
    <w:rsid w:val="00B81175"/>
    <w:rsid w:val="00B81482"/>
    <w:rsid w:val="00B814CD"/>
    <w:rsid w:val="00B816F6"/>
    <w:rsid w:val="00B81D6A"/>
    <w:rsid w:val="00B82128"/>
    <w:rsid w:val="00B825A8"/>
    <w:rsid w:val="00B82942"/>
    <w:rsid w:val="00B837F6"/>
    <w:rsid w:val="00B83ECA"/>
    <w:rsid w:val="00B842CB"/>
    <w:rsid w:val="00B84388"/>
    <w:rsid w:val="00B8493A"/>
    <w:rsid w:val="00B84991"/>
    <w:rsid w:val="00B84BA5"/>
    <w:rsid w:val="00B8512F"/>
    <w:rsid w:val="00B8523C"/>
    <w:rsid w:val="00B8544F"/>
    <w:rsid w:val="00B857D4"/>
    <w:rsid w:val="00B85828"/>
    <w:rsid w:val="00B859FC"/>
    <w:rsid w:val="00B860FC"/>
    <w:rsid w:val="00B864BD"/>
    <w:rsid w:val="00B8693F"/>
    <w:rsid w:val="00B86C8F"/>
    <w:rsid w:val="00B8723D"/>
    <w:rsid w:val="00B879EF"/>
    <w:rsid w:val="00B87F61"/>
    <w:rsid w:val="00B901A6"/>
    <w:rsid w:val="00B909EC"/>
    <w:rsid w:val="00B9151D"/>
    <w:rsid w:val="00B9158F"/>
    <w:rsid w:val="00B91770"/>
    <w:rsid w:val="00B91827"/>
    <w:rsid w:val="00B918B8"/>
    <w:rsid w:val="00B91E20"/>
    <w:rsid w:val="00B92341"/>
    <w:rsid w:val="00B92616"/>
    <w:rsid w:val="00B929AA"/>
    <w:rsid w:val="00B93F8B"/>
    <w:rsid w:val="00B9408C"/>
    <w:rsid w:val="00B9489C"/>
    <w:rsid w:val="00B94B64"/>
    <w:rsid w:val="00B94E2C"/>
    <w:rsid w:val="00B95014"/>
    <w:rsid w:val="00B95101"/>
    <w:rsid w:val="00B95D6E"/>
    <w:rsid w:val="00B95DB1"/>
    <w:rsid w:val="00BA0174"/>
    <w:rsid w:val="00BA054B"/>
    <w:rsid w:val="00BA095E"/>
    <w:rsid w:val="00BA1820"/>
    <w:rsid w:val="00BA1CC4"/>
    <w:rsid w:val="00BA25FE"/>
    <w:rsid w:val="00BA289B"/>
    <w:rsid w:val="00BA34DA"/>
    <w:rsid w:val="00BA3CA8"/>
    <w:rsid w:val="00BA4A66"/>
    <w:rsid w:val="00BA5736"/>
    <w:rsid w:val="00BA5EED"/>
    <w:rsid w:val="00BA5FFE"/>
    <w:rsid w:val="00BA605C"/>
    <w:rsid w:val="00BA6B56"/>
    <w:rsid w:val="00BA6C0B"/>
    <w:rsid w:val="00BA6E86"/>
    <w:rsid w:val="00BA73B4"/>
    <w:rsid w:val="00BA765C"/>
    <w:rsid w:val="00BB0876"/>
    <w:rsid w:val="00BB0983"/>
    <w:rsid w:val="00BB0DF9"/>
    <w:rsid w:val="00BB1D68"/>
    <w:rsid w:val="00BB1EE7"/>
    <w:rsid w:val="00BB28C5"/>
    <w:rsid w:val="00BB2FC2"/>
    <w:rsid w:val="00BB3855"/>
    <w:rsid w:val="00BB39CF"/>
    <w:rsid w:val="00BB418D"/>
    <w:rsid w:val="00BB4C46"/>
    <w:rsid w:val="00BB6430"/>
    <w:rsid w:val="00BB6E2B"/>
    <w:rsid w:val="00BB7355"/>
    <w:rsid w:val="00BB7368"/>
    <w:rsid w:val="00BB73B4"/>
    <w:rsid w:val="00BC0BA9"/>
    <w:rsid w:val="00BC0CEB"/>
    <w:rsid w:val="00BC1C48"/>
    <w:rsid w:val="00BC2366"/>
    <w:rsid w:val="00BC357D"/>
    <w:rsid w:val="00BC3672"/>
    <w:rsid w:val="00BC3DF2"/>
    <w:rsid w:val="00BC4C2A"/>
    <w:rsid w:val="00BC511F"/>
    <w:rsid w:val="00BC58BC"/>
    <w:rsid w:val="00BC65D2"/>
    <w:rsid w:val="00BC7E43"/>
    <w:rsid w:val="00BD02C8"/>
    <w:rsid w:val="00BD05A4"/>
    <w:rsid w:val="00BD0A55"/>
    <w:rsid w:val="00BD0BC7"/>
    <w:rsid w:val="00BD0D3F"/>
    <w:rsid w:val="00BD1235"/>
    <w:rsid w:val="00BD1417"/>
    <w:rsid w:val="00BD177E"/>
    <w:rsid w:val="00BD17DF"/>
    <w:rsid w:val="00BD191A"/>
    <w:rsid w:val="00BD1E98"/>
    <w:rsid w:val="00BD202A"/>
    <w:rsid w:val="00BD20CD"/>
    <w:rsid w:val="00BD214A"/>
    <w:rsid w:val="00BD2507"/>
    <w:rsid w:val="00BD3155"/>
    <w:rsid w:val="00BD31D1"/>
    <w:rsid w:val="00BD3B22"/>
    <w:rsid w:val="00BD4A7C"/>
    <w:rsid w:val="00BD4E6F"/>
    <w:rsid w:val="00BD5890"/>
    <w:rsid w:val="00BD61BA"/>
    <w:rsid w:val="00BD6502"/>
    <w:rsid w:val="00BD6532"/>
    <w:rsid w:val="00BD6BD7"/>
    <w:rsid w:val="00BD75DA"/>
    <w:rsid w:val="00BD7A4C"/>
    <w:rsid w:val="00BE01CA"/>
    <w:rsid w:val="00BE03DA"/>
    <w:rsid w:val="00BE11F7"/>
    <w:rsid w:val="00BE17DA"/>
    <w:rsid w:val="00BE1837"/>
    <w:rsid w:val="00BE1A9A"/>
    <w:rsid w:val="00BE27F1"/>
    <w:rsid w:val="00BE2AEA"/>
    <w:rsid w:val="00BE3C42"/>
    <w:rsid w:val="00BE3D45"/>
    <w:rsid w:val="00BE4611"/>
    <w:rsid w:val="00BE4864"/>
    <w:rsid w:val="00BE5404"/>
    <w:rsid w:val="00BE562E"/>
    <w:rsid w:val="00BE5B57"/>
    <w:rsid w:val="00BE5DD4"/>
    <w:rsid w:val="00BE74BF"/>
    <w:rsid w:val="00BE7B89"/>
    <w:rsid w:val="00BF00D2"/>
    <w:rsid w:val="00BF03E7"/>
    <w:rsid w:val="00BF12CB"/>
    <w:rsid w:val="00BF130B"/>
    <w:rsid w:val="00BF14F8"/>
    <w:rsid w:val="00BF172D"/>
    <w:rsid w:val="00BF1DE0"/>
    <w:rsid w:val="00BF2071"/>
    <w:rsid w:val="00BF210C"/>
    <w:rsid w:val="00BF2822"/>
    <w:rsid w:val="00BF2CAF"/>
    <w:rsid w:val="00BF3B89"/>
    <w:rsid w:val="00BF4711"/>
    <w:rsid w:val="00BF4AA7"/>
    <w:rsid w:val="00BF4BEA"/>
    <w:rsid w:val="00BF5084"/>
    <w:rsid w:val="00BF5283"/>
    <w:rsid w:val="00BF55AE"/>
    <w:rsid w:val="00BF6A22"/>
    <w:rsid w:val="00BF6EFF"/>
    <w:rsid w:val="00BF7050"/>
    <w:rsid w:val="00BF77BB"/>
    <w:rsid w:val="00BF7CEA"/>
    <w:rsid w:val="00BF7E0C"/>
    <w:rsid w:val="00BF7EB5"/>
    <w:rsid w:val="00C0005A"/>
    <w:rsid w:val="00C0016E"/>
    <w:rsid w:val="00C0040B"/>
    <w:rsid w:val="00C0071A"/>
    <w:rsid w:val="00C00946"/>
    <w:rsid w:val="00C02119"/>
    <w:rsid w:val="00C025DF"/>
    <w:rsid w:val="00C0279A"/>
    <w:rsid w:val="00C02A8D"/>
    <w:rsid w:val="00C02E31"/>
    <w:rsid w:val="00C035C5"/>
    <w:rsid w:val="00C0373D"/>
    <w:rsid w:val="00C038FA"/>
    <w:rsid w:val="00C03996"/>
    <w:rsid w:val="00C06B58"/>
    <w:rsid w:val="00C06FD6"/>
    <w:rsid w:val="00C07336"/>
    <w:rsid w:val="00C07930"/>
    <w:rsid w:val="00C108CF"/>
    <w:rsid w:val="00C110EA"/>
    <w:rsid w:val="00C111B0"/>
    <w:rsid w:val="00C11584"/>
    <w:rsid w:val="00C118CE"/>
    <w:rsid w:val="00C11A0D"/>
    <w:rsid w:val="00C11AE5"/>
    <w:rsid w:val="00C1275C"/>
    <w:rsid w:val="00C12D2E"/>
    <w:rsid w:val="00C13790"/>
    <w:rsid w:val="00C1383B"/>
    <w:rsid w:val="00C142BD"/>
    <w:rsid w:val="00C14667"/>
    <w:rsid w:val="00C157CA"/>
    <w:rsid w:val="00C15868"/>
    <w:rsid w:val="00C15AC8"/>
    <w:rsid w:val="00C1663F"/>
    <w:rsid w:val="00C16693"/>
    <w:rsid w:val="00C1745C"/>
    <w:rsid w:val="00C17483"/>
    <w:rsid w:val="00C17523"/>
    <w:rsid w:val="00C17824"/>
    <w:rsid w:val="00C17846"/>
    <w:rsid w:val="00C17B0F"/>
    <w:rsid w:val="00C20406"/>
    <w:rsid w:val="00C204D6"/>
    <w:rsid w:val="00C216D5"/>
    <w:rsid w:val="00C22CBD"/>
    <w:rsid w:val="00C2325A"/>
    <w:rsid w:val="00C23B6C"/>
    <w:rsid w:val="00C24F09"/>
    <w:rsid w:val="00C25646"/>
    <w:rsid w:val="00C26001"/>
    <w:rsid w:val="00C26061"/>
    <w:rsid w:val="00C26948"/>
    <w:rsid w:val="00C26FF4"/>
    <w:rsid w:val="00C278BB"/>
    <w:rsid w:val="00C27AAF"/>
    <w:rsid w:val="00C27B1C"/>
    <w:rsid w:val="00C27FDB"/>
    <w:rsid w:val="00C312EE"/>
    <w:rsid w:val="00C3137E"/>
    <w:rsid w:val="00C314E8"/>
    <w:rsid w:val="00C31BA3"/>
    <w:rsid w:val="00C32EEB"/>
    <w:rsid w:val="00C33744"/>
    <w:rsid w:val="00C33971"/>
    <w:rsid w:val="00C33A5D"/>
    <w:rsid w:val="00C340BE"/>
    <w:rsid w:val="00C340E9"/>
    <w:rsid w:val="00C347AB"/>
    <w:rsid w:val="00C355EC"/>
    <w:rsid w:val="00C36BB9"/>
    <w:rsid w:val="00C36CBE"/>
    <w:rsid w:val="00C37880"/>
    <w:rsid w:val="00C379CA"/>
    <w:rsid w:val="00C40126"/>
    <w:rsid w:val="00C40315"/>
    <w:rsid w:val="00C40469"/>
    <w:rsid w:val="00C40598"/>
    <w:rsid w:val="00C40782"/>
    <w:rsid w:val="00C40886"/>
    <w:rsid w:val="00C40ABC"/>
    <w:rsid w:val="00C40AC5"/>
    <w:rsid w:val="00C40E9C"/>
    <w:rsid w:val="00C412E2"/>
    <w:rsid w:val="00C4134D"/>
    <w:rsid w:val="00C41BA0"/>
    <w:rsid w:val="00C42328"/>
    <w:rsid w:val="00C425AF"/>
    <w:rsid w:val="00C42791"/>
    <w:rsid w:val="00C42975"/>
    <w:rsid w:val="00C42D93"/>
    <w:rsid w:val="00C4319B"/>
    <w:rsid w:val="00C435CB"/>
    <w:rsid w:val="00C43892"/>
    <w:rsid w:val="00C43A03"/>
    <w:rsid w:val="00C44708"/>
    <w:rsid w:val="00C4548C"/>
    <w:rsid w:val="00C45942"/>
    <w:rsid w:val="00C45C18"/>
    <w:rsid w:val="00C45FBC"/>
    <w:rsid w:val="00C46371"/>
    <w:rsid w:val="00C4644B"/>
    <w:rsid w:val="00C46897"/>
    <w:rsid w:val="00C506FA"/>
    <w:rsid w:val="00C52731"/>
    <w:rsid w:val="00C53148"/>
    <w:rsid w:val="00C533DF"/>
    <w:rsid w:val="00C54DF3"/>
    <w:rsid w:val="00C5596E"/>
    <w:rsid w:val="00C55C72"/>
    <w:rsid w:val="00C56413"/>
    <w:rsid w:val="00C56EFA"/>
    <w:rsid w:val="00C57ABC"/>
    <w:rsid w:val="00C60185"/>
    <w:rsid w:val="00C603A9"/>
    <w:rsid w:val="00C60A71"/>
    <w:rsid w:val="00C61A54"/>
    <w:rsid w:val="00C62DCF"/>
    <w:rsid w:val="00C62FCB"/>
    <w:rsid w:val="00C63031"/>
    <w:rsid w:val="00C636D8"/>
    <w:rsid w:val="00C63DEE"/>
    <w:rsid w:val="00C64F14"/>
    <w:rsid w:val="00C65769"/>
    <w:rsid w:val="00C657CA"/>
    <w:rsid w:val="00C65850"/>
    <w:rsid w:val="00C66775"/>
    <w:rsid w:val="00C66972"/>
    <w:rsid w:val="00C671E2"/>
    <w:rsid w:val="00C67709"/>
    <w:rsid w:val="00C677CE"/>
    <w:rsid w:val="00C67BDC"/>
    <w:rsid w:val="00C67BF1"/>
    <w:rsid w:val="00C700E8"/>
    <w:rsid w:val="00C7178F"/>
    <w:rsid w:val="00C721BC"/>
    <w:rsid w:val="00C72566"/>
    <w:rsid w:val="00C72C91"/>
    <w:rsid w:val="00C72EE5"/>
    <w:rsid w:val="00C731FC"/>
    <w:rsid w:val="00C735BA"/>
    <w:rsid w:val="00C739A8"/>
    <w:rsid w:val="00C739FA"/>
    <w:rsid w:val="00C73E14"/>
    <w:rsid w:val="00C73EA9"/>
    <w:rsid w:val="00C7499B"/>
    <w:rsid w:val="00C75617"/>
    <w:rsid w:val="00C759BF"/>
    <w:rsid w:val="00C75A4F"/>
    <w:rsid w:val="00C75A61"/>
    <w:rsid w:val="00C7613B"/>
    <w:rsid w:val="00C76B2B"/>
    <w:rsid w:val="00C7725D"/>
    <w:rsid w:val="00C77F1D"/>
    <w:rsid w:val="00C80EB3"/>
    <w:rsid w:val="00C819D9"/>
    <w:rsid w:val="00C81D6C"/>
    <w:rsid w:val="00C82795"/>
    <w:rsid w:val="00C82B67"/>
    <w:rsid w:val="00C83BBB"/>
    <w:rsid w:val="00C83C1F"/>
    <w:rsid w:val="00C84027"/>
    <w:rsid w:val="00C844F7"/>
    <w:rsid w:val="00C8453A"/>
    <w:rsid w:val="00C84693"/>
    <w:rsid w:val="00C86922"/>
    <w:rsid w:val="00C869F2"/>
    <w:rsid w:val="00C870C3"/>
    <w:rsid w:val="00C9010D"/>
    <w:rsid w:val="00C90376"/>
    <w:rsid w:val="00C9046B"/>
    <w:rsid w:val="00C90927"/>
    <w:rsid w:val="00C90B49"/>
    <w:rsid w:val="00C90F66"/>
    <w:rsid w:val="00C90F90"/>
    <w:rsid w:val="00C92858"/>
    <w:rsid w:val="00C92A3E"/>
    <w:rsid w:val="00C92F04"/>
    <w:rsid w:val="00C92FA3"/>
    <w:rsid w:val="00C933CD"/>
    <w:rsid w:val="00C9388B"/>
    <w:rsid w:val="00C93C97"/>
    <w:rsid w:val="00C93CE7"/>
    <w:rsid w:val="00C94337"/>
    <w:rsid w:val="00C9457C"/>
    <w:rsid w:val="00C95491"/>
    <w:rsid w:val="00C962B7"/>
    <w:rsid w:val="00C969A9"/>
    <w:rsid w:val="00C96C99"/>
    <w:rsid w:val="00CA003F"/>
    <w:rsid w:val="00CA0145"/>
    <w:rsid w:val="00CA09DA"/>
    <w:rsid w:val="00CA12D4"/>
    <w:rsid w:val="00CA20D4"/>
    <w:rsid w:val="00CA2264"/>
    <w:rsid w:val="00CA2F83"/>
    <w:rsid w:val="00CA32EE"/>
    <w:rsid w:val="00CA3D06"/>
    <w:rsid w:val="00CA44DB"/>
    <w:rsid w:val="00CA4C9D"/>
    <w:rsid w:val="00CA4E6F"/>
    <w:rsid w:val="00CA5405"/>
    <w:rsid w:val="00CA70AA"/>
    <w:rsid w:val="00CA75BE"/>
    <w:rsid w:val="00CA7C39"/>
    <w:rsid w:val="00CB007E"/>
    <w:rsid w:val="00CB0119"/>
    <w:rsid w:val="00CB1105"/>
    <w:rsid w:val="00CB136A"/>
    <w:rsid w:val="00CB1B9F"/>
    <w:rsid w:val="00CB1C83"/>
    <w:rsid w:val="00CB29A5"/>
    <w:rsid w:val="00CB2A3B"/>
    <w:rsid w:val="00CB4031"/>
    <w:rsid w:val="00CB4689"/>
    <w:rsid w:val="00CB517E"/>
    <w:rsid w:val="00CB5326"/>
    <w:rsid w:val="00CB5671"/>
    <w:rsid w:val="00CB5CFC"/>
    <w:rsid w:val="00CB607C"/>
    <w:rsid w:val="00CB73C0"/>
    <w:rsid w:val="00CB789D"/>
    <w:rsid w:val="00CC0786"/>
    <w:rsid w:val="00CC091C"/>
    <w:rsid w:val="00CC1049"/>
    <w:rsid w:val="00CC14A1"/>
    <w:rsid w:val="00CC175E"/>
    <w:rsid w:val="00CC1944"/>
    <w:rsid w:val="00CC201B"/>
    <w:rsid w:val="00CC2053"/>
    <w:rsid w:val="00CC23D4"/>
    <w:rsid w:val="00CC260F"/>
    <w:rsid w:val="00CC2F8D"/>
    <w:rsid w:val="00CC31DE"/>
    <w:rsid w:val="00CC3AF3"/>
    <w:rsid w:val="00CC3FEF"/>
    <w:rsid w:val="00CC4050"/>
    <w:rsid w:val="00CC4A37"/>
    <w:rsid w:val="00CC5CD3"/>
    <w:rsid w:val="00CC5D9E"/>
    <w:rsid w:val="00CC5EB7"/>
    <w:rsid w:val="00CC5FCD"/>
    <w:rsid w:val="00CC6085"/>
    <w:rsid w:val="00CC6179"/>
    <w:rsid w:val="00CC62DC"/>
    <w:rsid w:val="00CC6DE7"/>
    <w:rsid w:val="00CC732F"/>
    <w:rsid w:val="00CC7A10"/>
    <w:rsid w:val="00CC7CCA"/>
    <w:rsid w:val="00CD04F4"/>
    <w:rsid w:val="00CD077F"/>
    <w:rsid w:val="00CD12CF"/>
    <w:rsid w:val="00CD1808"/>
    <w:rsid w:val="00CD1C5D"/>
    <w:rsid w:val="00CD229B"/>
    <w:rsid w:val="00CD24F1"/>
    <w:rsid w:val="00CD2B4B"/>
    <w:rsid w:val="00CD3245"/>
    <w:rsid w:val="00CD329D"/>
    <w:rsid w:val="00CD34F7"/>
    <w:rsid w:val="00CD3FEE"/>
    <w:rsid w:val="00CD402C"/>
    <w:rsid w:val="00CD42F2"/>
    <w:rsid w:val="00CD436E"/>
    <w:rsid w:val="00CD440D"/>
    <w:rsid w:val="00CD5658"/>
    <w:rsid w:val="00CD56D9"/>
    <w:rsid w:val="00CD6289"/>
    <w:rsid w:val="00CD63B2"/>
    <w:rsid w:val="00CD64FB"/>
    <w:rsid w:val="00CD69B6"/>
    <w:rsid w:val="00CD6F2F"/>
    <w:rsid w:val="00CD756C"/>
    <w:rsid w:val="00CE014A"/>
    <w:rsid w:val="00CE0D9A"/>
    <w:rsid w:val="00CE0EA5"/>
    <w:rsid w:val="00CE0F03"/>
    <w:rsid w:val="00CE0F77"/>
    <w:rsid w:val="00CE22E4"/>
    <w:rsid w:val="00CE2702"/>
    <w:rsid w:val="00CE2767"/>
    <w:rsid w:val="00CE2A02"/>
    <w:rsid w:val="00CE2EFC"/>
    <w:rsid w:val="00CE31AE"/>
    <w:rsid w:val="00CE3A19"/>
    <w:rsid w:val="00CE469F"/>
    <w:rsid w:val="00CE4AEB"/>
    <w:rsid w:val="00CE4DB6"/>
    <w:rsid w:val="00CE4E83"/>
    <w:rsid w:val="00CE50EB"/>
    <w:rsid w:val="00CE5451"/>
    <w:rsid w:val="00CE54DA"/>
    <w:rsid w:val="00CE5723"/>
    <w:rsid w:val="00CE614D"/>
    <w:rsid w:val="00CE62E9"/>
    <w:rsid w:val="00CE64B4"/>
    <w:rsid w:val="00CE6965"/>
    <w:rsid w:val="00CE6F01"/>
    <w:rsid w:val="00CE6F28"/>
    <w:rsid w:val="00CE6F63"/>
    <w:rsid w:val="00CE716F"/>
    <w:rsid w:val="00CE71D3"/>
    <w:rsid w:val="00CE743D"/>
    <w:rsid w:val="00CE74C5"/>
    <w:rsid w:val="00CE7544"/>
    <w:rsid w:val="00CE75A5"/>
    <w:rsid w:val="00CE76FE"/>
    <w:rsid w:val="00CE7DC5"/>
    <w:rsid w:val="00CF02A3"/>
    <w:rsid w:val="00CF0BB9"/>
    <w:rsid w:val="00CF0CF9"/>
    <w:rsid w:val="00CF0F96"/>
    <w:rsid w:val="00CF1986"/>
    <w:rsid w:val="00CF1B89"/>
    <w:rsid w:val="00CF2427"/>
    <w:rsid w:val="00CF4B82"/>
    <w:rsid w:val="00CF4DC4"/>
    <w:rsid w:val="00CF63B4"/>
    <w:rsid w:val="00CF6EAE"/>
    <w:rsid w:val="00CF6EB6"/>
    <w:rsid w:val="00CF728A"/>
    <w:rsid w:val="00CF785A"/>
    <w:rsid w:val="00D0138F"/>
    <w:rsid w:val="00D013BD"/>
    <w:rsid w:val="00D01A48"/>
    <w:rsid w:val="00D034B6"/>
    <w:rsid w:val="00D040AD"/>
    <w:rsid w:val="00D04478"/>
    <w:rsid w:val="00D049AE"/>
    <w:rsid w:val="00D04D4C"/>
    <w:rsid w:val="00D04EA5"/>
    <w:rsid w:val="00D054F8"/>
    <w:rsid w:val="00D05E33"/>
    <w:rsid w:val="00D0647C"/>
    <w:rsid w:val="00D0659E"/>
    <w:rsid w:val="00D06B0F"/>
    <w:rsid w:val="00D07527"/>
    <w:rsid w:val="00D0760A"/>
    <w:rsid w:val="00D102C2"/>
    <w:rsid w:val="00D103EE"/>
    <w:rsid w:val="00D12201"/>
    <w:rsid w:val="00D12324"/>
    <w:rsid w:val="00D1248F"/>
    <w:rsid w:val="00D124DD"/>
    <w:rsid w:val="00D12BF7"/>
    <w:rsid w:val="00D12EA1"/>
    <w:rsid w:val="00D13767"/>
    <w:rsid w:val="00D140BC"/>
    <w:rsid w:val="00D148CD"/>
    <w:rsid w:val="00D14C16"/>
    <w:rsid w:val="00D14CB0"/>
    <w:rsid w:val="00D15583"/>
    <w:rsid w:val="00D15C6B"/>
    <w:rsid w:val="00D1688B"/>
    <w:rsid w:val="00D16BAA"/>
    <w:rsid w:val="00D16D18"/>
    <w:rsid w:val="00D16DB9"/>
    <w:rsid w:val="00D16ECD"/>
    <w:rsid w:val="00D1752E"/>
    <w:rsid w:val="00D177DD"/>
    <w:rsid w:val="00D17937"/>
    <w:rsid w:val="00D17F4B"/>
    <w:rsid w:val="00D205BB"/>
    <w:rsid w:val="00D205EF"/>
    <w:rsid w:val="00D207BD"/>
    <w:rsid w:val="00D20DB5"/>
    <w:rsid w:val="00D218F8"/>
    <w:rsid w:val="00D21B13"/>
    <w:rsid w:val="00D22121"/>
    <w:rsid w:val="00D224DA"/>
    <w:rsid w:val="00D22582"/>
    <w:rsid w:val="00D228D0"/>
    <w:rsid w:val="00D22D67"/>
    <w:rsid w:val="00D23088"/>
    <w:rsid w:val="00D23390"/>
    <w:rsid w:val="00D243D5"/>
    <w:rsid w:val="00D244A1"/>
    <w:rsid w:val="00D25398"/>
    <w:rsid w:val="00D25582"/>
    <w:rsid w:val="00D25D5E"/>
    <w:rsid w:val="00D25E3E"/>
    <w:rsid w:val="00D26198"/>
    <w:rsid w:val="00D26705"/>
    <w:rsid w:val="00D279D6"/>
    <w:rsid w:val="00D27AD1"/>
    <w:rsid w:val="00D27CD5"/>
    <w:rsid w:val="00D3030C"/>
    <w:rsid w:val="00D3103C"/>
    <w:rsid w:val="00D31544"/>
    <w:rsid w:val="00D31815"/>
    <w:rsid w:val="00D32A7D"/>
    <w:rsid w:val="00D32AC9"/>
    <w:rsid w:val="00D32FEC"/>
    <w:rsid w:val="00D356B8"/>
    <w:rsid w:val="00D36228"/>
    <w:rsid w:val="00D37631"/>
    <w:rsid w:val="00D3770E"/>
    <w:rsid w:val="00D378CF"/>
    <w:rsid w:val="00D37DFD"/>
    <w:rsid w:val="00D37F2E"/>
    <w:rsid w:val="00D4079F"/>
    <w:rsid w:val="00D40EFD"/>
    <w:rsid w:val="00D41A6C"/>
    <w:rsid w:val="00D41DC0"/>
    <w:rsid w:val="00D41E38"/>
    <w:rsid w:val="00D420DB"/>
    <w:rsid w:val="00D423A6"/>
    <w:rsid w:val="00D42667"/>
    <w:rsid w:val="00D426E5"/>
    <w:rsid w:val="00D42FA8"/>
    <w:rsid w:val="00D4316E"/>
    <w:rsid w:val="00D4323F"/>
    <w:rsid w:val="00D4365B"/>
    <w:rsid w:val="00D440A1"/>
    <w:rsid w:val="00D44335"/>
    <w:rsid w:val="00D4489A"/>
    <w:rsid w:val="00D44E71"/>
    <w:rsid w:val="00D456C2"/>
    <w:rsid w:val="00D45880"/>
    <w:rsid w:val="00D45AF2"/>
    <w:rsid w:val="00D46363"/>
    <w:rsid w:val="00D46383"/>
    <w:rsid w:val="00D46BB3"/>
    <w:rsid w:val="00D46CFB"/>
    <w:rsid w:val="00D47BF9"/>
    <w:rsid w:val="00D5089A"/>
    <w:rsid w:val="00D51094"/>
    <w:rsid w:val="00D52430"/>
    <w:rsid w:val="00D52497"/>
    <w:rsid w:val="00D528A2"/>
    <w:rsid w:val="00D5294C"/>
    <w:rsid w:val="00D52C0D"/>
    <w:rsid w:val="00D52CA9"/>
    <w:rsid w:val="00D52EDA"/>
    <w:rsid w:val="00D5318C"/>
    <w:rsid w:val="00D536A8"/>
    <w:rsid w:val="00D538F6"/>
    <w:rsid w:val="00D54D29"/>
    <w:rsid w:val="00D54F77"/>
    <w:rsid w:val="00D558D8"/>
    <w:rsid w:val="00D55955"/>
    <w:rsid w:val="00D56021"/>
    <w:rsid w:val="00D561A8"/>
    <w:rsid w:val="00D5656A"/>
    <w:rsid w:val="00D567F9"/>
    <w:rsid w:val="00D570D2"/>
    <w:rsid w:val="00D57592"/>
    <w:rsid w:val="00D57C02"/>
    <w:rsid w:val="00D608A9"/>
    <w:rsid w:val="00D612C9"/>
    <w:rsid w:val="00D6132C"/>
    <w:rsid w:val="00D614DB"/>
    <w:rsid w:val="00D61D30"/>
    <w:rsid w:val="00D626B4"/>
    <w:rsid w:val="00D62C23"/>
    <w:rsid w:val="00D62DF3"/>
    <w:rsid w:val="00D63008"/>
    <w:rsid w:val="00D63146"/>
    <w:rsid w:val="00D632D6"/>
    <w:rsid w:val="00D639F8"/>
    <w:rsid w:val="00D641C4"/>
    <w:rsid w:val="00D643DE"/>
    <w:rsid w:val="00D64828"/>
    <w:rsid w:val="00D64E6B"/>
    <w:rsid w:val="00D65976"/>
    <w:rsid w:val="00D65FD3"/>
    <w:rsid w:val="00D6672B"/>
    <w:rsid w:val="00D66BE4"/>
    <w:rsid w:val="00D67335"/>
    <w:rsid w:val="00D6770B"/>
    <w:rsid w:val="00D700B6"/>
    <w:rsid w:val="00D70246"/>
    <w:rsid w:val="00D7098D"/>
    <w:rsid w:val="00D70F05"/>
    <w:rsid w:val="00D70F80"/>
    <w:rsid w:val="00D71C8B"/>
    <w:rsid w:val="00D71F30"/>
    <w:rsid w:val="00D725BC"/>
    <w:rsid w:val="00D72D1C"/>
    <w:rsid w:val="00D73606"/>
    <w:rsid w:val="00D73926"/>
    <w:rsid w:val="00D7450C"/>
    <w:rsid w:val="00D74871"/>
    <w:rsid w:val="00D7535A"/>
    <w:rsid w:val="00D756B9"/>
    <w:rsid w:val="00D75839"/>
    <w:rsid w:val="00D75A2D"/>
    <w:rsid w:val="00D75F28"/>
    <w:rsid w:val="00D761E1"/>
    <w:rsid w:val="00D7631A"/>
    <w:rsid w:val="00D765A2"/>
    <w:rsid w:val="00D765C8"/>
    <w:rsid w:val="00D765F9"/>
    <w:rsid w:val="00D7674F"/>
    <w:rsid w:val="00D767A8"/>
    <w:rsid w:val="00D80E69"/>
    <w:rsid w:val="00D8116D"/>
    <w:rsid w:val="00D81272"/>
    <w:rsid w:val="00D81E73"/>
    <w:rsid w:val="00D8338C"/>
    <w:rsid w:val="00D84219"/>
    <w:rsid w:val="00D84F81"/>
    <w:rsid w:val="00D85186"/>
    <w:rsid w:val="00D858A7"/>
    <w:rsid w:val="00D87B86"/>
    <w:rsid w:val="00D90123"/>
    <w:rsid w:val="00D90904"/>
    <w:rsid w:val="00D90C37"/>
    <w:rsid w:val="00D91C15"/>
    <w:rsid w:val="00D91EAC"/>
    <w:rsid w:val="00D926F6"/>
    <w:rsid w:val="00D94BC6"/>
    <w:rsid w:val="00D94D86"/>
    <w:rsid w:val="00D95027"/>
    <w:rsid w:val="00D95268"/>
    <w:rsid w:val="00D9559A"/>
    <w:rsid w:val="00D956C9"/>
    <w:rsid w:val="00D95F40"/>
    <w:rsid w:val="00D962F1"/>
    <w:rsid w:val="00D96572"/>
    <w:rsid w:val="00D97141"/>
    <w:rsid w:val="00D97371"/>
    <w:rsid w:val="00D97643"/>
    <w:rsid w:val="00D978D6"/>
    <w:rsid w:val="00D97EB4"/>
    <w:rsid w:val="00DA0587"/>
    <w:rsid w:val="00DA08F1"/>
    <w:rsid w:val="00DA174E"/>
    <w:rsid w:val="00DA1903"/>
    <w:rsid w:val="00DA252D"/>
    <w:rsid w:val="00DA2AF6"/>
    <w:rsid w:val="00DA2BF3"/>
    <w:rsid w:val="00DA2F10"/>
    <w:rsid w:val="00DA331B"/>
    <w:rsid w:val="00DA3676"/>
    <w:rsid w:val="00DA3BC2"/>
    <w:rsid w:val="00DA3C3B"/>
    <w:rsid w:val="00DA3D87"/>
    <w:rsid w:val="00DA418D"/>
    <w:rsid w:val="00DA433C"/>
    <w:rsid w:val="00DA60C3"/>
    <w:rsid w:val="00DA6B8F"/>
    <w:rsid w:val="00DA6C22"/>
    <w:rsid w:val="00DA7EA6"/>
    <w:rsid w:val="00DB0065"/>
    <w:rsid w:val="00DB2B82"/>
    <w:rsid w:val="00DB2E7A"/>
    <w:rsid w:val="00DB2F3E"/>
    <w:rsid w:val="00DB4B6C"/>
    <w:rsid w:val="00DB4FB2"/>
    <w:rsid w:val="00DB5822"/>
    <w:rsid w:val="00DB5F6C"/>
    <w:rsid w:val="00DB60D0"/>
    <w:rsid w:val="00DB620C"/>
    <w:rsid w:val="00DB7B9F"/>
    <w:rsid w:val="00DB7BED"/>
    <w:rsid w:val="00DC0417"/>
    <w:rsid w:val="00DC095E"/>
    <w:rsid w:val="00DC102C"/>
    <w:rsid w:val="00DC125B"/>
    <w:rsid w:val="00DC14F2"/>
    <w:rsid w:val="00DC16F5"/>
    <w:rsid w:val="00DC175B"/>
    <w:rsid w:val="00DC1DD4"/>
    <w:rsid w:val="00DC1FC4"/>
    <w:rsid w:val="00DC2DB1"/>
    <w:rsid w:val="00DC3704"/>
    <w:rsid w:val="00DC4175"/>
    <w:rsid w:val="00DC42F3"/>
    <w:rsid w:val="00DC4BF3"/>
    <w:rsid w:val="00DC4CCA"/>
    <w:rsid w:val="00DC5708"/>
    <w:rsid w:val="00DC5E31"/>
    <w:rsid w:val="00DC5E5A"/>
    <w:rsid w:val="00DC5FF5"/>
    <w:rsid w:val="00DC6334"/>
    <w:rsid w:val="00DC644F"/>
    <w:rsid w:val="00DC655B"/>
    <w:rsid w:val="00DC6C54"/>
    <w:rsid w:val="00DC72B3"/>
    <w:rsid w:val="00DC72FA"/>
    <w:rsid w:val="00DC79DA"/>
    <w:rsid w:val="00DC7B63"/>
    <w:rsid w:val="00DC7F9A"/>
    <w:rsid w:val="00DD01E2"/>
    <w:rsid w:val="00DD0A4E"/>
    <w:rsid w:val="00DD1229"/>
    <w:rsid w:val="00DD15B8"/>
    <w:rsid w:val="00DD1AF5"/>
    <w:rsid w:val="00DD1ED4"/>
    <w:rsid w:val="00DD229C"/>
    <w:rsid w:val="00DD25BE"/>
    <w:rsid w:val="00DD26EB"/>
    <w:rsid w:val="00DD2CD1"/>
    <w:rsid w:val="00DD2E0D"/>
    <w:rsid w:val="00DD585D"/>
    <w:rsid w:val="00DD61B6"/>
    <w:rsid w:val="00DD6D94"/>
    <w:rsid w:val="00DD738A"/>
    <w:rsid w:val="00DD7B89"/>
    <w:rsid w:val="00DE0B19"/>
    <w:rsid w:val="00DE2A87"/>
    <w:rsid w:val="00DE2A88"/>
    <w:rsid w:val="00DE31E7"/>
    <w:rsid w:val="00DE372A"/>
    <w:rsid w:val="00DE40BB"/>
    <w:rsid w:val="00DE4513"/>
    <w:rsid w:val="00DE513E"/>
    <w:rsid w:val="00DE5316"/>
    <w:rsid w:val="00DE564C"/>
    <w:rsid w:val="00DE5BDF"/>
    <w:rsid w:val="00DE6D50"/>
    <w:rsid w:val="00DE7A80"/>
    <w:rsid w:val="00DE7C57"/>
    <w:rsid w:val="00DF01FD"/>
    <w:rsid w:val="00DF05B7"/>
    <w:rsid w:val="00DF09FA"/>
    <w:rsid w:val="00DF1165"/>
    <w:rsid w:val="00DF13DB"/>
    <w:rsid w:val="00DF1C43"/>
    <w:rsid w:val="00DF1E1C"/>
    <w:rsid w:val="00DF318B"/>
    <w:rsid w:val="00DF3BB0"/>
    <w:rsid w:val="00DF3C79"/>
    <w:rsid w:val="00DF3EF9"/>
    <w:rsid w:val="00DF4323"/>
    <w:rsid w:val="00DF43E4"/>
    <w:rsid w:val="00DF4491"/>
    <w:rsid w:val="00DF4E3A"/>
    <w:rsid w:val="00DF53F5"/>
    <w:rsid w:val="00DF5746"/>
    <w:rsid w:val="00DF581B"/>
    <w:rsid w:val="00DF5B62"/>
    <w:rsid w:val="00DF5B9D"/>
    <w:rsid w:val="00DF5D29"/>
    <w:rsid w:val="00DF6031"/>
    <w:rsid w:val="00DF6052"/>
    <w:rsid w:val="00DF61AE"/>
    <w:rsid w:val="00DF6760"/>
    <w:rsid w:val="00DF6A06"/>
    <w:rsid w:val="00DF75A1"/>
    <w:rsid w:val="00DF75C6"/>
    <w:rsid w:val="00DF7C14"/>
    <w:rsid w:val="00DF7F83"/>
    <w:rsid w:val="00E0060D"/>
    <w:rsid w:val="00E01150"/>
    <w:rsid w:val="00E0197A"/>
    <w:rsid w:val="00E019ED"/>
    <w:rsid w:val="00E01C36"/>
    <w:rsid w:val="00E020F1"/>
    <w:rsid w:val="00E02106"/>
    <w:rsid w:val="00E02153"/>
    <w:rsid w:val="00E02593"/>
    <w:rsid w:val="00E03FC6"/>
    <w:rsid w:val="00E04137"/>
    <w:rsid w:val="00E041FD"/>
    <w:rsid w:val="00E043DA"/>
    <w:rsid w:val="00E04616"/>
    <w:rsid w:val="00E04A49"/>
    <w:rsid w:val="00E04EEB"/>
    <w:rsid w:val="00E05FB8"/>
    <w:rsid w:val="00E06938"/>
    <w:rsid w:val="00E0766D"/>
    <w:rsid w:val="00E10E32"/>
    <w:rsid w:val="00E11036"/>
    <w:rsid w:val="00E116BD"/>
    <w:rsid w:val="00E11EFF"/>
    <w:rsid w:val="00E12699"/>
    <w:rsid w:val="00E14312"/>
    <w:rsid w:val="00E1452D"/>
    <w:rsid w:val="00E14567"/>
    <w:rsid w:val="00E147DD"/>
    <w:rsid w:val="00E148D6"/>
    <w:rsid w:val="00E152D7"/>
    <w:rsid w:val="00E15C46"/>
    <w:rsid w:val="00E15FC1"/>
    <w:rsid w:val="00E16738"/>
    <w:rsid w:val="00E16792"/>
    <w:rsid w:val="00E16C7B"/>
    <w:rsid w:val="00E171DB"/>
    <w:rsid w:val="00E1738F"/>
    <w:rsid w:val="00E200D9"/>
    <w:rsid w:val="00E209A0"/>
    <w:rsid w:val="00E20A63"/>
    <w:rsid w:val="00E20DFB"/>
    <w:rsid w:val="00E21327"/>
    <w:rsid w:val="00E21522"/>
    <w:rsid w:val="00E21814"/>
    <w:rsid w:val="00E22E17"/>
    <w:rsid w:val="00E231BE"/>
    <w:rsid w:val="00E239F1"/>
    <w:rsid w:val="00E2414E"/>
    <w:rsid w:val="00E241AB"/>
    <w:rsid w:val="00E2435E"/>
    <w:rsid w:val="00E24735"/>
    <w:rsid w:val="00E24AE6"/>
    <w:rsid w:val="00E25851"/>
    <w:rsid w:val="00E26175"/>
    <w:rsid w:val="00E265D6"/>
    <w:rsid w:val="00E26F50"/>
    <w:rsid w:val="00E2716F"/>
    <w:rsid w:val="00E271C1"/>
    <w:rsid w:val="00E276D2"/>
    <w:rsid w:val="00E27BF8"/>
    <w:rsid w:val="00E30793"/>
    <w:rsid w:val="00E316BD"/>
    <w:rsid w:val="00E31DB6"/>
    <w:rsid w:val="00E3202E"/>
    <w:rsid w:val="00E32C80"/>
    <w:rsid w:val="00E32D15"/>
    <w:rsid w:val="00E34613"/>
    <w:rsid w:val="00E35668"/>
    <w:rsid w:val="00E35CCF"/>
    <w:rsid w:val="00E363DE"/>
    <w:rsid w:val="00E36411"/>
    <w:rsid w:val="00E366A5"/>
    <w:rsid w:val="00E36AE5"/>
    <w:rsid w:val="00E374A7"/>
    <w:rsid w:val="00E3750F"/>
    <w:rsid w:val="00E37AF5"/>
    <w:rsid w:val="00E37E97"/>
    <w:rsid w:val="00E37FB9"/>
    <w:rsid w:val="00E404EF"/>
    <w:rsid w:val="00E40BBF"/>
    <w:rsid w:val="00E40F53"/>
    <w:rsid w:val="00E412B7"/>
    <w:rsid w:val="00E4282D"/>
    <w:rsid w:val="00E429BE"/>
    <w:rsid w:val="00E42A0A"/>
    <w:rsid w:val="00E4307F"/>
    <w:rsid w:val="00E43660"/>
    <w:rsid w:val="00E437A9"/>
    <w:rsid w:val="00E43C56"/>
    <w:rsid w:val="00E44530"/>
    <w:rsid w:val="00E44DC8"/>
    <w:rsid w:val="00E44DFD"/>
    <w:rsid w:val="00E45314"/>
    <w:rsid w:val="00E45485"/>
    <w:rsid w:val="00E45EC1"/>
    <w:rsid w:val="00E465B3"/>
    <w:rsid w:val="00E46F22"/>
    <w:rsid w:val="00E4788A"/>
    <w:rsid w:val="00E478C9"/>
    <w:rsid w:val="00E50026"/>
    <w:rsid w:val="00E50697"/>
    <w:rsid w:val="00E50E3A"/>
    <w:rsid w:val="00E5136A"/>
    <w:rsid w:val="00E51653"/>
    <w:rsid w:val="00E52CC9"/>
    <w:rsid w:val="00E52ECD"/>
    <w:rsid w:val="00E54078"/>
    <w:rsid w:val="00E548FE"/>
    <w:rsid w:val="00E54C68"/>
    <w:rsid w:val="00E556EC"/>
    <w:rsid w:val="00E56241"/>
    <w:rsid w:val="00E56467"/>
    <w:rsid w:val="00E56DF6"/>
    <w:rsid w:val="00E571D7"/>
    <w:rsid w:val="00E5787A"/>
    <w:rsid w:val="00E57B9F"/>
    <w:rsid w:val="00E57CBE"/>
    <w:rsid w:val="00E60378"/>
    <w:rsid w:val="00E60B81"/>
    <w:rsid w:val="00E61759"/>
    <w:rsid w:val="00E623D2"/>
    <w:rsid w:val="00E625A2"/>
    <w:rsid w:val="00E62669"/>
    <w:rsid w:val="00E628F2"/>
    <w:rsid w:val="00E62922"/>
    <w:rsid w:val="00E62E04"/>
    <w:rsid w:val="00E62E64"/>
    <w:rsid w:val="00E6315E"/>
    <w:rsid w:val="00E63D18"/>
    <w:rsid w:val="00E63D25"/>
    <w:rsid w:val="00E63D30"/>
    <w:rsid w:val="00E64DCB"/>
    <w:rsid w:val="00E652E6"/>
    <w:rsid w:val="00E65B18"/>
    <w:rsid w:val="00E664D3"/>
    <w:rsid w:val="00E66706"/>
    <w:rsid w:val="00E66C53"/>
    <w:rsid w:val="00E67BD6"/>
    <w:rsid w:val="00E67EEB"/>
    <w:rsid w:val="00E702CE"/>
    <w:rsid w:val="00E704B2"/>
    <w:rsid w:val="00E70749"/>
    <w:rsid w:val="00E708A0"/>
    <w:rsid w:val="00E70919"/>
    <w:rsid w:val="00E7145D"/>
    <w:rsid w:val="00E71893"/>
    <w:rsid w:val="00E7324E"/>
    <w:rsid w:val="00E732D3"/>
    <w:rsid w:val="00E734A2"/>
    <w:rsid w:val="00E734E0"/>
    <w:rsid w:val="00E737BC"/>
    <w:rsid w:val="00E7445A"/>
    <w:rsid w:val="00E7467C"/>
    <w:rsid w:val="00E7475B"/>
    <w:rsid w:val="00E76084"/>
    <w:rsid w:val="00E7691E"/>
    <w:rsid w:val="00E76B6D"/>
    <w:rsid w:val="00E76E54"/>
    <w:rsid w:val="00E77359"/>
    <w:rsid w:val="00E77700"/>
    <w:rsid w:val="00E77719"/>
    <w:rsid w:val="00E77C7F"/>
    <w:rsid w:val="00E77D53"/>
    <w:rsid w:val="00E77E72"/>
    <w:rsid w:val="00E80936"/>
    <w:rsid w:val="00E80C10"/>
    <w:rsid w:val="00E80F64"/>
    <w:rsid w:val="00E81212"/>
    <w:rsid w:val="00E816D3"/>
    <w:rsid w:val="00E820A1"/>
    <w:rsid w:val="00E82153"/>
    <w:rsid w:val="00E826E4"/>
    <w:rsid w:val="00E832D7"/>
    <w:rsid w:val="00E83B30"/>
    <w:rsid w:val="00E83EDB"/>
    <w:rsid w:val="00E8433D"/>
    <w:rsid w:val="00E844D0"/>
    <w:rsid w:val="00E8477C"/>
    <w:rsid w:val="00E84D46"/>
    <w:rsid w:val="00E85325"/>
    <w:rsid w:val="00E858AF"/>
    <w:rsid w:val="00E858B8"/>
    <w:rsid w:val="00E85A76"/>
    <w:rsid w:val="00E863DB"/>
    <w:rsid w:val="00E87775"/>
    <w:rsid w:val="00E87A6D"/>
    <w:rsid w:val="00E9069F"/>
    <w:rsid w:val="00E90A9C"/>
    <w:rsid w:val="00E915FF"/>
    <w:rsid w:val="00E91924"/>
    <w:rsid w:val="00E91BD0"/>
    <w:rsid w:val="00E9282D"/>
    <w:rsid w:val="00E92CDE"/>
    <w:rsid w:val="00E9315C"/>
    <w:rsid w:val="00E932CD"/>
    <w:rsid w:val="00E93495"/>
    <w:rsid w:val="00E93CFD"/>
    <w:rsid w:val="00E945B0"/>
    <w:rsid w:val="00E95411"/>
    <w:rsid w:val="00E9542C"/>
    <w:rsid w:val="00E95A75"/>
    <w:rsid w:val="00E95AB3"/>
    <w:rsid w:val="00E95E43"/>
    <w:rsid w:val="00E96AF9"/>
    <w:rsid w:val="00E96D6B"/>
    <w:rsid w:val="00E97CD5"/>
    <w:rsid w:val="00E97D86"/>
    <w:rsid w:val="00EA0005"/>
    <w:rsid w:val="00EA001F"/>
    <w:rsid w:val="00EA00F6"/>
    <w:rsid w:val="00EA1348"/>
    <w:rsid w:val="00EA136F"/>
    <w:rsid w:val="00EA26C1"/>
    <w:rsid w:val="00EA31E4"/>
    <w:rsid w:val="00EA39BD"/>
    <w:rsid w:val="00EA3A6D"/>
    <w:rsid w:val="00EA440F"/>
    <w:rsid w:val="00EA4B85"/>
    <w:rsid w:val="00EA4DED"/>
    <w:rsid w:val="00EA529E"/>
    <w:rsid w:val="00EA5641"/>
    <w:rsid w:val="00EA5C54"/>
    <w:rsid w:val="00EA6BBB"/>
    <w:rsid w:val="00EA6CB2"/>
    <w:rsid w:val="00EA7621"/>
    <w:rsid w:val="00EA7B76"/>
    <w:rsid w:val="00EA7E0C"/>
    <w:rsid w:val="00EA7EF9"/>
    <w:rsid w:val="00EA7F5D"/>
    <w:rsid w:val="00EB02A7"/>
    <w:rsid w:val="00EB02D6"/>
    <w:rsid w:val="00EB1057"/>
    <w:rsid w:val="00EB1466"/>
    <w:rsid w:val="00EB1562"/>
    <w:rsid w:val="00EB15F7"/>
    <w:rsid w:val="00EB1AC6"/>
    <w:rsid w:val="00EB1CD0"/>
    <w:rsid w:val="00EB2230"/>
    <w:rsid w:val="00EB2982"/>
    <w:rsid w:val="00EB2B3A"/>
    <w:rsid w:val="00EB2D9F"/>
    <w:rsid w:val="00EB2F35"/>
    <w:rsid w:val="00EB34DC"/>
    <w:rsid w:val="00EB3DEE"/>
    <w:rsid w:val="00EB4059"/>
    <w:rsid w:val="00EB41F9"/>
    <w:rsid w:val="00EB4590"/>
    <w:rsid w:val="00EB4A92"/>
    <w:rsid w:val="00EB4DE0"/>
    <w:rsid w:val="00EB4ECB"/>
    <w:rsid w:val="00EB5181"/>
    <w:rsid w:val="00EB558F"/>
    <w:rsid w:val="00EB576C"/>
    <w:rsid w:val="00EB5B38"/>
    <w:rsid w:val="00EB5B65"/>
    <w:rsid w:val="00EB64C0"/>
    <w:rsid w:val="00EB784D"/>
    <w:rsid w:val="00EC0132"/>
    <w:rsid w:val="00EC0166"/>
    <w:rsid w:val="00EC082D"/>
    <w:rsid w:val="00EC1064"/>
    <w:rsid w:val="00EC119D"/>
    <w:rsid w:val="00EC2D26"/>
    <w:rsid w:val="00EC3264"/>
    <w:rsid w:val="00EC3724"/>
    <w:rsid w:val="00EC3F7F"/>
    <w:rsid w:val="00EC41EF"/>
    <w:rsid w:val="00EC4C44"/>
    <w:rsid w:val="00EC5019"/>
    <w:rsid w:val="00EC5096"/>
    <w:rsid w:val="00EC6139"/>
    <w:rsid w:val="00EC62E1"/>
    <w:rsid w:val="00EC703B"/>
    <w:rsid w:val="00EC7044"/>
    <w:rsid w:val="00EC70B0"/>
    <w:rsid w:val="00EC713F"/>
    <w:rsid w:val="00EC72A1"/>
    <w:rsid w:val="00EC7B9D"/>
    <w:rsid w:val="00ED111F"/>
    <w:rsid w:val="00ED117C"/>
    <w:rsid w:val="00ED14EB"/>
    <w:rsid w:val="00ED3082"/>
    <w:rsid w:val="00ED30DA"/>
    <w:rsid w:val="00ED3BEB"/>
    <w:rsid w:val="00ED4073"/>
    <w:rsid w:val="00ED41BC"/>
    <w:rsid w:val="00ED4A6B"/>
    <w:rsid w:val="00ED5004"/>
    <w:rsid w:val="00ED54DE"/>
    <w:rsid w:val="00ED62DF"/>
    <w:rsid w:val="00ED6655"/>
    <w:rsid w:val="00ED67E2"/>
    <w:rsid w:val="00ED6CE7"/>
    <w:rsid w:val="00ED6DB9"/>
    <w:rsid w:val="00ED722D"/>
    <w:rsid w:val="00ED78FA"/>
    <w:rsid w:val="00EE0576"/>
    <w:rsid w:val="00EE09E0"/>
    <w:rsid w:val="00EE0CC9"/>
    <w:rsid w:val="00EE0D5D"/>
    <w:rsid w:val="00EE1293"/>
    <w:rsid w:val="00EE18F0"/>
    <w:rsid w:val="00EE21E8"/>
    <w:rsid w:val="00EE2785"/>
    <w:rsid w:val="00EE28FE"/>
    <w:rsid w:val="00EE2BD0"/>
    <w:rsid w:val="00EE3AD5"/>
    <w:rsid w:val="00EE45F9"/>
    <w:rsid w:val="00EE46BD"/>
    <w:rsid w:val="00EE5021"/>
    <w:rsid w:val="00EE5674"/>
    <w:rsid w:val="00EE5B2A"/>
    <w:rsid w:val="00EE630B"/>
    <w:rsid w:val="00EE6C34"/>
    <w:rsid w:val="00EE7CB0"/>
    <w:rsid w:val="00EE7EC0"/>
    <w:rsid w:val="00EF00A0"/>
    <w:rsid w:val="00EF0AF1"/>
    <w:rsid w:val="00EF0B28"/>
    <w:rsid w:val="00EF0D33"/>
    <w:rsid w:val="00EF0F32"/>
    <w:rsid w:val="00EF1D6B"/>
    <w:rsid w:val="00EF27C3"/>
    <w:rsid w:val="00EF2963"/>
    <w:rsid w:val="00EF2AA8"/>
    <w:rsid w:val="00EF2C8A"/>
    <w:rsid w:val="00EF3775"/>
    <w:rsid w:val="00EF395A"/>
    <w:rsid w:val="00EF3A08"/>
    <w:rsid w:val="00EF4CE0"/>
    <w:rsid w:val="00EF574B"/>
    <w:rsid w:val="00EF5C7A"/>
    <w:rsid w:val="00EF5EC0"/>
    <w:rsid w:val="00EF6456"/>
    <w:rsid w:val="00EF6A5A"/>
    <w:rsid w:val="00EF6B83"/>
    <w:rsid w:val="00EF6D02"/>
    <w:rsid w:val="00EF6D62"/>
    <w:rsid w:val="00EF72CC"/>
    <w:rsid w:val="00EF7E52"/>
    <w:rsid w:val="00EF7E93"/>
    <w:rsid w:val="00F0001D"/>
    <w:rsid w:val="00F0020A"/>
    <w:rsid w:val="00F00370"/>
    <w:rsid w:val="00F0037F"/>
    <w:rsid w:val="00F00724"/>
    <w:rsid w:val="00F00BB0"/>
    <w:rsid w:val="00F010E0"/>
    <w:rsid w:val="00F0111E"/>
    <w:rsid w:val="00F037E5"/>
    <w:rsid w:val="00F038BE"/>
    <w:rsid w:val="00F03945"/>
    <w:rsid w:val="00F03D1A"/>
    <w:rsid w:val="00F045F6"/>
    <w:rsid w:val="00F05333"/>
    <w:rsid w:val="00F056FB"/>
    <w:rsid w:val="00F05853"/>
    <w:rsid w:val="00F06174"/>
    <w:rsid w:val="00F06990"/>
    <w:rsid w:val="00F06A43"/>
    <w:rsid w:val="00F06D9D"/>
    <w:rsid w:val="00F06DE1"/>
    <w:rsid w:val="00F07CBF"/>
    <w:rsid w:val="00F07CF1"/>
    <w:rsid w:val="00F07DCD"/>
    <w:rsid w:val="00F1048E"/>
    <w:rsid w:val="00F10C3A"/>
    <w:rsid w:val="00F1157A"/>
    <w:rsid w:val="00F12813"/>
    <w:rsid w:val="00F12A8B"/>
    <w:rsid w:val="00F12AFF"/>
    <w:rsid w:val="00F12D06"/>
    <w:rsid w:val="00F1321C"/>
    <w:rsid w:val="00F14152"/>
    <w:rsid w:val="00F14360"/>
    <w:rsid w:val="00F14EBE"/>
    <w:rsid w:val="00F155AA"/>
    <w:rsid w:val="00F157E8"/>
    <w:rsid w:val="00F15F23"/>
    <w:rsid w:val="00F16944"/>
    <w:rsid w:val="00F16B5C"/>
    <w:rsid w:val="00F1718B"/>
    <w:rsid w:val="00F1785E"/>
    <w:rsid w:val="00F20252"/>
    <w:rsid w:val="00F20A07"/>
    <w:rsid w:val="00F20C68"/>
    <w:rsid w:val="00F21491"/>
    <w:rsid w:val="00F21906"/>
    <w:rsid w:val="00F2199F"/>
    <w:rsid w:val="00F225EE"/>
    <w:rsid w:val="00F22C35"/>
    <w:rsid w:val="00F22D3E"/>
    <w:rsid w:val="00F230F3"/>
    <w:rsid w:val="00F2322B"/>
    <w:rsid w:val="00F23283"/>
    <w:rsid w:val="00F236E2"/>
    <w:rsid w:val="00F23CDF"/>
    <w:rsid w:val="00F23CEE"/>
    <w:rsid w:val="00F247DD"/>
    <w:rsid w:val="00F248CC"/>
    <w:rsid w:val="00F25F35"/>
    <w:rsid w:val="00F2608F"/>
    <w:rsid w:val="00F2656B"/>
    <w:rsid w:val="00F265B6"/>
    <w:rsid w:val="00F26925"/>
    <w:rsid w:val="00F26984"/>
    <w:rsid w:val="00F2740F"/>
    <w:rsid w:val="00F3023D"/>
    <w:rsid w:val="00F3047F"/>
    <w:rsid w:val="00F309D2"/>
    <w:rsid w:val="00F3132E"/>
    <w:rsid w:val="00F3175B"/>
    <w:rsid w:val="00F31E22"/>
    <w:rsid w:val="00F31EE0"/>
    <w:rsid w:val="00F3389E"/>
    <w:rsid w:val="00F339C0"/>
    <w:rsid w:val="00F33AD9"/>
    <w:rsid w:val="00F3506B"/>
    <w:rsid w:val="00F36092"/>
    <w:rsid w:val="00F36110"/>
    <w:rsid w:val="00F363A3"/>
    <w:rsid w:val="00F365CF"/>
    <w:rsid w:val="00F36B32"/>
    <w:rsid w:val="00F36BD6"/>
    <w:rsid w:val="00F36C7C"/>
    <w:rsid w:val="00F36FFA"/>
    <w:rsid w:val="00F3739C"/>
    <w:rsid w:val="00F3767F"/>
    <w:rsid w:val="00F401E1"/>
    <w:rsid w:val="00F40513"/>
    <w:rsid w:val="00F41233"/>
    <w:rsid w:val="00F41A74"/>
    <w:rsid w:val="00F41AC5"/>
    <w:rsid w:val="00F41E8E"/>
    <w:rsid w:val="00F42269"/>
    <w:rsid w:val="00F42D97"/>
    <w:rsid w:val="00F43167"/>
    <w:rsid w:val="00F438E4"/>
    <w:rsid w:val="00F4422C"/>
    <w:rsid w:val="00F443DD"/>
    <w:rsid w:val="00F44A6B"/>
    <w:rsid w:val="00F44C73"/>
    <w:rsid w:val="00F44F62"/>
    <w:rsid w:val="00F45722"/>
    <w:rsid w:val="00F46723"/>
    <w:rsid w:val="00F46EFA"/>
    <w:rsid w:val="00F511B8"/>
    <w:rsid w:val="00F511C3"/>
    <w:rsid w:val="00F5157F"/>
    <w:rsid w:val="00F516B6"/>
    <w:rsid w:val="00F51B37"/>
    <w:rsid w:val="00F51D72"/>
    <w:rsid w:val="00F5205C"/>
    <w:rsid w:val="00F522EF"/>
    <w:rsid w:val="00F523F8"/>
    <w:rsid w:val="00F528BD"/>
    <w:rsid w:val="00F53BA1"/>
    <w:rsid w:val="00F5465A"/>
    <w:rsid w:val="00F549DA"/>
    <w:rsid w:val="00F54BC5"/>
    <w:rsid w:val="00F54F89"/>
    <w:rsid w:val="00F5643C"/>
    <w:rsid w:val="00F57690"/>
    <w:rsid w:val="00F57F30"/>
    <w:rsid w:val="00F603F7"/>
    <w:rsid w:val="00F6098A"/>
    <w:rsid w:val="00F60DA6"/>
    <w:rsid w:val="00F6112C"/>
    <w:rsid w:val="00F61F33"/>
    <w:rsid w:val="00F623B3"/>
    <w:rsid w:val="00F624C5"/>
    <w:rsid w:val="00F627DA"/>
    <w:rsid w:val="00F62D32"/>
    <w:rsid w:val="00F640E6"/>
    <w:rsid w:val="00F6495A"/>
    <w:rsid w:val="00F64F35"/>
    <w:rsid w:val="00F650B8"/>
    <w:rsid w:val="00F659A4"/>
    <w:rsid w:val="00F663FD"/>
    <w:rsid w:val="00F66453"/>
    <w:rsid w:val="00F665B6"/>
    <w:rsid w:val="00F6698B"/>
    <w:rsid w:val="00F70800"/>
    <w:rsid w:val="00F708E2"/>
    <w:rsid w:val="00F71359"/>
    <w:rsid w:val="00F716F0"/>
    <w:rsid w:val="00F71BC3"/>
    <w:rsid w:val="00F71C05"/>
    <w:rsid w:val="00F71CFD"/>
    <w:rsid w:val="00F722AE"/>
    <w:rsid w:val="00F723B9"/>
    <w:rsid w:val="00F72862"/>
    <w:rsid w:val="00F728A9"/>
    <w:rsid w:val="00F7298D"/>
    <w:rsid w:val="00F73A32"/>
    <w:rsid w:val="00F73AE1"/>
    <w:rsid w:val="00F73E9C"/>
    <w:rsid w:val="00F7408E"/>
    <w:rsid w:val="00F741DE"/>
    <w:rsid w:val="00F74508"/>
    <w:rsid w:val="00F74AD3"/>
    <w:rsid w:val="00F753E5"/>
    <w:rsid w:val="00F757A9"/>
    <w:rsid w:val="00F763E2"/>
    <w:rsid w:val="00F76A0F"/>
    <w:rsid w:val="00F76EE5"/>
    <w:rsid w:val="00F77805"/>
    <w:rsid w:val="00F77982"/>
    <w:rsid w:val="00F80500"/>
    <w:rsid w:val="00F813F6"/>
    <w:rsid w:val="00F81F75"/>
    <w:rsid w:val="00F828E9"/>
    <w:rsid w:val="00F829FD"/>
    <w:rsid w:val="00F82B01"/>
    <w:rsid w:val="00F8321F"/>
    <w:rsid w:val="00F83F6B"/>
    <w:rsid w:val="00F848CC"/>
    <w:rsid w:val="00F84C9F"/>
    <w:rsid w:val="00F84FC2"/>
    <w:rsid w:val="00F852D2"/>
    <w:rsid w:val="00F85919"/>
    <w:rsid w:val="00F85D3E"/>
    <w:rsid w:val="00F8731A"/>
    <w:rsid w:val="00F904B2"/>
    <w:rsid w:val="00F905F0"/>
    <w:rsid w:val="00F9061C"/>
    <w:rsid w:val="00F915F2"/>
    <w:rsid w:val="00F91B50"/>
    <w:rsid w:val="00F921EA"/>
    <w:rsid w:val="00F941E1"/>
    <w:rsid w:val="00F957B6"/>
    <w:rsid w:val="00F9583E"/>
    <w:rsid w:val="00F96300"/>
    <w:rsid w:val="00F96528"/>
    <w:rsid w:val="00F96AEA"/>
    <w:rsid w:val="00F96D49"/>
    <w:rsid w:val="00F96DC9"/>
    <w:rsid w:val="00F9753D"/>
    <w:rsid w:val="00FA0EA7"/>
    <w:rsid w:val="00FA0FBA"/>
    <w:rsid w:val="00FA1AE4"/>
    <w:rsid w:val="00FA1E55"/>
    <w:rsid w:val="00FA1F76"/>
    <w:rsid w:val="00FA2FFF"/>
    <w:rsid w:val="00FA30C3"/>
    <w:rsid w:val="00FA3557"/>
    <w:rsid w:val="00FA382F"/>
    <w:rsid w:val="00FA3D94"/>
    <w:rsid w:val="00FA43E1"/>
    <w:rsid w:val="00FA4677"/>
    <w:rsid w:val="00FA49AC"/>
    <w:rsid w:val="00FA4AFD"/>
    <w:rsid w:val="00FA559A"/>
    <w:rsid w:val="00FA59A5"/>
    <w:rsid w:val="00FA5EA5"/>
    <w:rsid w:val="00FA626F"/>
    <w:rsid w:val="00FA6278"/>
    <w:rsid w:val="00FA63CC"/>
    <w:rsid w:val="00FA6814"/>
    <w:rsid w:val="00FA6C73"/>
    <w:rsid w:val="00FA706C"/>
    <w:rsid w:val="00FA7832"/>
    <w:rsid w:val="00FB0B7F"/>
    <w:rsid w:val="00FB0C90"/>
    <w:rsid w:val="00FB0FCB"/>
    <w:rsid w:val="00FB100D"/>
    <w:rsid w:val="00FB147C"/>
    <w:rsid w:val="00FB1AB4"/>
    <w:rsid w:val="00FB1EB7"/>
    <w:rsid w:val="00FB32CB"/>
    <w:rsid w:val="00FB3505"/>
    <w:rsid w:val="00FB4081"/>
    <w:rsid w:val="00FB40F2"/>
    <w:rsid w:val="00FB470E"/>
    <w:rsid w:val="00FB53BA"/>
    <w:rsid w:val="00FB55CC"/>
    <w:rsid w:val="00FB55FD"/>
    <w:rsid w:val="00FB5D6A"/>
    <w:rsid w:val="00FB5DD1"/>
    <w:rsid w:val="00FB7247"/>
    <w:rsid w:val="00FB7548"/>
    <w:rsid w:val="00FC1570"/>
    <w:rsid w:val="00FC15C6"/>
    <w:rsid w:val="00FC1641"/>
    <w:rsid w:val="00FC2CAA"/>
    <w:rsid w:val="00FC2CBE"/>
    <w:rsid w:val="00FC2CF3"/>
    <w:rsid w:val="00FC2E2C"/>
    <w:rsid w:val="00FC3047"/>
    <w:rsid w:val="00FC31B9"/>
    <w:rsid w:val="00FC55DF"/>
    <w:rsid w:val="00FC618F"/>
    <w:rsid w:val="00FC63B6"/>
    <w:rsid w:val="00FC63F5"/>
    <w:rsid w:val="00FC675B"/>
    <w:rsid w:val="00FC69F6"/>
    <w:rsid w:val="00FC6E82"/>
    <w:rsid w:val="00FC6E89"/>
    <w:rsid w:val="00FC712D"/>
    <w:rsid w:val="00FC7172"/>
    <w:rsid w:val="00FC763D"/>
    <w:rsid w:val="00FC78B1"/>
    <w:rsid w:val="00FD08C0"/>
    <w:rsid w:val="00FD1151"/>
    <w:rsid w:val="00FD1CCE"/>
    <w:rsid w:val="00FD2217"/>
    <w:rsid w:val="00FD2A36"/>
    <w:rsid w:val="00FD3296"/>
    <w:rsid w:val="00FD3524"/>
    <w:rsid w:val="00FD3576"/>
    <w:rsid w:val="00FD3745"/>
    <w:rsid w:val="00FD6061"/>
    <w:rsid w:val="00FD646E"/>
    <w:rsid w:val="00FD72AA"/>
    <w:rsid w:val="00FD7772"/>
    <w:rsid w:val="00FD7AA5"/>
    <w:rsid w:val="00FD7D35"/>
    <w:rsid w:val="00FD7FF5"/>
    <w:rsid w:val="00FE0827"/>
    <w:rsid w:val="00FE1F9F"/>
    <w:rsid w:val="00FE1FCC"/>
    <w:rsid w:val="00FE26DA"/>
    <w:rsid w:val="00FE27F7"/>
    <w:rsid w:val="00FE3109"/>
    <w:rsid w:val="00FE3663"/>
    <w:rsid w:val="00FE4973"/>
    <w:rsid w:val="00FE543D"/>
    <w:rsid w:val="00FE6088"/>
    <w:rsid w:val="00FE6145"/>
    <w:rsid w:val="00FE6704"/>
    <w:rsid w:val="00FF1A23"/>
    <w:rsid w:val="00FF2A6D"/>
    <w:rsid w:val="00FF349D"/>
    <w:rsid w:val="00FF3615"/>
    <w:rsid w:val="00FF3956"/>
    <w:rsid w:val="00FF3C4C"/>
    <w:rsid w:val="00FF3FE5"/>
    <w:rsid w:val="00FF4055"/>
    <w:rsid w:val="00FF48DA"/>
    <w:rsid w:val="00FF53AD"/>
    <w:rsid w:val="00FF589D"/>
    <w:rsid w:val="00FF5C63"/>
    <w:rsid w:val="00FF60DA"/>
    <w:rsid w:val="00FF62FE"/>
    <w:rsid w:val="00FF64F3"/>
    <w:rsid w:val="00FF6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9F5017A"/>
  <w15:docId w15:val="{EED9CC95-22B7-4AC1-B351-7CE3605B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F6"/>
    <w:pPr>
      <w:spacing w:before="0" w:after="0"/>
      <w:ind w:left="0"/>
    </w:pPr>
    <w:rPr>
      <w:rFonts w:ascii="Times New Roman" w:eastAsia="Times New Roman" w:hAnsi="Times New Roman" w:cs="Times New Roman"/>
      <w:sz w:val="24"/>
      <w:szCs w:val="24"/>
      <w:lang w:eastAsia="ru-RU"/>
    </w:rPr>
  </w:style>
  <w:style w:type="paragraph" w:styleId="1">
    <w:name w:val="heading 1"/>
    <w:basedOn w:val="a"/>
    <w:next w:val="a"/>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
    <w:name w:val="heading 2"/>
    <w:basedOn w:val="a"/>
    <w:next w:val="a0"/>
    <w:link w:val="20"/>
    <w:qFormat/>
    <w:rsid w:val="00125694"/>
    <w:pPr>
      <w:keepNext/>
      <w:suppressAutoHyphens/>
      <w:spacing w:before="240" w:after="240"/>
      <w:jc w:val="center"/>
      <w:outlineLvl w:val="1"/>
    </w:pPr>
    <w:rPr>
      <w:rFonts w:cs="Arial"/>
      <w:b/>
      <w:bCs/>
      <w:i/>
      <w:iCs/>
      <w:szCs w:val="28"/>
    </w:rPr>
  </w:style>
  <w:style w:type="paragraph" w:styleId="3">
    <w:name w:val="heading 3"/>
    <w:aliases w:val="OG Heading 3"/>
    <w:basedOn w:val="a"/>
    <w:next w:val="a"/>
    <w:link w:val="30"/>
    <w:uiPriority w:val="99"/>
    <w:qFormat/>
    <w:rsid w:val="00125694"/>
    <w:pPr>
      <w:keepNext/>
      <w:suppressAutoHyphens/>
      <w:spacing w:before="240" w:after="240"/>
      <w:jc w:val="center"/>
      <w:outlineLvl w:val="2"/>
    </w:pPr>
    <w:rPr>
      <w:rFonts w:cs="Arial"/>
      <w:bCs/>
      <w:i/>
      <w:szCs w:val="26"/>
    </w:rPr>
  </w:style>
  <w:style w:type="paragraph" w:styleId="4">
    <w:name w:val="heading 4"/>
    <w:basedOn w:val="a"/>
    <w:next w:val="a"/>
    <w:link w:val="40"/>
    <w:unhideWhenUsed/>
    <w:qFormat/>
    <w:rsid w:val="00B20883"/>
    <w:pPr>
      <w:keepNext/>
      <w:spacing w:before="240" w:after="240"/>
      <w:jc w:val="center"/>
      <w:outlineLvl w:val="3"/>
    </w:pPr>
    <w:rPr>
      <w:bCs/>
      <w:sz w:val="28"/>
      <w:szCs w:val="28"/>
      <w:u w:val="single"/>
    </w:rPr>
  </w:style>
  <w:style w:type="paragraph" w:styleId="5">
    <w:name w:val="heading 5"/>
    <w:basedOn w:val="a"/>
    <w:next w:val="a"/>
    <w:link w:val="50"/>
    <w:uiPriority w:val="9"/>
    <w:qFormat/>
    <w:rsid w:val="00B20883"/>
    <w:pPr>
      <w:spacing w:before="240" w:after="60"/>
      <w:outlineLvl w:val="4"/>
    </w:pPr>
    <w:rPr>
      <w:rFonts w:ascii="Calibri" w:hAnsi="Calibri"/>
      <w:b/>
      <w:bCs/>
      <w:i/>
      <w:iCs/>
      <w:sz w:val="26"/>
      <w:szCs w:val="26"/>
      <w:lang w:eastAsia="en-US"/>
    </w:rPr>
  </w:style>
  <w:style w:type="paragraph" w:styleId="7">
    <w:name w:val="heading 7"/>
    <w:basedOn w:val="a"/>
    <w:next w:val="a"/>
    <w:link w:val="70"/>
    <w:uiPriority w:val="9"/>
    <w:qFormat/>
    <w:rsid w:val="00B20883"/>
    <w:pPr>
      <w:spacing w:before="240" w:after="60"/>
      <w:outlineLvl w:val="6"/>
    </w:pPr>
    <w:rPr>
      <w:rFonts w:ascii="Calibri" w:hAnsi="Calibri"/>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25694"/>
    <w:rPr>
      <w:rFonts w:ascii="Times New Roman" w:eastAsiaTheme="majorEastAsia" w:hAnsi="Times New Roman" w:cstheme="majorBidi"/>
      <w:b/>
      <w:bCs/>
      <w:caps/>
      <w:sz w:val="24"/>
      <w:szCs w:val="28"/>
      <w:lang w:eastAsia="ru-RU"/>
    </w:rPr>
  </w:style>
  <w:style w:type="paragraph" w:customStyle="1" w:styleId="a0">
    <w:name w:val="Обычный текст"/>
    <w:basedOn w:val="a"/>
    <w:link w:val="a4"/>
    <w:qFormat/>
    <w:rsid w:val="00734DB8"/>
    <w:pPr>
      <w:ind w:firstLine="709"/>
    </w:pPr>
    <w:rPr>
      <w:lang w:val="en-US" w:eastAsia="ar-SA" w:bidi="en-US"/>
    </w:rPr>
  </w:style>
  <w:style w:type="character" w:customStyle="1" w:styleId="20">
    <w:name w:val="Заголовок 2 Знак"/>
    <w:basedOn w:val="a1"/>
    <w:link w:val="2"/>
    <w:rsid w:val="00125694"/>
    <w:rPr>
      <w:rFonts w:ascii="Times New Roman" w:eastAsia="Times New Roman" w:hAnsi="Times New Roman" w:cs="Arial"/>
      <w:b/>
      <w:bCs/>
      <w:i/>
      <w:iCs/>
      <w:sz w:val="24"/>
      <w:szCs w:val="28"/>
      <w:lang w:eastAsia="ru-RU"/>
    </w:rPr>
  </w:style>
  <w:style w:type="character" w:customStyle="1" w:styleId="30">
    <w:name w:val="Заголовок 3 Знак"/>
    <w:aliases w:val="OG Heading 3 Знак"/>
    <w:basedOn w:val="a1"/>
    <w:link w:val="3"/>
    <w:uiPriority w:val="99"/>
    <w:rsid w:val="00125694"/>
    <w:rPr>
      <w:rFonts w:ascii="Times New Roman" w:eastAsia="Times New Roman" w:hAnsi="Times New Roman" w:cs="Arial"/>
      <w:bCs/>
      <w:i/>
      <w:sz w:val="24"/>
      <w:szCs w:val="26"/>
      <w:lang w:eastAsia="ru-RU"/>
    </w:rPr>
  </w:style>
  <w:style w:type="character" w:customStyle="1" w:styleId="40">
    <w:name w:val="Заголовок 4 Знак"/>
    <w:basedOn w:val="a1"/>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1"/>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1"/>
    <w:link w:val="7"/>
    <w:uiPriority w:val="9"/>
    <w:rsid w:val="00B20883"/>
    <w:rPr>
      <w:rFonts w:ascii="Calibri" w:eastAsia="Times New Roman" w:hAnsi="Calibri" w:cs="Times New Roman"/>
      <w:sz w:val="24"/>
      <w:szCs w:val="24"/>
    </w:rPr>
  </w:style>
  <w:style w:type="character" w:styleId="a5">
    <w:name w:val="Hyperlink"/>
    <w:basedOn w:val="a1"/>
    <w:uiPriority w:val="99"/>
    <w:unhideWhenUsed/>
    <w:rsid w:val="00B20883"/>
    <w:rPr>
      <w:color w:val="0000FF"/>
      <w:u w:val="single"/>
    </w:rPr>
  </w:style>
  <w:style w:type="paragraph" w:customStyle="1" w:styleId="a6">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
    <w:rsid w:val="00B20883"/>
    <w:pPr>
      <w:spacing w:before="150" w:after="30"/>
      <w:jc w:val="center"/>
    </w:pPr>
    <w:rPr>
      <w:b/>
      <w:bCs/>
      <w:sz w:val="18"/>
      <w:szCs w:val="18"/>
    </w:rPr>
  </w:style>
  <w:style w:type="paragraph" w:styleId="a7">
    <w:name w:val="No Spacing"/>
    <w:aliases w:val="с интервалом,Без интервала1,No Spacing1,No Spacing"/>
    <w:basedOn w:val="a"/>
    <w:link w:val="a8"/>
    <w:uiPriority w:val="99"/>
    <w:qFormat/>
    <w:rsid w:val="00B20883"/>
    <w:rPr>
      <w:rFonts w:eastAsia="Calibri"/>
      <w:lang w:eastAsia="en-US"/>
    </w:rPr>
  </w:style>
  <w:style w:type="character" w:customStyle="1" w:styleId="a8">
    <w:name w:val="Без интервала Знак"/>
    <w:aliases w:val="с интервалом Знак,Без интервала1 Знак,No Spacing1 Знак,No Spacing Знак"/>
    <w:basedOn w:val="a1"/>
    <w:link w:val="a7"/>
    <w:uiPriority w:val="99"/>
    <w:rsid w:val="00B20883"/>
    <w:rPr>
      <w:rFonts w:ascii="Times New Roman" w:eastAsia="Calibri" w:hAnsi="Times New Roman" w:cs="Times New Roman"/>
    </w:rPr>
  </w:style>
  <w:style w:type="paragraph" w:styleId="a9">
    <w:name w:val="Balloon Text"/>
    <w:basedOn w:val="a"/>
    <w:link w:val="aa"/>
    <w:uiPriority w:val="99"/>
    <w:unhideWhenUsed/>
    <w:rsid w:val="00B20883"/>
    <w:rPr>
      <w:rFonts w:ascii="Tahoma" w:hAnsi="Tahoma" w:cs="Tahoma"/>
      <w:sz w:val="16"/>
      <w:szCs w:val="16"/>
    </w:rPr>
  </w:style>
  <w:style w:type="character" w:customStyle="1" w:styleId="aa">
    <w:name w:val="Текст выноски Знак"/>
    <w:basedOn w:val="a1"/>
    <w:link w:val="a9"/>
    <w:uiPriority w:val="99"/>
    <w:rsid w:val="00B20883"/>
    <w:rPr>
      <w:rFonts w:ascii="Tahoma" w:eastAsiaTheme="minorEastAsia" w:hAnsi="Tahoma" w:cs="Tahoma"/>
      <w:sz w:val="16"/>
      <w:szCs w:val="16"/>
      <w:lang w:eastAsia="ru-RU"/>
    </w:rPr>
  </w:style>
  <w:style w:type="paragraph" w:styleId="ab">
    <w:name w:val="Normal (Web)"/>
    <w:aliases w:val="Обычный (Web)1,Обычный (веб) Знак Знак,Обычный (Web) Знак Знак Знак"/>
    <w:basedOn w:val="a"/>
    <w:link w:val="ac"/>
    <w:uiPriority w:val="99"/>
    <w:unhideWhenUsed/>
    <w:rsid w:val="00B20883"/>
  </w:style>
  <w:style w:type="character" w:customStyle="1" w:styleId="ac">
    <w:name w:val="Обычный (веб) Знак"/>
    <w:aliases w:val="Обычный (Web)1 Знак,Обычный (веб) Знак Знак Знак,Обычный (Web) Знак Знак Знак Знак"/>
    <w:link w:val="ab"/>
    <w:uiPriority w:val="99"/>
    <w:rsid w:val="00B20883"/>
    <w:rPr>
      <w:rFonts w:ascii="Times New Roman" w:eastAsia="Times New Roman" w:hAnsi="Times New Roman" w:cs="Times New Roman"/>
      <w:sz w:val="24"/>
      <w:szCs w:val="24"/>
      <w:lang w:eastAsia="ru-RU"/>
    </w:rPr>
  </w:style>
  <w:style w:type="table" w:styleId="ad">
    <w:name w:val="Table Grid"/>
    <w:aliases w:val="Table Grid Report"/>
    <w:basedOn w:val="a2"/>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qFormat/>
    <w:rsid w:val="002A3784"/>
    <w:pPr>
      <w:tabs>
        <w:tab w:val="right" w:leader="dot" w:pos="9344"/>
      </w:tabs>
      <w:spacing w:before="60" w:after="60"/>
      <w:jc w:val="left"/>
    </w:pPr>
    <w:rPr>
      <w:rFonts w:eastAsia="Calibri"/>
      <w:b/>
      <w:bCs/>
      <w:szCs w:val="32"/>
      <w:lang w:eastAsia="en-US"/>
    </w:rPr>
  </w:style>
  <w:style w:type="paragraph" w:styleId="ae">
    <w:name w:val="TOC Heading"/>
    <w:basedOn w:val="1"/>
    <w:next w:val="a"/>
    <w:uiPriority w:val="39"/>
    <w:qFormat/>
    <w:rsid w:val="00B20883"/>
    <w:pPr>
      <w:outlineLvl w:val="9"/>
    </w:pPr>
    <w:rPr>
      <w:rFonts w:ascii="Cambria" w:eastAsia="Times New Roman" w:hAnsi="Cambria" w:cs="Times New Roman"/>
      <w:color w:val="365F91"/>
      <w:lang w:eastAsia="en-US"/>
    </w:rPr>
  </w:style>
  <w:style w:type="paragraph" w:styleId="21">
    <w:name w:val="toc 2"/>
    <w:basedOn w:val="a"/>
    <w:next w:val="a"/>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1">
    <w:name w:val="toc 3"/>
    <w:basedOn w:val="a"/>
    <w:next w:val="a"/>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
    <w:name w:val="Body Text First Indent"/>
    <w:basedOn w:val="a"/>
    <w:link w:val="af0"/>
    <w:semiHidden/>
    <w:unhideWhenUsed/>
    <w:rsid w:val="00734DB8"/>
    <w:pPr>
      <w:spacing w:after="200" w:line="276" w:lineRule="auto"/>
      <w:ind w:firstLine="360"/>
      <w:jc w:val="left"/>
    </w:pPr>
  </w:style>
  <w:style w:type="character" w:customStyle="1" w:styleId="af0">
    <w:name w:val="Красная строка Знак"/>
    <w:basedOn w:val="a1"/>
    <w:link w:val="af"/>
    <w:semiHidden/>
    <w:rsid w:val="00734DB8"/>
    <w:rPr>
      <w:rFonts w:eastAsiaTheme="minorEastAsia"/>
      <w:lang w:eastAsia="ru-RU"/>
    </w:rPr>
  </w:style>
  <w:style w:type="paragraph" w:customStyle="1" w:styleId="0">
    <w:name w:val="КК0"/>
    <w:basedOn w:val="a"/>
    <w:link w:val="00"/>
    <w:qFormat/>
    <w:rsid w:val="00B20883"/>
    <w:pPr>
      <w:ind w:firstLine="709"/>
    </w:pPr>
    <w:rPr>
      <w:sz w:val="26"/>
      <w:szCs w:val="26"/>
    </w:rPr>
  </w:style>
  <w:style w:type="character" w:customStyle="1" w:styleId="00">
    <w:name w:val="КК0 Знак"/>
    <w:basedOn w:val="a1"/>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1"/>
    <w:rsid w:val="00B20883"/>
    <w:rPr>
      <w:rFonts w:ascii="Times New Roman" w:hAnsi="Times New Roman" w:cs="Times New Roman"/>
      <w:sz w:val="16"/>
      <w:szCs w:val="16"/>
    </w:rPr>
  </w:style>
  <w:style w:type="paragraph" w:customStyle="1" w:styleId="32">
    <w:name w:val="Егор3"/>
    <w:basedOn w:val="a6"/>
    <w:rsid w:val="00B20883"/>
    <w:pPr>
      <w:pageBreakBefore w:val="0"/>
      <w:spacing w:before="0" w:after="200" w:line="276" w:lineRule="auto"/>
      <w:ind w:firstLine="851"/>
    </w:pPr>
    <w:rPr>
      <w:rFonts w:eastAsia="Calibri"/>
      <w:b w:val="0"/>
      <w:bCs w:val="0"/>
      <w:i/>
      <w:kern w:val="0"/>
      <w:sz w:val="26"/>
      <w:szCs w:val="22"/>
      <w:lang w:eastAsia="en-US"/>
    </w:rPr>
  </w:style>
  <w:style w:type="paragraph" w:styleId="22">
    <w:name w:val="Body Text 2"/>
    <w:basedOn w:val="a"/>
    <w:link w:val="23"/>
    <w:rsid w:val="00B20883"/>
    <w:pPr>
      <w:spacing w:line="480" w:lineRule="auto"/>
    </w:pPr>
  </w:style>
  <w:style w:type="character" w:customStyle="1" w:styleId="23">
    <w:name w:val="Основной текст 2 Знак"/>
    <w:basedOn w:val="a1"/>
    <w:link w:val="22"/>
    <w:rsid w:val="00B20883"/>
    <w:rPr>
      <w:rFonts w:ascii="Times New Roman" w:eastAsia="Times New Roman" w:hAnsi="Times New Roman" w:cs="Times New Roman"/>
      <w:sz w:val="24"/>
      <w:szCs w:val="24"/>
      <w:lang w:eastAsia="ru-RU"/>
    </w:rPr>
  </w:style>
  <w:style w:type="paragraph" w:styleId="af1">
    <w:name w:val="Body Text Indent"/>
    <w:aliases w:val="Основной текст 1,Нумерованный список !!,Надин стиль"/>
    <w:basedOn w:val="a"/>
    <w:link w:val="af2"/>
    <w:rsid w:val="00B20883"/>
    <w:pPr>
      <w:ind w:left="283"/>
    </w:pPr>
  </w:style>
  <w:style w:type="character" w:customStyle="1" w:styleId="af2">
    <w:name w:val="Основной текст с отступом Знак"/>
    <w:aliases w:val="Основной текст 1 Знак,Нумерованный список !! Знак,Надин стиль Знак"/>
    <w:basedOn w:val="a1"/>
    <w:link w:val="af1"/>
    <w:rsid w:val="00B20883"/>
    <w:rPr>
      <w:rFonts w:ascii="Times New Roman" w:eastAsia="Times New Roman" w:hAnsi="Times New Roman" w:cs="Times New Roman"/>
      <w:sz w:val="24"/>
      <w:szCs w:val="24"/>
      <w:lang w:eastAsia="ru-RU"/>
    </w:rPr>
  </w:style>
  <w:style w:type="paragraph" w:styleId="24">
    <w:name w:val="Body Text Indent 2"/>
    <w:basedOn w:val="a"/>
    <w:link w:val="25"/>
    <w:rsid w:val="00B20883"/>
    <w:pPr>
      <w:spacing w:line="480" w:lineRule="auto"/>
      <w:ind w:left="283"/>
    </w:pPr>
  </w:style>
  <w:style w:type="character" w:customStyle="1" w:styleId="25">
    <w:name w:val="Основной текст с отступом 2 Знак"/>
    <w:basedOn w:val="a1"/>
    <w:link w:val="24"/>
    <w:rsid w:val="00B20883"/>
    <w:rPr>
      <w:rFonts w:ascii="Times New Roman" w:eastAsia="Times New Roman" w:hAnsi="Times New Roman" w:cs="Times New Roman"/>
      <w:sz w:val="24"/>
      <w:szCs w:val="24"/>
      <w:lang w:eastAsia="ru-RU"/>
    </w:rPr>
  </w:style>
  <w:style w:type="paragraph" w:styleId="33">
    <w:name w:val="Body Text 3"/>
    <w:basedOn w:val="a"/>
    <w:link w:val="34"/>
    <w:rsid w:val="00B20883"/>
    <w:rPr>
      <w:sz w:val="16"/>
      <w:szCs w:val="16"/>
    </w:rPr>
  </w:style>
  <w:style w:type="character" w:customStyle="1" w:styleId="34">
    <w:name w:val="Основной текст 3 Знак"/>
    <w:basedOn w:val="a1"/>
    <w:link w:val="33"/>
    <w:rsid w:val="00B20883"/>
    <w:rPr>
      <w:rFonts w:ascii="Times New Roman" w:eastAsia="Times New Roman" w:hAnsi="Times New Roman" w:cs="Times New Roman"/>
      <w:sz w:val="16"/>
      <w:szCs w:val="16"/>
      <w:lang w:eastAsia="ru-RU"/>
    </w:rPr>
  </w:style>
  <w:style w:type="paragraph" w:styleId="af3">
    <w:name w:val="Plain Text"/>
    <w:aliases w:val="Текст1"/>
    <w:basedOn w:val="a"/>
    <w:link w:val="af4"/>
    <w:rsid w:val="00B20883"/>
    <w:rPr>
      <w:rFonts w:ascii="Courier New" w:hAnsi="Courier New"/>
      <w:sz w:val="20"/>
      <w:szCs w:val="20"/>
    </w:rPr>
  </w:style>
  <w:style w:type="character" w:customStyle="1" w:styleId="af4">
    <w:name w:val="Текст Знак"/>
    <w:aliases w:val="Текст1 Знак"/>
    <w:basedOn w:val="a1"/>
    <w:link w:val="af3"/>
    <w:rsid w:val="00B20883"/>
    <w:rPr>
      <w:rFonts w:ascii="Courier New" w:eastAsia="Times New Roman" w:hAnsi="Courier New" w:cs="Times New Roman"/>
      <w:sz w:val="20"/>
      <w:szCs w:val="20"/>
      <w:lang w:eastAsia="ru-RU"/>
    </w:rPr>
  </w:style>
  <w:style w:type="character" w:customStyle="1" w:styleId="FontStyle15">
    <w:name w:val="Font Style15"/>
    <w:basedOn w:val="a1"/>
    <w:rsid w:val="00B20883"/>
    <w:rPr>
      <w:rFonts w:ascii="Times New Roman" w:hAnsi="Times New Roman" w:cs="Times New Roman" w:hint="default"/>
      <w:sz w:val="26"/>
      <w:szCs w:val="26"/>
    </w:rPr>
  </w:style>
  <w:style w:type="paragraph" w:styleId="af5">
    <w:name w:val="header"/>
    <w:basedOn w:val="a"/>
    <w:link w:val="af6"/>
    <w:uiPriority w:val="99"/>
    <w:unhideWhenUsed/>
    <w:rsid w:val="00B20883"/>
    <w:pPr>
      <w:tabs>
        <w:tab w:val="center" w:pos="4677"/>
        <w:tab w:val="right" w:pos="9355"/>
      </w:tabs>
    </w:pPr>
  </w:style>
  <w:style w:type="character" w:customStyle="1" w:styleId="af6">
    <w:name w:val="Верхний колонтитул Знак"/>
    <w:basedOn w:val="a1"/>
    <w:link w:val="af5"/>
    <w:uiPriority w:val="99"/>
    <w:rsid w:val="00B20883"/>
    <w:rPr>
      <w:rFonts w:eastAsiaTheme="minorEastAsia"/>
      <w:lang w:eastAsia="ru-RU"/>
    </w:rPr>
  </w:style>
  <w:style w:type="paragraph" w:styleId="af7">
    <w:name w:val="footer"/>
    <w:basedOn w:val="a"/>
    <w:link w:val="af8"/>
    <w:uiPriority w:val="99"/>
    <w:unhideWhenUsed/>
    <w:rsid w:val="00B20883"/>
    <w:pPr>
      <w:tabs>
        <w:tab w:val="center" w:pos="4677"/>
        <w:tab w:val="right" w:pos="9355"/>
      </w:tabs>
    </w:pPr>
    <w:rPr>
      <w:sz w:val="20"/>
    </w:rPr>
  </w:style>
  <w:style w:type="character" w:customStyle="1" w:styleId="af8">
    <w:name w:val="Нижний колонтитул Знак"/>
    <w:basedOn w:val="a1"/>
    <w:link w:val="af7"/>
    <w:uiPriority w:val="99"/>
    <w:rsid w:val="00B20883"/>
    <w:rPr>
      <w:rFonts w:ascii="Times New Roman" w:eastAsiaTheme="minorEastAsia" w:hAnsi="Times New Roman"/>
      <w:sz w:val="20"/>
      <w:lang w:eastAsia="ru-RU"/>
    </w:rPr>
  </w:style>
  <w:style w:type="paragraph" w:customStyle="1" w:styleId="26">
    <w:name w:val="Знак Знак Знак2 Знак Знак Знак Знак Знак Знак Знак"/>
    <w:basedOn w:val="a"/>
    <w:rsid w:val="00B20883"/>
    <w:rPr>
      <w:rFonts w:ascii="Verdana" w:hAnsi="Verdana" w:cs="Verdana"/>
      <w:sz w:val="20"/>
      <w:szCs w:val="20"/>
      <w:lang w:val="en-US" w:eastAsia="en-US"/>
    </w:rPr>
  </w:style>
  <w:style w:type="paragraph" w:styleId="af9">
    <w:name w:val="caption"/>
    <w:aliases w:val="табл"/>
    <w:basedOn w:val="a"/>
    <w:next w:val="a"/>
    <w:qFormat/>
    <w:rsid w:val="00B20883"/>
    <w:pPr>
      <w:ind w:left="709"/>
      <w:jc w:val="center"/>
    </w:pPr>
    <w:rPr>
      <w:rFonts w:ascii="Calibri" w:eastAsia="Calibri" w:hAnsi="Calibri"/>
      <w:b/>
      <w:bCs/>
      <w:sz w:val="20"/>
      <w:szCs w:val="20"/>
      <w:lang w:eastAsia="en-US"/>
    </w:rPr>
  </w:style>
  <w:style w:type="paragraph" w:styleId="35">
    <w:name w:val="Body Text Indent 3"/>
    <w:basedOn w:val="a"/>
    <w:link w:val="36"/>
    <w:uiPriority w:val="99"/>
    <w:unhideWhenUsed/>
    <w:rsid w:val="00B20883"/>
    <w:pPr>
      <w:ind w:left="283"/>
    </w:pPr>
    <w:rPr>
      <w:rFonts w:ascii="Calibri" w:eastAsia="Calibri" w:hAnsi="Calibri"/>
      <w:sz w:val="16"/>
      <w:szCs w:val="16"/>
      <w:lang w:eastAsia="en-US"/>
    </w:rPr>
  </w:style>
  <w:style w:type="character" w:customStyle="1" w:styleId="36">
    <w:name w:val="Основной текст с отступом 3 Знак"/>
    <w:basedOn w:val="a1"/>
    <w:link w:val="35"/>
    <w:uiPriority w:val="99"/>
    <w:rsid w:val="00B20883"/>
    <w:rPr>
      <w:rFonts w:ascii="Calibri" w:eastAsia="Calibri" w:hAnsi="Calibri" w:cs="Times New Roman"/>
      <w:sz w:val="16"/>
      <w:szCs w:val="16"/>
    </w:rPr>
  </w:style>
  <w:style w:type="character" w:customStyle="1" w:styleId="afa">
    <w:name w:val="Схема документа Знак"/>
    <w:link w:val="afb"/>
    <w:uiPriority w:val="99"/>
    <w:semiHidden/>
    <w:rsid w:val="00B20883"/>
    <w:rPr>
      <w:rFonts w:ascii="Tahoma" w:eastAsia="Calibri" w:hAnsi="Tahoma" w:cs="Tahoma"/>
      <w:sz w:val="20"/>
      <w:szCs w:val="20"/>
      <w:shd w:val="clear" w:color="auto" w:fill="000080"/>
    </w:rPr>
  </w:style>
  <w:style w:type="paragraph" w:styleId="afb">
    <w:name w:val="Document Map"/>
    <w:basedOn w:val="a"/>
    <w:link w:val="afa"/>
    <w:uiPriority w:val="99"/>
    <w:semiHidden/>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1"/>
    <w:uiPriority w:val="99"/>
    <w:semiHidden/>
    <w:rsid w:val="00B20883"/>
    <w:rPr>
      <w:rFonts w:ascii="Tahoma" w:eastAsiaTheme="minorEastAsia" w:hAnsi="Tahoma" w:cs="Tahoma"/>
      <w:sz w:val="16"/>
      <w:szCs w:val="16"/>
      <w:lang w:eastAsia="ru-RU"/>
    </w:rPr>
  </w:style>
  <w:style w:type="paragraph" w:customStyle="1" w:styleId="afc">
    <w:name w:val="заголовок таблицы"/>
    <w:basedOn w:val="a"/>
    <w:link w:val="afd"/>
    <w:rsid w:val="00B20883"/>
    <w:pPr>
      <w:spacing w:line="312" w:lineRule="auto"/>
      <w:jc w:val="center"/>
    </w:pPr>
    <w:rPr>
      <w:b/>
      <w:sz w:val="26"/>
    </w:rPr>
  </w:style>
  <w:style w:type="character" w:customStyle="1" w:styleId="afd">
    <w:name w:val="заголовок таблицы Знак"/>
    <w:link w:val="afc"/>
    <w:rsid w:val="00B20883"/>
    <w:rPr>
      <w:rFonts w:ascii="Times New Roman" w:eastAsia="Times New Roman" w:hAnsi="Times New Roman" w:cs="Times New Roman"/>
      <w:b/>
      <w:sz w:val="26"/>
      <w:szCs w:val="24"/>
      <w:lang w:eastAsia="ru-RU"/>
    </w:rPr>
  </w:style>
  <w:style w:type="paragraph" w:customStyle="1" w:styleId="afe">
    <w:name w:val="Основной"/>
    <w:basedOn w:val="a"/>
    <w:link w:val="aff"/>
    <w:rsid w:val="00B20883"/>
    <w:pPr>
      <w:spacing w:line="312" w:lineRule="auto"/>
      <w:ind w:firstLine="720"/>
    </w:pPr>
    <w:rPr>
      <w:sz w:val="28"/>
    </w:rPr>
  </w:style>
  <w:style w:type="character" w:customStyle="1" w:styleId="aff">
    <w:name w:val="Основной Знак"/>
    <w:link w:val="afe"/>
    <w:rsid w:val="00B20883"/>
    <w:rPr>
      <w:rFonts w:ascii="Times New Roman" w:eastAsia="Times New Roman" w:hAnsi="Times New Roman" w:cs="Times New Roman"/>
      <w:sz w:val="28"/>
      <w:szCs w:val="24"/>
      <w:lang w:eastAsia="ru-RU"/>
    </w:rPr>
  </w:style>
  <w:style w:type="paragraph" w:styleId="aff0">
    <w:name w:val="Subtitle"/>
    <w:basedOn w:val="a"/>
    <w:next w:val="a"/>
    <w:link w:val="aff1"/>
    <w:qFormat/>
    <w:rsid w:val="00B20883"/>
    <w:pPr>
      <w:spacing w:after="60"/>
      <w:jc w:val="center"/>
      <w:outlineLvl w:val="1"/>
    </w:pPr>
    <w:rPr>
      <w:rFonts w:ascii="Cambria" w:hAnsi="Cambria"/>
      <w:lang w:eastAsia="en-US"/>
    </w:rPr>
  </w:style>
  <w:style w:type="character" w:customStyle="1" w:styleId="aff1">
    <w:name w:val="Подзаголовок Знак"/>
    <w:basedOn w:val="a1"/>
    <w:link w:val="aff0"/>
    <w:rsid w:val="00B20883"/>
    <w:rPr>
      <w:rFonts w:ascii="Cambria" w:eastAsia="Times New Roman" w:hAnsi="Cambria" w:cs="Times New Roman"/>
      <w:sz w:val="24"/>
      <w:szCs w:val="24"/>
    </w:rPr>
  </w:style>
  <w:style w:type="paragraph" w:styleId="27">
    <w:name w:val="Quote"/>
    <w:basedOn w:val="a"/>
    <w:next w:val="a"/>
    <w:link w:val="28"/>
    <w:uiPriority w:val="29"/>
    <w:qFormat/>
    <w:rsid w:val="00B20883"/>
    <w:rPr>
      <w:rFonts w:ascii="Calibri" w:eastAsia="Calibri" w:hAnsi="Calibri"/>
      <w:i/>
      <w:iCs/>
      <w:color w:val="000000"/>
      <w:lang w:eastAsia="en-US"/>
    </w:rPr>
  </w:style>
  <w:style w:type="character" w:customStyle="1" w:styleId="28">
    <w:name w:val="Цитата 2 Знак"/>
    <w:basedOn w:val="a1"/>
    <w:link w:val="27"/>
    <w:uiPriority w:val="29"/>
    <w:rsid w:val="00B20883"/>
    <w:rPr>
      <w:rFonts w:ascii="Calibri" w:eastAsia="Calibri" w:hAnsi="Calibri" w:cs="Times New Roman"/>
      <w:i/>
      <w:iCs/>
      <w:color w:val="000000"/>
    </w:rPr>
  </w:style>
  <w:style w:type="paragraph" w:customStyle="1" w:styleId="aff2">
    <w:name w:val="ПодзаголовокКАТЯ"/>
    <w:basedOn w:val="aff0"/>
    <w:qFormat/>
    <w:rsid w:val="00B20883"/>
    <w:rPr>
      <w:rFonts w:ascii="Times New Roman" w:hAnsi="Times New Roman"/>
      <w:i/>
      <w:sz w:val="26"/>
      <w:szCs w:val="26"/>
    </w:rPr>
  </w:style>
  <w:style w:type="paragraph" w:styleId="41">
    <w:name w:val="toc 4"/>
    <w:basedOn w:val="a"/>
    <w:next w:val="a"/>
    <w:autoRedefine/>
    <w:uiPriority w:val="39"/>
    <w:unhideWhenUsed/>
    <w:rsid w:val="00B20883"/>
    <w:pPr>
      <w:ind w:left="660"/>
    </w:pPr>
    <w:rPr>
      <w:rFonts w:ascii="Calibri" w:eastAsia="Calibri" w:hAnsi="Calibri"/>
      <w:sz w:val="20"/>
      <w:szCs w:val="20"/>
      <w:lang w:eastAsia="en-US"/>
    </w:rPr>
  </w:style>
  <w:style w:type="paragraph" w:styleId="51">
    <w:name w:val="toc 5"/>
    <w:basedOn w:val="a"/>
    <w:next w:val="a"/>
    <w:autoRedefine/>
    <w:uiPriority w:val="39"/>
    <w:unhideWhenUsed/>
    <w:rsid w:val="00B20883"/>
    <w:pPr>
      <w:ind w:left="880"/>
    </w:pPr>
    <w:rPr>
      <w:rFonts w:ascii="Calibri" w:eastAsia="Calibri" w:hAnsi="Calibri"/>
      <w:sz w:val="20"/>
      <w:szCs w:val="20"/>
      <w:lang w:eastAsia="en-US"/>
    </w:rPr>
  </w:style>
  <w:style w:type="paragraph" w:styleId="6">
    <w:name w:val="toc 6"/>
    <w:basedOn w:val="a"/>
    <w:next w:val="a"/>
    <w:autoRedefine/>
    <w:uiPriority w:val="39"/>
    <w:unhideWhenUsed/>
    <w:rsid w:val="00B20883"/>
    <w:pPr>
      <w:ind w:left="1100"/>
    </w:pPr>
    <w:rPr>
      <w:rFonts w:ascii="Calibri" w:eastAsia="Calibri" w:hAnsi="Calibri"/>
      <w:sz w:val="20"/>
      <w:szCs w:val="20"/>
      <w:lang w:eastAsia="en-US"/>
    </w:rPr>
  </w:style>
  <w:style w:type="paragraph" w:styleId="71">
    <w:name w:val="toc 7"/>
    <w:basedOn w:val="a"/>
    <w:next w:val="a"/>
    <w:autoRedefine/>
    <w:uiPriority w:val="39"/>
    <w:unhideWhenUsed/>
    <w:rsid w:val="00B20883"/>
    <w:pPr>
      <w:ind w:left="1320"/>
    </w:pPr>
    <w:rPr>
      <w:rFonts w:ascii="Calibri" w:eastAsia="Calibri" w:hAnsi="Calibri"/>
      <w:sz w:val="20"/>
      <w:szCs w:val="20"/>
      <w:lang w:eastAsia="en-US"/>
    </w:rPr>
  </w:style>
  <w:style w:type="paragraph" w:styleId="8">
    <w:name w:val="toc 8"/>
    <w:basedOn w:val="a"/>
    <w:next w:val="a"/>
    <w:autoRedefine/>
    <w:uiPriority w:val="39"/>
    <w:unhideWhenUsed/>
    <w:rsid w:val="00B20883"/>
    <w:pPr>
      <w:ind w:left="1540"/>
    </w:pPr>
    <w:rPr>
      <w:rFonts w:ascii="Calibri" w:eastAsia="Calibri" w:hAnsi="Calibri"/>
      <w:sz w:val="20"/>
      <w:szCs w:val="20"/>
      <w:lang w:eastAsia="en-US"/>
    </w:rPr>
  </w:style>
  <w:style w:type="paragraph" w:styleId="9">
    <w:name w:val="toc 9"/>
    <w:basedOn w:val="a"/>
    <w:next w:val="a"/>
    <w:autoRedefine/>
    <w:uiPriority w:val="39"/>
    <w:unhideWhenUsed/>
    <w:rsid w:val="00B20883"/>
    <w:pPr>
      <w:ind w:left="1760"/>
    </w:pPr>
    <w:rPr>
      <w:rFonts w:ascii="Calibri" w:eastAsia="Calibri" w:hAnsi="Calibri"/>
      <w:sz w:val="20"/>
      <w:szCs w:val="20"/>
      <w:lang w:eastAsia="en-US"/>
    </w:rPr>
  </w:style>
  <w:style w:type="character" w:styleId="aff3">
    <w:name w:val="page number"/>
    <w:basedOn w:val="a1"/>
    <w:rsid w:val="00B20883"/>
  </w:style>
  <w:style w:type="character" w:customStyle="1" w:styleId="aff4">
    <w:name w:val="Текст концевой сноски Знак"/>
    <w:link w:val="aff5"/>
    <w:uiPriority w:val="99"/>
    <w:semiHidden/>
    <w:rsid w:val="00B20883"/>
    <w:rPr>
      <w:rFonts w:ascii="Calibri" w:eastAsia="Calibri" w:hAnsi="Calibri" w:cs="Times New Roman"/>
      <w:sz w:val="20"/>
      <w:szCs w:val="20"/>
    </w:rPr>
  </w:style>
  <w:style w:type="paragraph" w:styleId="aff5">
    <w:name w:val="endnote text"/>
    <w:basedOn w:val="a"/>
    <w:link w:val="aff4"/>
    <w:uiPriority w:val="99"/>
    <w:semiHidden/>
    <w:unhideWhenUsed/>
    <w:rsid w:val="00B20883"/>
    <w:rPr>
      <w:rFonts w:ascii="Calibri" w:eastAsia="Calibri" w:hAnsi="Calibri"/>
      <w:sz w:val="20"/>
      <w:szCs w:val="20"/>
      <w:lang w:eastAsia="en-US"/>
    </w:rPr>
  </w:style>
  <w:style w:type="character" w:customStyle="1" w:styleId="14">
    <w:name w:val="Текст концевой сноски Знак1"/>
    <w:basedOn w:val="a1"/>
    <w:uiPriority w:val="99"/>
    <w:semiHidden/>
    <w:rsid w:val="00B20883"/>
    <w:rPr>
      <w:rFonts w:eastAsiaTheme="minorEastAsia"/>
      <w:sz w:val="20"/>
      <w:szCs w:val="20"/>
      <w:lang w:eastAsia="ru-RU"/>
    </w:rPr>
  </w:style>
  <w:style w:type="paragraph" w:styleId="aff6">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f7"/>
    <w:unhideWhenUsed/>
    <w:rsid w:val="00B20883"/>
    <w:rPr>
      <w:rFonts w:ascii="Calibri" w:eastAsia="Calibri" w:hAnsi="Calibri"/>
      <w:sz w:val="20"/>
      <w:szCs w:val="20"/>
      <w:lang w:eastAsia="en-US"/>
    </w:rPr>
  </w:style>
  <w:style w:type="character" w:customStyle="1" w:styleId="aff7">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1"/>
    <w:link w:val="aff6"/>
    <w:rsid w:val="00B20883"/>
    <w:rPr>
      <w:rFonts w:ascii="Calibri" w:eastAsia="Calibri" w:hAnsi="Calibri" w:cs="Times New Roman"/>
      <w:sz w:val="20"/>
      <w:szCs w:val="20"/>
    </w:rPr>
  </w:style>
  <w:style w:type="paragraph" w:customStyle="1" w:styleId="aff8">
    <w:name w:val="Новый абзац"/>
    <w:basedOn w:val="a"/>
    <w:link w:val="29"/>
    <w:rsid w:val="00B20883"/>
    <w:pPr>
      <w:ind w:firstLine="567"/>
    </w:pPr>
    <w:rPr>
      <w:rFonts w:ascii="Arial" w:hAnsi="Arial"/>
      <w:szCs w:val="20"/>
    </w:rPr>
  </w:style>
  <w:style w:type="character" w:customStyle="1" w:styleId="29">
    <w:name w:val="Новый абзац Знак2"/>
    <w:link w:val="aff8"/>
    <w:rsid w:val="00B20883"/>
    <w:rPr>
      <w:rFonts w:ascii="Arial" w:eastAsia="Times New Roman" w:hAnsi="Arial" w:cs="Times New Roman"/>
      <w:sz w:val="24"/>
      <w:szCs w:val="20"/>
      <w:lang w:eastAsia="ru-RU"/>
    </w:rPr>
  </w:style>
  <w:style w:type="paragraph" w:customStyle="1" w:styleId="15">
    <w:name w:val="Подзаголовок1катя"/>
    <w:basedOn w:val="aff0"/>
    <w:qFormat/>
    <w:rsid w:val="00B20883"/>
    <w:pPr>
      <w:spacing w:after="120"/>
      <w:ind w:firstLine="709"/>
    </w:pPr>
    <w:rPr>
      <w:rFonts w:ascii="Times New Roman" w:hAnsi="Times New Roman"/>
      <w:sz w:val="26"/>
      <w:szCs w:val="26"/>
      <w:u w:val="single"/>
      <w:lang w:eastAsia="ru-RU"/>
    </w:rPr>
  </w:style>
  <w:style w:type="paragraph" w:customStyle="1" w:styleId="2a">
    <w:name w:val="Егор2"/>
    <w:basedOn w:val="3"/>
    <w:link w:val="2b"/>
    <w:rsid w:val="00811C13"/>
    <w:pPr>
      <w:keepLines/>
      <w:spacing w:before="120" w:after="120"/>
      <w:ind w:left="1429" w:hanging="720"/>
      <w:outlineLvl w:val="9"/>
    </w:pPr>
    <w:rPr>
      <w:rFonts w:cs="Times New Roman"/>
      <w:lang w:eastAsia="en-US"/>
    </w:rPr>
  </w:style>
  <w:style w:type="character" w:customStyle="1" w:styleId="2b">
    <w:name w:val="Егор2 Знак"/>
    <w:link w:val="2a"/>
    <w:rsid w:val="00811C13"/>
    <w:rPr>
      <w:rFonts w:ascii="Times New Roman" w:eastAsia="Times New Roman" w:hAnsi="Times New Roman" w:cs="Times New Roman"/>
      <w:bCs/>
      <w:i/>
      <w:sz w:val="24"/>
      <w:szCs w:val="26"/>
    </w:rPr>
  </w:style>
  <w:style w:type="paragraph" w:styleId="aff9">
    <w:name w:val="Title"/>
    <w:basedOn w:val="a"/>
    <w:next w:val="a"/>
    <w:link w:val="affa"/>
    <w:uiPriority w:val="99"/>
    <w:qFormat/>
    <w:rsid w:val="00B20883"/>
    <w:pPr>
      <w:spacing w:before="240" w:after="60"/>
      <w:jc w:val="center"/>
      <w:outlineLvl w:val="0"/>
    </w:pPr>
    <w:rPr>
      <w:rFonts w:ascii="Cambria" w:hAnsi="Cambria"/>
      <w:b/>
      <w:bCs/>
      <w:kern w:val="28"/>
      <w:sz w:val="32"/>
      <w:szCs w:val="32"/>
      <w:lang w:eastAsia="en-US"/>
    </w:rPr>
  </w:style>
  <w:style w:type="character" w:customStyle="1" w:styleId="affa">
    <w:name w:val="Название Знак"/>
    <w:basedOn w:val="a1"/>
    <w:link w:val="aff9"/>
    <w:uiPriority w:val="99"/>
    <w:rsid w:val="00B20883"/>
    <w:rPr>
      <w:rFonts w:ascii="Cambria" w:eastAsia="Times New Roman" w:hAnsi="Cambria" w:cs="Times New Roman"/>
      <w:b/>
      <w:bCs/>
      <w:kern w:val="28"/>
      <w:sz w:val="32"/>
      <w:szCs w:val="32"/>
    </w:rPr>
  </w:style>
  <w:style w:type="paragraph" w:customStyle="1" w:styleId="S">
    <w:name w:val="S_Маркированный"/>
    <w:basedOn w:val="affb"/>
    <w:link w:val="S0"/>
    <w:autoRedefine/>
    <w:rsid w:val="00B20883"/>
    <w:pPr>
      <w:contextualSpacing w:val="0"/>
    </w:pPr>
    <w:rPr>
      <w:rFonts w:eastAsia="Calibri"/>
      <w:color w:val="FF0000"/>
      <w:sz w:val="26"/>
      <w:szCs w:val="26"/>
    </w:rPr>
  </w:style>
  <w:style w:type="paragraph" w:styleId="affb">
    <w:name w:val="List Bullet"/>
    <w:basedOn w:val="a"/>
    <w:uiPriority w:val="99"/>
    <w:semiHidden/>
    <w:unhideWhenUsed/>
    <w:rsid w:val="00B20883"/>
    <w:pPr>
      <w:ind w:left="1429" w:hanging="360"/>
      <w:contextualSpacing/>
    </w:pPr>
  </w:style>
  <w:style w:type="character" w:customStyle="1" w:styleId="S0">
    <w:name w:val="S_Маркированный Знак"/>
    <w:basedOn w:val="a1"/>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
    <w:rsid w:val="00B20883"/>
    <w:pPr>
      <w:keepNext/>
      <w:jc w:val="right"/>
    </w:pPr>
    <w:rPr>
      <w:rFonts w:ascii="Trebuchet MS" w:hAnsi="Trebuchet MS"/>
      <w:i/>
    </w:rPr>
  </w:style>
  <w:style w:type="paragraph" w:customStyle="1" w:styleId="Tabn">
    <w:name w:val="Tab_n"/>
    <w:basedOn w:val="a"/>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
    <w:qFormat/>
    <w:rsid w:val="00B20883"/>
    <w:pPr>
      <w:ind w:firstLine="851"/>
      <w:jc w:val="center"/>
    </w:pPr>
    <w:rPr>
      <w:rFonts w:eastAsia="Calibri"/>
      <w:sz w:val="26"/>
      <w:u w:val="single"/>
      <w:lang w:eastAsia="en-US"/>
    </w:rPr>
  </w:style>
  <w:style w:type="paragraph" w:customStyle="1" w:styleId="f">
    <w:name w:val="f"/>
    <w:basedOn w:val="a"/>
    <w:rsid w:val="00B20883"/>
    <w:pPr>
      <w:spacing w:before="100" w:beforeAutospacing="1" w:after="100" w:afterAutospacing="1"/>
    </w:pPr>
  </w:style>
  <w:style w:type="paragraph" w:customStyle="1" w:styleId="oblasttxt">
    <w:name w:val="oblasttxt"/>
    <w:basedOn w:val="a"/>
    <w:rsid w:val="00B20883"/>
    <w:pPr>
      <w:spacing w:before="100" w:beforeAutospacing="1" w:after="100" w:afterAutospacing="1"/>
    </w:pPr>
  </w:style>
  <w:style w:type="paragraph" w:customStyle="1" w:styleId="Style4">
    <w:name w:val="Style4"/>
    <w:basedOn w:val="a"/>
    <w:rsid w:val="00B20883"/>
    <w:pPr>
      <w:widowControl w:val="0"/>
      <w:autoSpaceDE w:val="0"/>
      <w:autoSpaceDN w:val="0"/>
      <w:adjustRightInd w:val="0"/>
      <w:spacing w:line="334" w:lineRule="exact"/>
      <w:ind w:firstLine="746"/>
    </w:pPr>
  </w:style>
  <w:style w:type="table" w:styleId="-3">
    <w:name w:val="Light List Accent 3"/>
    <w:basedOn w:val="a2"/>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2"/>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
    <w:uiPriority w:val="40"/>
    <w:qFormat/>
    <w:rsid w:val="00B20883"/>
    <w:pPr>
      <w:tabs>
        <w:tab w:val="decimal" w:pos="360"/>
      </w:tabs>
    </w:pPr>
    <w:rPr>
      <w:rFonts w:eastAsiaTheme="minorHAnsi"/>
    </w:rPr>
  </w:style>
  <w:style w:type="character" w:styleId="affc">
    <w:name w:val="Subtle Emphasis"/>
    <w:basedOn w:val="a1"/>
    <w:uiPriority w:val="19"/>
    <w:qFormat/>
    <w:rsid w:val="00B20883"/>
    <w:rPr>
      <w:i/>
      <w:iCs/>
      <w:color w:val="000000" w:themeColor="text1"/>
    </w:rPr>
  </w:style>
  <w:style w:type="table" w:customStyle="1" w:styleId="-110">
    <w:name w:val="Светлая заливка - Акцент 11"/>
    <w:basedOn w:val="a2"/>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d">
    <w:name w:val="в таблице"/>
    <w:basedOn w:val="a"/>
    <w:rsid w:val="00B20883"/>
    <w:pPr>
      <w:suppressAutoHyphens/>
    </w:pPr>
    <w:rPr>
      <w:rFonts w:cs="Calibri"/>
      <w:sz w:val="20"/>
      <w:lang w:eastAsia="ar-SA"/>
    </w:rPr>
  </w:style>
  <w:style w:type="paragraph" w:customStyle="1" w:styleId="2c">
    <w:name w:val="Текст2"/>
    <w:basedOn w:val="a"/>
    <w:rsid w:val="00B20883"/>
    <w:rPr>
      <w:rFonts w:ascii="Courier New" w:hAnsi="Courier New"/>
      <w:sz w:val="20"/>
      <w:szCs w:val="20"/>
    </w:rPr>
  </w:style>
  <w:style w:type="paragraph" w:customStyle="1" w:styleId="S1">
    <w:name w:val="S_Таблица"/>
    <w:basedOn w:val="a"/>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1"/>
    <w:rsid w:val="00B20883"/>
  </w:style>
  <w:style w:type="paragraph" w:customStyle="1" w:styleId="17">
    <w:name w:val="Маркированный список1"/>
    <w:basedOn w:val="a"/>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1"/>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
    <w:rsid w:val="00B20883"/>
    <w:pPr>
      <w:ind w:firstLine="360"/>
    </w:pPr>
    <w:rPr>
      <w:rFonts w:ascii="Arial" w:hAnsi="Arial"/>
      <w:szCs w:val="20"/>
    </w:rPr>
  </w:style>
  <w:style w:type="paragraph" w:customStyle="1" w:styleId="affe">
    <w:name w:val="Содержимое таблицы"/>
    <w:basedOn w:val="a"/>
    <w:rsid w:val="00B20883"/>
    <w:pPr>
      <w:suppressLineNumbers/>
      <w:suppressAutoHyphens/>
    </w:pPr>
    <w:rPr>
      <w:rFonts w:ascii="Calibri" w:hAnsi="Calibri" w:cs="Calibri"/>
      <w:lang w:eastAsia="ar-SA"/>
    </w:rPr>
  </w:style>
  <w:style w:type="character" w:styleId="afff">
    <w:name w:val="Emphasis"/>
    <w:basedOn w:val="a1"/>
    <w:uiPriority w:val="20"/>
    <w:qFormat/>
    <w:rsid w:val="00B20883"/>
    <w:rPr>
      <w:i/>
      <w:iCs/>
    </w:rPr>
  </w:style>
  <w:style w:type="paragraph" w:customStyle="1" w:styleId="210">
    <w:name w:val="Основной текст с отступом 21"/>
    <w:basedOn w:val="a"/>
    <w:rsid w:val="00B20883"/>
    <w:pPr>
      <w:suppressAutoHyphens/>
      <w:ind w:firstLine="720"/>
    </w:pPr>
    <w:rPr>
      <w:szCs w:val="20"/>
      <w:lang w:eastAsia="ar-SA"/>
    </w:rPr>
  </w:style>
  <w:style w:type="paragraph" w:customStyle="1" w:styleId="37">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1"/>
    <w:rsid w:val="001E155E"/>
  </w:style>
  <w:style w:type="paragraph" w:customStyle="1" w:styleId="font10">
    <w:name w:val="font10"/>
    <w:basedOn w:val="a"/>
    <w:rsid w:val="002D4002"/>
    <w:pPr>
      <w:spacing w:before="100" w:beforeAutospacing="1" w:after="100" w:afterAutospacing="1"/>
      <w:jc w:val="left"/>
    </w:pPr>
  </w:style>
  <w:style w:type="paragraph" w:customStyle="1" w:styleId="ConsPlusNormal">
    <w:name w:val="ConsPlusNormal"/>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
    <w:rsid w:val="00A763C7"/>
    <w:pPr>
      <w:spacing w:before="100" w:beforeAutospacing="1" w:after="100" w:afterAutospacing="1"/>
      <w:jc w:val="left"/>
    </w:pPr>
  </w:style>
  <w:style w:type="character" w:styleId="afff0">
    <w:name w:val="Strong"/>
    <w:basedOn w:val="a1"/>
    <w:uiPriority w:val="22"/>
    <w:qFormat/>
    <w:rsid w:val="00A763C7"/>
    <w:rPr>
      <w:b/>
      <w:bCs/>
    </w:rPr>
  </w:style>
  <w:style w:type="paragraph" w:styleId="afff1">
    <w:name w:val="List Paragraph"/>
    <w:aliases w:val="обычный"/>
    <w:basedOn w:val="a"/>
    <w:link w:val="afff2"/>
    <w:qFormat/>
    <w:rsid w:val="00E0197A"/>
    <w:pPr>
      <w:ind w:left="720"/>
      <w:contextualSpacing/>
    </w:pPr>
  </w:style>
  <w:style w:type="paragraph" w:customStyle="1" w:styleId="u">
    <w:name w:val="u"/>
    <w:basedOn w:val="a"/>
    <w:rsid w:val="00810C39"/>
    <w:pPr>
      <w:spacing w:before="100" w:beforeAutospacing="1" w:after="100" w:afterAutospacing="1"/>
      <w:jc w:val="left"/>
    </w:pPr>
  </w:style>
  <w:style w:type="paragraph" w:customStyle="1" w:styleId="text">
    <w:name w:val="text"/>
    <w:basedOn w:val="a"/>
    <w:rsid w:val="002840A5"/>
    <w:pPr>
      <w:spacing w:before="100" w:beforeAutospacing="1" w:after="100" w:afterAutospacing="1"/>
      <w:jc w:val="left"/>
    </w:pPr>
  </w:style>
  <w:style w:type="paragraph" w:styleId="afff3">
    <w:name w:val="Body Text"/>
    <w:aliases w:val=" Знак1 Знак,Основной текст11,bt,Знак1 Знак"/>
    <w:basedOn w:val="a"/>
    <w:link w:val="afff4"/>
    <w:unhideWhenUsed/>
    <w:rsid w:val="00D63146"/>
  </w:style>
  <w:style w:type="character" w:customStyle="1" w:styleId="afff4">
    <w:name w:val="Основной текст Знак"/>
    <w:aliases w:val=" Знак1 Знак Знак,Основной текст11 Знак,bt Знак,Знак1 Знак Знак"/>
    <w:basedOn w:val="a1"/>
    <w:link w:val="afff3"/>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2">
    <w:name w:val="S_Обычный"/>
    <w:basedOn w:val="a"/>
    <w:rsid w:val="001D010C"/>
    <w:pPr>
      <w:suppressAutoHyphens/>
      <w:spacing w:line="360" w:lineRule="auto"/>
      <w:ind w:firstLine="709"/>
    </w:pPr>
    <w:rPr>
      <w:lang w:eastAsia="ar-SA"/>
    </w:rPr>
  </w:style>
  <w:style w:type="paragraph" w:styleId="HTML">
    <w:name w:val="HTML Preformatted"/>
    <w:basedOn w:val="a"/>
    <w:link w:val="HTML0"/>
    <w:uiPriority w:val="99"/>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1"/>
    <w:link w:val="HTML"/>
    <w:uiPriority w:val="99"/>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
    <w:rsid w:val="00D978D6"/>
    <w:pPr>
      <w:spacing w:before="100" w:beforeAutospacing="1" w:after="100" w:afterAutospacing="1"/>
      <w:jc w:val="left"/>
    </w:pPr>
  </w:style>
  <w:style w:type="paragraph" w:customStyle="1" w:styleId="unip">
    <w:name w:val="unip"/>
    <w:basedOn w:val="a"/>
    <w:rsid w:val="00D978D6"/>
    <w:pPr>
      <w:spacing w:before="100" w:beforeAutospacing="1" w:after="100" w:afterAutospacing="1"/>
      <w:jc w:val="left"/>
    </w:pPr>
  </w:style>
  <w:style w:type="paragraph" w:customStyle="1" w:styleId="afff5">
    <w:name w:val="Нормальный (таблица)"/>
    <w:basedOn w:val="a"/>
    <w:next w:val="a"/>
    <w:uiPriority w:val="99"/>
    <w:rsid w:val="009F772F"/>
    <w:pPr>
      <w:widowControl w:val="0"/>
      <w:autoSpaceDE w:val="0"/>
      <w:autoSpaceDN w:val="0"/>
      <w:adjustRightInd w:val="0"/>
    </w:pPr>
    <w:rPr>
      <w:rFonts w:ascii="Arial" w:hAnsi="Arial" w:cs="Arial"/>
      <w:sz w:val="26"/>
      <w:szCs w:val="26"/>
    </w:rPr>
  </w:style>
  <w:style w:type="paragraph" w:customStyle="1" w:styleId="afff6">
    <w:name w:val="Прижатый влево"/>
    <w:basedOn w:val="a"/>
    <w:next w:val="a"/>
    <w:uiPriority w:val="99"/>
    <w:rsid w:val="009F772F"/>
    <w:pPr>
      <w:widowControl w:val="0"/>
      <w:autoSpaceDE w:val="0"/>
      <w:autoSpaceDN w:val="0"/>
      <w:adjustRightInd w:val="0"/>
      <w:jc w:val="left"/>
    </w:pPr>
    <w:rPr>
      <w:rFonts w:ascii="Arial" w:hAnsi="Arial" w:cs="Arial"/>
      <w:sz w:val="26"/>
      <w:szCs w:val="26"/>
    </w:rPr>
  </w:style>
  <w:style w:type="paragraph" w:customStyle="1" w:styleId="afff7">
    <w:name w:val="Основной стиль записки"/>
    <w:basedOn w:val="a"/>
    <w:qFormat/>
    <w:rsid w:val="00253771"/>
    <w:pPr>
      <w:ind w:firstLine="709"/>
    </w:pPr>
  </w:style>
  <w:style w:type="paragraph" w:customStyle="1" w:styleId="osntext">
    <w:name w:val="osn_text"/>
    <w:basedOn w:val="a"/>
    <w:rsid w:val="00ED117C"/>
    <w:pPr>
      <w:spacing w:before="100" w:beforeAutospacing="1" w:after="100" w:afterAutospacing="1"/>
      <w:jc w:val="left"/>
    </w:pPr>
  </w:style>
  <w:style w:type="paragraph" w:customStyle="1" w:styleId="120">
    <w:name w:val="осн.текст 12"/>
    <w:basedOn w:val="a"/>
    <w:link w:val="121"/>
    <w:rsid w:val="00CE62E9"/>
    <w:pPr>
      <w:ind w:firstLine="851"/>
    </w:pPr>
    <w:rPr>
      <w:rFonts w:ascii="Arial" w:hAnsi="Arial"/>
      <w:szCs w:val="20"/>
    </w:rPr>
  </w:style>
  <w:style w:type="character" w:customStyle="1" w:styleId="121">
    <w:name w:val="осн.текст 12 Знак"/>
    <w:basedOn w:val="a1"/>
    <w:link w:val="120"/>
    <w:rsid w:val="00CE62E9"/>
    <w:rPr>
      <w:rFonts w:ascii="Arial" w:eastAsia="Times New Roman" w:hAnsi="Arial" w:cs="Times New Roman"/>
      <w:sz w:val="24"/>
      <w:szCs w:val="20"/>
      <w:lang w:eastAsia="ru-RU"/>
    </w:rPr>
  </w:style>
  <w:style w:type="character" w:styleId="afff8">
    <w:name w:val="footnote reference"/>
    <w:aliases w:val="Знак сноски-FN"/>
    <w:basedOn w:val="a1"/>
    <w:unhideWhenUsed/>
    <w:rsid w:val="003672D1"/>
    <w:rPr>
      <w:vertAlign w:val="superscript"/>
    </w:rPr>
  </w:style>
  <w:style w:type="table" w:customStyle="1" w:styleId="18">
    <w:name w:val="Сетка таблицы1"/>
    <w:basedOn w:val="a2"/>
    <w:next w:val="ad"/>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2"/>
    <w:next w:val="ad"/>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d"/>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d"/>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d"/>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d"/>
    <w:uiPriority w:val="39"/>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2"/>
    <w:next w:val="ad"/>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2"/>
    <w:next w:val="ad"/>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d"/>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d"/>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2"/>
    <w:next w:val="ad"/>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d"/>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d"/>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d"/>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next w:val="ad"/>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next w:val="ad"/>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2"/>
    <w:next w:val="ad"/>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1"/>
    <w:rsid w:val="00C64F14"/>
  </w:style>
  <w:style w:type="paragraph" w:customStyle="1" w:styleId="headertext">
    <w:name w:val="headertext"/>
    <w:basedOn w:val="a"/>
    <w:rsid w:val="000B3FF3"/>
    <w:pPr>
      <w:spacing w:before="100" w:beforeAutospacing="1" w:after="100" w:afterAutospacing="1"/>
      <w:jc w:val="left"/>
    </w:pPr>
  </w:style>
  <w:style w:type="table" w:customStyle="1" w:styleId="520">
    <w:name w:val="Сетка таблицы52"/>
    <w:basedOn w:val="a2"/>
    <w:next w:val="ad"/>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1"/>
    <w:rsid w:val="00F663FD"/>
  </w:style>
  <w:style w:type="table" w:styleId="3-6">
    <w:name w:val="Medium Grid 3 Accent 6"/>
    <w:basedOn w:val="a2"/>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
    <w:rsid w:val="00DF1E1C"/>
    <w:pPr>
      <w:spacing w:before="100" w:beforeAutospacing="1" w:after="100" w:afterAutospacing="1"/>
      <w:jc w:val="left"/>
    </w:pPr>
  </w:style>
  <w:style w:type="character" w:customStyle="1" w:styleId="statuswrk">
    <w:name w:val="status_wrk"/>
    <w:basedOn w:val="a1"/>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9">
    <w:name w:val="annotation reference"/>
    <w:basedOn w:val="a1"/>
    <w:unhideWhenUsed/>
    <w:rsid w:val="00C83C1F"/>
    <w:rPr>
      <w:sz w:val="16"/>
      <w:szCs w:val="16"/>
    </w:rPr>
  </w:style>
  <w:style w:type="paragraph" w:styleId="afffa">
    <w:name w:val="annotation text"/>
    <w:basedOn w:val="a"/>
    <w:link w:val="afffb"/>
    <w:unhideWhenUsed/>
    <w:rsid w:val="00C83C1F"/>
    <w:rPr>
      <w:sz w:val="20"/>
      <w:szCs w:val="20"/>
    </w:rPr>
  </w:style>
  <w:style w:type="character" w:customStyle="1" w:styleId="afffb">
    <w:name w:val="Текст примечания Знак"/>
    <w:basedOn w:val="a1"/>
    <w:link w:val="afffa"/>
    <w:rsid w:val="00C83C1F"/>
    <w:rPr>
      <w:rFonts w:ascii="Times New Roman" w:eastAsia="Times New Roman" w:hAnsi="Times New Roman" w:cs="Times New Roman"/>
      <w:sz w:val="20"/>
      <w:szCs w:val="20"/>
      <w:lang w:eastAsia="ru-RU"/>
    </w:rPr>
  </w:style>
  <w:style w:type="paragraph" w:styleId="afffc">
    <w:name w:val="annotation subject"/>
    <w:basedOn w:val="afffa"/>
    <w:next w:val="afffa"/>
    <w:link w:val="afffd"/>
    <w:uiPriority w:val="99"/>
    <w:semiHidden/>
    <w:unhideWhenUsed/>
    <w:rsid w:val="00C83C1F"/>
    <w:rPr>
      <w:b/>
      <w:bCs/>
    </w:rPr>
  </w:style>
  <w:style w:type="character" w:customStyle="1" w:styleId="afffd">
    <w:name w:val="Тема примечания Знак"/>
    <w:basedOn w:val="afffb"/>
    <w:link w:val="afffc"/>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2"/>
    <w:next w:val="ad"/>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
    <w:rsid w:val="00B95101"/>
    <w:pPr>
      <w:suppressAutoHyphens/>
      <w:spacing w:before="240" w:after="60"/>
      <w:jc w:val="center"/>
    </w:pPr>
    <w:rPr>
      <w:rFonts w:eastAsia="Calibri"/>
      <w:b/>
      <w:bCs/>
      <w:kern w:val="2"/>
      <w:sz w:val="32"/>
      <w:szCs w:val="32"/>
      <w:lang w:eastAsia="zh-CN"/>
    </w:rPr>
  </w:style>
  <w:style w:type="character" w:customStyle="1" w:styleId="a4">
    <w:name w:val="Обычный текст Знак"/>
    <w:basedOn w:val="a1"/>
    <w:link w:val="a0"/>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uiPriority w:val="99"/>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e">
    <w:name w:val="Заголовок (Уровень 2)"/>
    <w:basedOn w:val="a"/>
    <w:next w:val="afff3"/>
    <w:link w:val="2f"/>
    <w:autoRedefine/>
    <w:qFormat/>
    <w:rsid w:val="009F2231"/>
    <w:pPr>
      <w:autoSpaceDE w:val="0"/>
      <w:autoSpaceDN w:val="0"/>
      <w:adjustRightInd w:val="0"/>
      <w:ind w:firstLine="709"/>
      <w:jc w:val="center"/>
      <w:outlineLvl w:val="0"/>
    </w:pPr>
    <w:rPr>
      <w:bCs/>
      <w:i/>
    </w:rPr>
  </w:style>
  <w:style w:type="character" w:customStyle="1" w:styleId="2f">
    <w:name w:val="Заголовок (Уровень 2) Знак"/>
    <w:basedOn w:val="a1"/>
    <w:link w:val="2e"/>
    <w:rsid w:val="009F2231"/>
    <w:rPr>
      <w:rFonts w:ascii="Times New Roman" w:eastAsia="Times New Roman" w:hAnsi="Times New Roman" w:cs="Times New Roman"/>
      <w:bCs/>
      <w:i/>
      <w:sz w:val="24"/>
      <w:szCs w:val="24"/>
      <w:lang w:eastAsia="ru-RU"/>
    </w:rPr>
  </w:style>
  <w:style w:type="paragraph" w:customStyle="1" w:styleId="S3">
    <w:name w:val="S_Обычный жирный"/>
    <w:basedOn w:val="a"/>
    <w:link w:val="S4"/>
    <w:qFormat/>
    <w:rsid w:val="00FA63CC"/>
    <w:pPr>
      <w:ind w:firstLine="709"/>
    </w:pPr>
    <w:rPr>
      <w:sz w:val="28"/>
      <w:lang w:val="x-none" w:eastAsia="x-none"/>
    </w:rPr>
  </w:style>
  <w:style w:type="character" w:customStyle="1" w:styleId="S4">
    <w:name w:val="S_Обычный жирный Знак"/>
    <w:link w:val="S3"/>
    <w:rsid w:val="00FA63CC"/>
    <w:rPr>
      <w:rFonts w:ascii="Times New Roman" w:eastAsia="Times New Roman" w:hAnsi="Times New Roman" w:cs="Times New Roman"/>
      <w:sz w:val="28"/>
      <w:szCs w:val="24"/>
      <w:lang w:val="x-none" w:eastAsia="x-none"/>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1"/>
    <w:link w:val="ArNar0"/>
    <w:locked/>
    <w:rsid w:val="000F630E"/>
    <w:rPr>
      <w:rFonts w:ascii="Arial Narrow" w:hAnsi="Arial Narrow"/>
      <w:color w:val="000000"/>
    </w:rPr>
  </w:style>
  <w:style w:type="paragraph" w:customStyle="1" w:styleId="ArNar0">
    <w:name w:val="Обычный ArNar"/>
    <w:basedOn w:val="a"/>
    <w:link w:val="ArNar"/>
    <w:rsid w:val="000F630E"/>
    <w:pPr>
      <w:ind w:firstLine="709"/>
    </w:pPr>
    <w:rPr>
      <w:rFonts w:ascii="Arial Narrow" w:eastAsiaTheme="minorHAnsi" w:hAnsi="Arial Narrow" w:cstheme="minorBidi"/>
      <w:color w:val="000000"/>
      <w:sz w:val="22"/>
      <w:szCs w:val="22"/>
      <w:lang w:eastAsia="en-US"/>
    </w:rPr>
  </w:style>
  <w:style w:type="paragraph" w:customStyle="1" w:styleId="2f0">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2">
    <w:name w:val="Абзац списка Знак"/>
    <w:aliases w:val="обычный Знак"/>
    <w:link w:val="afff1"/>
    <w:rsid w:val="001A4F48"/>
    <w:rPr>
      <w:rFonts w:ascii="Times New Roman" w:eastAsia="Times New Roman" w:hAnsi="Times New Roman" w:cs="Times New Roman"/>
      <w:sz w:val="24"/>
      <w:szCs w:val="24"/>
      <w:lang w:eastAsia="ru-RU"/>
    </w:rPr>
  </w:style>
  <w:style w:type="paragraph" w:customStyle="1" w:styleId="afffe">
    <w:name w:val="Таблица"/>
    <w:basedOn w:val="af9"/>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2"/>
    <w:next w:val="ad"/>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
    <w:rsid w:val="00796393"/>
    <w:pPr>
      <w:suppressAutoHyphens/>
      <w:spacing w:after="120"/>
      <w:ind w:firstLine="709"/>
    </w:pPr>
    <w:rPr>
      <w:rFonts w:ascii="Arial" w:hAnsi="Arial" w:cs="Calibri"/>
      <w:sz w:val="26"/>
      <w:szCs w:val="20"/>
      <w:lang w:eastAsia="ar-SA"/>
    </w:rPr>
  </w:style>
  <w:style w:type="paragraph" w:customStyle="1" w:styleId="affff">
    <w:name w:val="Мария"/>
    <w:basedOn w:val="a"/>
    <w:uiPriority w:val="99"/>
    <w:rsid w:val="0042603C"/>
    <w:pPr>
      <w:spacing w:before="240" w:after="120"/>
      <w:ind w:firstLine="709"/>
    </w:pPr>
    <w:rPr>
      <w:sz w:val="26"/>
      <w:szCs w:val="26"/>
    </w:rPr>
  </w:style>
  <w:style w:type="paragraph" w:customStyle="1" w:styleId="340">
    <w:name w:val="Основной текст 34"/>
    <w:basedOn w:val="a"/>
    <w:rsid w:val="00FE0827"/>
    <w:pPr>
      <w:suppressAutoHyphens/>
      <w:spacing w:after="120"/>
      <w:jc w:val="left"/>
    </w:pPr>
    <w:rPr>
      <w:sz w:val="16"/>
      <w:szCs w:val="16"/>
      <w:lang w:eastAsia="ar-SA"/>
    </w:rPr>
  </w:style>
  <w:style w:type="paragraph" w:customStyle="1" w:styleId="1a">
    <w:name w:val="Список маркированный 1"/>
    <w:basedOn w:val="a"/>
    <w:rsid w:val="00FE0827"/>
    <w:pPr>
      <w:tabs>
        <w:tab w:val="left" w:pos="357"/>
      </w:tabs>
      <w:suppressAutoHyphens/>
      <w:spacing w:line="312" w:lineRule="auto"/>
    </w:pPr>
    <w:rPr>
      <w:lang w:eastAsia="ar-SA"/>
    </w:rPr>
  </w:style>
  <w:style w:type="paragraph" w:customStyle="1" w:styleId="101">
    <w:name w:val="1 Основной текст 0"/>
    <w:aliases w:val="95 ПК,А. Основной текст 0 Знак Знак Знак Знак Знак Знак,Основной текст 0,А. Основной текст 0,1. Основной текст 0,А. Основной текст 0 Знак Знак Знак Знак,А. Основной текст 0 Знак Знак"/>
    <w:basedOn w:val="a"/>
    <w:link w:val="10950"/>
    <w:rsid w:val="005D6153"/>
    <w:pPr>
      <w:ind w:firstLine="539"/>
    </w:pPr>
    <w:rPr>
      <w:rFonts w:eastAsia="Calibri"/>
      <w:color w:val="000000"/>
      <w:kern w:val="24"/>
      <w:lang w:eastAsia="en-US"/>
    </w:rPr>
  </w:style>
  <w:style w:type="character" w:customStyle="1" w:styleId="10950">
    <w:name w:val="1 Основной текст 0;95 ПК;А. Основной текст 0 Знак Знак Знак Знак Знак Знак Знак Знак"/>
    <w:link w:val="101"/>
    <w:rsid w:val="005D6153"/>
    <w:rPr>
      <w:rFonts w:ascii="Times New Roman" w:eastAsia="Calibri" w:hAnsi="Times New Roman" w:cs="Times New Roman"/>
      <w:color w:val="000000"/>
      <w:kern w:val="24"/>
      <w:sz w:val="24"/>
      <w:szCs w:val="24"/>
    </w:rPr>
  </w:style>
  <w:style w:type="paragraph" w:customStyle="1" w:styleId="xl46">
    <w:name w:val="xl46"/>
    <w:basedOn w:val="a"/>
    <w:rsid w:val="00436550"/>
    <w:pPr>
      <w:pBdr>
        <w:left w:val="single" w:sz="6" w:space="0" w:color="auto"/>
        <w:bottom w:val="single" w:sz="6" w:space="0" w:color="auto"/>
      </w:pBdr>
      <w:spacing w:before="100" w:after="100"/>
      <w:jc w:val="left"/>
    </w:pPr>
    <w:rPr>
      <w:rFonts w:ascii="Bookman Old Style" w:hAnsi="Bookman Old Style"/>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1758743811">
          <w:marLeft w:val="0"/>
          <w:marRight w:val="0"/>
          <w:marTop w:val="120"/>
          <w:marBottom w:val="0"/>
          <w:divBdr>
            <w:top w:val="none" w:sz="0" w:space="0" w:color="auto"/>
            <w:left w:val="none" w:sz="0" w:space="0" w:color="auto"/>
            <w:bottom w:val="none" w:sz="0" w:space="0" w:color="auto"/>
            <w:right w:val="none" w:sz="0" w:space="0" w:color="auto"/>
          </w:divBdr>
        </w:div>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5729848">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70290311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sChild>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1671827970">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21011899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8036271">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1.xm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oleObject" Target="embeddings/oleObject2.bin"/><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Desktop\&#1051;&#1080;&#1089;&#1090;%20Microsoft%20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endParaRPr lang="ru-RU"/>
        </a:p>
      </c:txPr>
    </c:title>
    <c:autoTitleDeleted val="0"/>
    <c:plotArea>
      <c:layout/>
      <c:barChart>
        <c:barDir val="col"/>
        <c:grouping val="clustered"/>
        <c:varyColors val="0"/>
        <c:ser>
          <c:idx val="0"/>
          <c:order val="0"/>
          <c:tx>
            <c:strRef>
              <c:f>Лист1!$A$2</c:f>
              <c:strCache>
                <c:ptCount val="1"/>
                <c:pt idx="0">
                  <c:v>Кирзинский сельсовет</c:v>
                </c:pt>
              </c:strCache>
            </c:strRef>
          </c:tx>
          <c:spPr>
            <a:solidFill>
              <a:schemeClr val="accent1"/>
            </a:solidFill>
            <a:ln>
              <a:noFill/>
            </a:ln>
            <a:effectLst/>
          </c:spPr>
          <c:invertIfNegative val="0"/>
          <c:cat>
            <c:strRef>
              <c:f>Лист1!$B$1:$F$1</c:f>
              <c:strCache>
                <c:ptCount val="5"/>
                <c:pt idx="0">
                  <c:v>2015 год</c:v>
                </c:pt>
                <c:pt idx="1">
                  <c:v>2016 год</c:v>
                </c:pt>
                <c:pt idx="2">
                  <c:v>2017 год</c:v>
                </c:pt>
                <c:pt idx="3">
                  <c:v>2018 год</c:v>
                </c:pt>
                <c:pt idx="4">
                  <c:v>2019 год</c:v>
                </c:pt>
              </c:strCache>
            </c:strRef>
          </c:cat>
          <c:val>
            <c:numRef>
              <c:f>Лист1!$B$2:$F$2</c:f>
              <c:numCache>
                <c:formatCode>General</c:formatCode>
                <c:ptCount val="5"/>
                <c:pt idx="0">
                  <c:v>1832</c:v>
                </c:pt>
                <c:pt idx="1">
                  <c:v>1822</c:v>
                </c:pt>
                <c:pt idx="2">
                  <c:v>1841</c:v>
                </c:pt>
                <c:pt idx="3">
                  <c:v>1813</c:v>
                </c:pt>
                <c:pt idx="4">
                  <c:v>1789</c:v>
                </c:pt>
              </c:numCache>
            </c:numRef>
          </c:val>
        </c:ser>
        <c:dLbls>
          <c:showLegendKey val="0"/>
          <c:showVal val="0"/>
          <c:showCatName val="0"/>
          <c:showSerName val="0"/>
          <c:showPercent val="0"/>
          <c:showBubbleSize val="0"/>
        </c:dLbls>
        <c:gapWidth val="267"/>
        <c:overlap val="-43"/>
        <c:axId val="1694767024"/>
        <c:axId val="1694768656"/>
      </c:barChart>
      <c:catAx>
        <c:axId val="169476702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ru-RU"/>
          </a:p>
        </c:txPr>
        <c:crossAx val="1694768656"/>
        <c:crosses val="autoZero"/>
        <c:auto val="1"/>
        <c:lblAlgn val="ctr"/>
        <c:lblOffset val="100"/>
        <c:noMultiLvlLbl val="0"/>
      </c:catAx>
      <c:valAx>
        <c:axId val="169476865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crossAx val="1694767024"/>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9917-FE8C-49BF-BC0B-7EDD81CBD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10084</Words>
  <Characters>57485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Елисова</cp:lastModifiedBy>
  <cp:revision>2</cp:revision>
  <cp:lastPrinted>2018-11-30T05:44:00Z</cp:lastPrinted>
  <dcterms:created xsi:type="dcterms:W3CDTF">2020-07-29T10:04:00Z</dcterms:created>
  <dcterms:modified xsi:type="dcterms:W3CDTF">2020-07-29T10:04:00Z</dcterms:modified>
</cp:coreProperties>
</file>