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2BF" w:rsidRDefault="00F13599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4512BF" w:rsidRDefault="00F13599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4512BF" w:rsidRDefault="00F13599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Ордынского района Новосибирской области</w:t>
      </w:r>
    </w:p>
    <w:p w:rsidR="004512BF" w:rsidRPr="00F13599" w:rsidRDefault="00F13599">
      <w:pPr>
        <w:ind w:left="5954"/>
        <w:jc w:val="center"/>
        <w:rPr>
          <w:color w:val="000000" w:themeColor="text1"/>
          <w:sz w:val="28"/>
          <w:szCs w:val="28"/>
          <w:rPrChange w:id="0" w:author="User" w:date="2024-04-19T11:06:00Z">
            <w:rPr>
              <w:color w:val="F2F2F2"/>
              <w:sz w:val="28"/>
              <w:szCs w:val="28"/>
            </w:rPr>
          </w:rPrChange>
        </w:rPr>
      </w:pPr>
      <w:del w:id="1" w:author="User" w:date="2024-04-19T11:05:00Z">
        <w:r w:rsidRPr="00F13599" w:rsidDel="00F13599">
          <w:rPr>
            <w:color w:val="000000" w:themeColor="text1"/>
            <w:sz w:val="28"/>
            <w:szCs w:val="28"/>
            <w:rPrChange w:id="2" w:author="User" w:date="2024-04-19T11:06:00Z">
              <w:rPr>
                <w:color w:val="F2F2F2"/>
                <w:sz w:val="28"/>
                <w:szCs w:val="28"/>
              </w:rPr>
            </w:rPrChange>
          </w:rPr>
          <w:delText>[МЕСТО ДЛЯ ШТАМПА]</w:delText>
        </w:r>
      </w:del>
      <w:ins w:id="3" w:author="User" w:date="2024-04-19T11:05:00Z">
        <w:r w:rsidRPr="00F13599">
          <w:rPr>
            <w:color w:val="000000" w:themeColor="text1"/>
            <w:sz w:val="28"/>
            <w:szCs w:val="28"/>
            <w:rPrChange w:id="4" w:author="User" w:date="2024-04-19T11:06:00Z">
              <w:rPr>
                <w:color w:val="F2F2F2"/>
                <w:sz w:val="28"/>
                <w:szCs w:val="28"/>
              </w:rPr>
            </w:rPrChange>
          </w:rPr>
          <w:t>от 18.04.2024г. №554/89</w:t>
        </w:r>
      </w:ins>
    </w:p>
    <w:p w:rsidR="004512BF" w:rsidRDefault="004512BF">
      <w:pPr>
        <w:jc w:val="center"/>
        <w:rPr>
          <w:sz w:val="28"/>
          <w:szCs w:val="28"/>
        </w:rPr>
      </w:pPr>
    </w:p>
    <w:p w:rsidR="004512BF" w:rsidRDefault="004512BF">
      <w:pPr>
        <w:jc w:val="center"/>
        <w:rPr>
          <w:sz w:val="28"/>
          <w:szCs w:val="28"/>
        </w:rPr>
      </w:pPr>
      <w:bookmarkStart w:id="5" w:name="_GoBack"/>
      <w:bookmarkEnd w:id="5"/>
    </w:p>
    <w:p w:rsidR="004512BF" w:rsidRDefault="00F135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4512BF" w:rsidRDefault="00F13599">
      <w:pPr>
        <w:jc w:val="center"/>
        <w:rPr>
          <w:b/>
        </w:rPr>
      </w:pPr>
      <w:r>
        <w:rPr>
          <w:b/>
          <w:sz w:val="28"/>
          <w:szCs w:val="28"/>
        </w:rPr>
        <w:t xml:space="preserve">межведомственной комиссии по оценке соответствия технического состояния и уровня содержания автомобильных дорог требованиям безопасности движения </w:t>
      </w:r>
      <w:r>
        <w:rPr>
          <w:b/>
          <w:sz w:val="28"/>
          <w:szCs w:val="28"/>
        </w:rPr>
        <w:t>на территории Ордынского района Новосибирской области</w:t>
      </w:r>
    </w:p>
    <w:p w:rsidR="004512BF" w:rsidRDefault="004512BF">
      <w:pPr>
        <w:jc w:val="center"/>
        <w:rPr>
          <w:b/>
          <w:sz w:val="28"/>
          <w:szCs w:val="28"/>
        </w:rPr>
      </w:pPr>
    </w:p>
    <w:tbl>
      <w:tblPr>
        <w:tblW w:w="10173" w:type="dxa"/>
        <w:tblLayout w:type="fixed"/>
        <w:tblLook w:val="01E0" w:firstRow="1" w:lastRow="1" w:firstColumn="1" w:lastColumn="1" w:noHBand="0" w:noVBand="0"/>
      </w:tblPr>
      <w:tblGrid>
        <w:gridCol w:w="2660"/>
        <w:gridCol w:w="425"/>
        <w:gridCol w:w="7088"/>
      </w:tblGrid>
      <w:tr w:rsidR="004512BF">
        <w:tc>
          <w:tcPr>
            <w:tcW w:w="2660" w:type="dxa"/>
          </w:tcPr>
          <w:p w:rsidR="004512BF" w:rsidRDefault="00F135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Краус Юрий Владимирович</w:t>
            </w:r>
          </w:p>
        </w:tc>
        <w:tc>
          <w:tcPr>
            <w:tcW w:w="425" w:type="dxa"/>
          </w:tcPr>
          <w:p w:rsidR="004512BF" w:rsidRDefault="00F135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7088" w:type="dxa"/>
          </w:tcPr>
          <w:p w:rsidR="004512BF" w:rsidRDefault="00F135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администрации Ордынского района Новосибирской области, председатель комиссии;</w:t>
            </w:r>
          </w:p>
        </w:tc>
      </w:tr>
      <w:tr w:rsidR="004512BF">
        <w:tc>
          <w:tcPr>
            <w:tcW w:w="2660" w:type="dxa"/>
          </w:tcPr>
          <w:p w:rsidR="004512BF" w:rsidRDefault="00F135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Кудрявцев </w:t>
            </w:r>
            <w:proofErr w:type="gramStart"/>
            <w:r>
              <w:rPr>
                <w:sz w:val="28"/>
                <w:szCs w:val="28"/>
              </w:rPr>
              <w:t>Алексей  Петрович</w:t>
            </w:r>
            <w:proofErr w:type="gramEnd"/>
          </w:p>
        </w:tc>
        <w:tc>
          <w:tcPr>
            <w:tcW w:w="425" w:type="dxa"/>
          </w:tcPr>
          <w:p w:rsidR="004512BF" w:rsidRDefault="00F135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7088" w:type="dxa"/>
          </w:tcPr>
          <w:p w:rsidR="004512BF" w:rsidRDefault="00F135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инженер муниципального казенного учрежден</w:t>
            </w:r>
            <w:r>
              <w:rPr>
                <w:sz w:val="28"/>
                <w:szCs w:val="28"/>
              </w:rPr>
              <w:t>ия «Административно-хозяйственный центр Ордынского района Новосибирской области», секретарь комиссии;</w:t>
            </w:r>
          </w:p>
        </w:tc>
      </w:tr>
      <w:tr w:rsidR="004512BF">
        <w:tc>
          <w:tcPr>
            <w:tcW w:w="2660" w:type="dxa"/>
          </w:tcPr>
          <w:p w:rsidR="004512BF" w:rsidRDefault="00F135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Бондарь </w:t>
            </w:r>
            <w:proofErr w:type="gramStart"/>
            <w:r>
              <w:rPr>
                <w:sz w:val="28"/>
                <w:szCs w:val="28"/>
              </w:rPr>
              <w:t>Сергей  Анатольевич</w:t>
            </w:r>
            <w:proofErr w:type="gramEnd"/>
          </w:p>
        </w:tc>
        <w:tc>
          <w:tcPr>
            <w:tcW w:w="425" w:type="dxa"/>
          </w:tcPr>
          <w:p w:rsidR="004512BF" w:rsidRDefault="00F135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7088" w:type="dxa"/>
          </w:tcPr>
          <w:p w:rsidR="004512BF" w:rsidRDefault="00F135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муниципального унитарного «Ордынского автотранспортного предприятия»;</w:t>
            </w:r>
          </w:p>
        </w:tc>
      </w:tr>
      <w:tr w:rsidR="004512BF">
        <w:trPr>
          <w:trHeight w:val="425"/>
        </w:trPr>
        <w:tc>
          <w:tcPr>
            <w:tcW w:w="2660" w:type="dxa"/>
          </w:tcPr>
          <w:p w:rsidR="004512BF" w:rsidRDefault="00F1359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Гонцев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Евгений  Вячеславович</w:t>
            </w:r>
            <w:proofErr w:type="gramEnd"/>
          </w:p>
        </w:tc>
        <w:tc>
          <w:tcPr>
            <w:tcW w:w="425" w:type="dxa"/>
          </w:tcPr>
          <w:p w:rsidR="004512BF" w:rsidRDefault="00F135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7088" w:type="dxa"/>
          </w:tcPr>
          <w:p w:rsidR="004512BF" w:rsidRDefault="00F135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</w:rPr>
              <w:t>филиала ОАО «</w:t>
            </w:r>
            <w:proofErr w:type="spellStart"/>
            <w:r>
              <w:rPr>
                <w:sz w:val="28"/>
                <w:szCs w:val="28"/>
              </w:rPr>
              <w:t>Новосибирскавтодор</w:t>
            </w:r>
            <w:proofErr w:type="spellEnd"/>
            <w:r>
              <w:rPr>
                <w:sz w:val="28"/>
                <w:szCs w:val="28"/>
              </w:rPr>
              <w:t>» Ордынское ДРСУ (по согласованию);</w:t>
            </w:r>
          </w:p>
        </w:tc>
      </w:tr>
      <w:tr w:rsidR="004512BF">
        <w:tc>
          <w:tcPr>
            <w:tcW w:w="2660" w:type="dxa"/>
          </w:tcPr>
          <w:p w:rsidR="004512BF" w:rsidRDefault="00F135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‍</w:t>
            </w:r>
            <w:proofErr w:type="spellStart"/>
            <w:r>
              <w:rPr>
                <w:sz w:val="28"/>
                <w:szCs w:val="28"/>
              </w:rPr>
              <w:t>Киндеркнехт</w:t>
            </w:r>
            <w:proofErr w:type="spellEnd"/>
            <w:r>
              <w:rPr>
                <w:sz w:val="28"/>
                <w:szCs w:val="28"/>
              </w:rPr>
              <w:t xml:space="preserve"> Иван Александрович</w:t>
            </w:r>
          </w:p>
        </w:tc>
        <w:tc>
          <w:tcPr>
            <w:tcW w:w="425" w:type="dxa"/>
          </w:tcPr>
          <w:p w:rsidR="004512BF" w:rsidRDefault="00F13599">
            <w:pPr>
              <w:jc w:val="center"/>
              <w:rPr>
                <w:sz w:val="28"/>
                <w:szCs w:val="28"/>
              </w:rPr>
            </w:pPr>
            <w:r>
              <w:t>–</w:t>
            </w:r>
          </w:p>
        </w:tc>
        <w:tc>
          <w:tcPr>
            <w:tcW w:w="7088" w:type="dxa"/>
          </w:tcPr>
          <w:p w:rsidR="004512BF" w:rsidRDefault="00F135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 xml:space="preserve">епутат </w:t>
            </w:r>
            <w:del w:id="6" w:author="&lt;анонимный&gt;" w:date="2024-04-17T14:50:00Z">
              <w:r>
                <w:rPr>
                  <w:sz w:val="28"/>
                  <w:szCs w:val="28"/>
                </w:rPr>
                <w:delText xml:space="preserve">районного </w:delText>
              </w:r>
            </w:del>
            <w:r>
              <w:rPr>
                <w:sz w:val="28"/>
                <w:szCs w:val="28"/>
              </w:rPr>
              <w:t>Совета</w:t>
            </w:r>
            <w:ins w:id="7" w:author="&lt;анонимный&gt;" w:date="2024-04-17T14:50:00Z">
              <w:r>
                <w:rPr>
                  <w:sz w:val="28"/>
                  <w:szCs w:val="28"/>
                </w:rPr>
                <w:t xml:space="preserve"> депутатов Ордынского района Новосибирской области </w:t>
              </w:r>
            </w:ins>
            <w:ins w:id="8" w:author="&lt;анонимный&gt;" w:date="2024-04-17T14:57:00Z">
              <w:r>
                <w:rPr>
                  <w:sz w:val="28"/>
                  <w:szCs w:val="28"/>
                </w:rPr>
                <w:t>от избирательного округа №</w:t>
              </w:r>
            </w:ins>
            <w:ins w:id="9" w:author="&lt;анонимный&gt;" w:date="2024-04-17T14:51:00Z">
              <w:r>
                <w:rPr>
                  <w:sz w:val="28"/>
                  <w:szCs w:val="28"/>
                </w:rPr>
                <w:t xml:space="preserve"> </w:t>
              </w:r>
              <w:proofErr w:type="gramStart"/>
              <w:r>
                <w:rPr>
                  <w:sz w:val="28"/>
                  <w:szCs w:val="28"/>
                </w:rPr>
                <w:t xml:space="preserve">14 </w:t>
              </w:r>
            </w:ins>
            <w:r>
              <w:rPr>
                <w:sz w:val="28"/>
                <w:szCs w:val="28"/>
              </w:rPr>
              <w:t xml:space="preserve"> (</w:t>
            </w:r>
            <w:proofErr w:type="gramEnd"/>
            <w:r>
              <w:rPr>
                <w:sz w:val="28"/>
                <w:szCs w:val="28"/>
              </w:rPr>
              <w:t>по согласованию);</w:t>
            </w:r>
          </w:p>
        </w:tc>
      </w:tr>
      <w:tr w:rsidR="004512BF">
        <w:tc>
          <w:tcPr>
            <w:tcW w:w="2660" w:type="dxa"/>
          </w:tcPr>
          <w:p w:rsidR="004512BF" w:rsidRDefault="00F135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Лобанова</w:t>
            </w:r>
          </w:p>
          <w:p w:rsidR="004512BF" w:rsidRDefault="00F135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Петровна</w:t>
            </w:r>
          </w:p>
        </w:tc>
        <w:tc>
          <w:tcPr>
            <w:tcW w:w="425" w:type="dxa"/>
          </w:tcPr>
          <w:p w:rsidR="004512BF" w:rsidRDefault="00F135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7088" w:type="dxa"/>
          </w:tcPr>
          <w:p w:rsidR="004512BF" w:rsidRDefault="00F13599">
            <w:pPr>
              <w:jc w:val="both"/>
            </w:pPr>
            <w:r>
              <w:rPr>
                <w:sz w:val="28"/>
                <w:szCs w:val="28"/>
              </w:rPr>
              <w:t>эксперт управления образования, молодежной политики и спорта администрации Ордынского района Новосибирской области;</w:t>
            </w:r>
          </w:p>
        </w:tc>
      </w:tr>
      <w:tr w:rsidR="004512BF">
        <w:tc>
          <w:tcPr>
            <w:tcW w:w="2660" w:type="dxa"/>
          </w:tcPr>
          <w:p w:rsidR="004512BF" w:rsidRDefault="00F135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‍Сорокин Андрей Михайлович</w:t>
            </w:r>
          </w:p>
        </w:tc>
        <w:tc>
          <w:tcPr>
            <w:tcW w:w="425" w:type="dxa"/>
          </w:tcPr>
          <w:p w:rsidR="004512BF" w:rsidRDefault="00F13599">
            <w:pPr>
              <w:jc w:val="center"/>
              <w:rPr>
                <w:sz w:val="28"/>
                <w:szCs w:val="28"/>
              </w:rPr>
            </w:pPr>
            <w:r>
              <w:t>–</w:t>
            </w:r>
          </w:p>
        </w:tc>
        <w:tc>
          <w:tcPr>
            <w:tcW w:w="7088" w:type="dxa"/>
          </w:tcPr>
          <w:p w:rsidR="004512BF" w:rsidRDefault="00F13599">
            <w:pPr>
              <w:jc w:val="both"/>
              <w:rPr>
                <w:sz w:val="28"/>
                <w:szCs w:val="28"/>
              </w:rPr>
            </w:pPr>
            <w:del w:id="10" w:author="&lt;анонимный&gt;" w:date="2024-04-17T14:52:00Z">
              <w:r>
                <w:rPr>
                  <w:sz w:val="28"/>
                  <w:szCs w:val="28"/>
                </w:rPr>
                <w:delText>д</w:delText>
              </w:r>
              <w:r>
                <w:rPr>
                  <w:sz w:val="28"/>
                  <w:szCs w:val="28"/>
                </w:rPr>
                <w:delText>епутат районного Совета</w:delText>
              </w:r>
            </w:del>
            <w:ins w:id="11" w:author="&lt;анонимный&gt;" w:date="2024-04-17T14:52:00Z">
              <w:r>
                <w:rPr>
                  <w:sz w:val="28"/>
                  <w:szCs w:val="28"/>
                </w:rPr>
                <w:t>д</w:t>
              </w:r>
              <w:r>
                <w:rPr>
                  <w:sz w:val="28"/>
                  <w:szCs w:val="28"/>
                </w:rPr>
                <w:t>епутат Совета депутатов Ордынского района Новосибирской области от избирательного окр</w:t>
              </w:r>
              <w:r>
                <w:rPr>
                  <w:sz w:val="28"/>
                  <w:szCs w:val="28"/>
                </w:rPr>
                <w:t xml:space="preserve">уга № </w:t>
              </w:r>
              <w:proofErr w:type="gramStart"/>
              <w:r>
                <w:rPr>
                  <w:sz w:val="28"/>
                  <w:szCs w:val="28"/>
                </w:rPr>
                <w:t xml:space="preserve">20 </w:t>
              </w:r>
            </w:ins>
            <w:r>
              <w:rPr>
                <w:sz w:val="28"/>
                <w:szCs w:val="28"/>
              </w:rPr>
              <w:t xml:space="preserve"> (</w:t>
            </w:r>
            <w:proofErr w:type="gramEnd"/>
            <w:r>
              <w:rPr>
                <w:sz w:val="28"/>
                <w:szCs w:val="28"/>
              </w:rPr>
              <w:t>по согласованию);</w:t>
            </w:r>
          </w:p>
        </w:tc>
      </w:tr>
      <w:tr w:rsidR="004512BF">
        <w:tc>
          <w:tcPr>
            <w:tcW w:w="2660" w:type="dxa"/>
          </w:tcPr>
          <w:p w:rsidR="004512BF" w:rsidRDefault="004512BF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4512BF" w:rsidRDefault="00F135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7088" w:type="dxa"/>
          </w:tcPr>
          <w:p w:rsidR="004512BF" w:rsidRDefault="00F13599">
            <w:pPr>
              <w:spacing w:line="252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представитель ОГИБДД межмуниципального отдела МВД России «Ордынский» (по согласованию);</w:t>
            </w:r>
          </w:p>
        </w:tc>
      </w:tr>
      <w:tr w:rsidR="004512BF">
        <w:tc>
          <w:tcPr>
            <w:tcW w:w="2660" w:type="dxa"/>
          </w:tcPr>
          <w:p w:rsidR="004512BF" w:rsidRDefault="004512BF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4512BF" w:rsidRDefault="00F135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7088" w:type="dxa"/>
          </w:tcPr>
          <w:p w:rsidR="004512BF" w:rsidRDefault="00F135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представители муниципальных образований поселений Ордынского района Новосибирской области, по территории которого проходит автобусн</w:t>
            </w:r>
            <w:r>
              <w:rPr>
                <w:sz w:val="28"/>
                <w:szCs w:val="28"/>
              </w:rPr>
              <w:t>ый и школьный маршруты (по согласованию).</w:t>
            </w:r>
          </w:p>
        </w:tc>
      </w:tr>
    </w:tbl>
    <w:p w:rsidR="004512BF" w:rsidRDefault="004512BF">
      <w:pPr>
        <w:jc w:val="center"/>
        <w:rPr>
          <w:sz w:val="28"/>
          <w:szCs w:val="28"/>
        </w:rPr>
      </w:pPr>
    </w:p>
    <w:p w:rsidR="004512BF" w:rsidRDefault="004512BF">
      <w:pPr>
        <w:jc w:val="center"/>
        <w:rPr>
          <w:sz w:val="28"/>
          <w:szCs w:val="28"/>
        </w:rPr>
      </w:pPr>
    </w:p>
    <w:p w:rsidR="004512BF" w:rsidRDefault="004512BF">
      <w:pPr>
        <w:jc w:val="center"/>
        <w:rPr>
          <w:sz w:val="28"/>
          <w:szCs w:val="28"/>
        </w:rPr>
      </w:pPr>
    </w:p>
    <w:p w:rsidR="004512BF" w:rsidRDefault="00F13599">
      <w:pPr>
        <w:jc w:val="center"/>
      </w:pPr>
      <w:r>
        <w:rPr>
          <w:sz w:val="28"/>
          <w:szCs w:val="28"/>
        </w:rPr>
        <w:t>_________</w:t>
      </w:r>
    </w:p>
    <w:p w:rsidR="004512BF" w:rsidRDefault="004512BF"/>
    <w:sectPr w:rsidR="004512BF">
      <w:pgSz w:w="11906" w:h="16838"/>
      <w:pgMar w:top="1134" w:right="567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trackRevisions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2BF"/>
    <w:rsid w:val="004512BF"/>
    <w:rsid w:val="00F1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D95FF1-6186-4E56-839B-FBA653645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3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Arial" w:eastAsia="Tahoma" w:hAnsi="Arial" w:cs="Noto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Noto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Noto Sans"/>
      <w:i/>
      <w:iCs/>
    </w:rPr>
  </w:style>
  <w:style w:type="paragraph" w:styleId="a8">
    <w:name w:val="index heading"/>
    <w:basedOn w:val="a"/>
    <w:qFormat/>
    <w:pPr>
      <w:suppressLineNumbers/>
    </w:pPr>
    <w:rPr>
      <w:rFonts w:cs="Noto Sans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Noto Sans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11</cp:revision>
  <cp:lastPrinted>2024-04-17T14:53:00Z</cp:lastPrinted>
  <dcterms:created xsi:type="dcterms:W3CDTF">2023-03-14T10:22:00Z</dcterms:created>
  <dcterms:modified xsi:type="dcterms:W3CDTF">2024-04-19T04:06:00Z</dcterms:modified>
  <dc:language>ru-RU</dc:language>
</cp:coreProperties>
</file>